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A2CE53" w14:textId="30307026" w:rsidR="00014957" w:rsidRPr="00A650B3" w:rsidRDefault="00F55540" w:rsidP="00E10FAE">
      <w:pPr>
        <w:ind w:left="0" w:firstLine="0"/>
        <w:jc w:val="center"/>
        <w:rPr>
          <w:b/>
          <w:bCs/>
        </w:rPr>
      </w:pPr>
      <w:r w:rsidRPr="00A650B3">
        <w:rPr>
          <w:b/>
          <w:bCs/>
        </w:rPr>
        <w:t xml:space="preserve">SECTION </w:t>
      </w:r>
      <w:r w:rsidR="006617EB" w:rsidRPr="00A650B3">
        <w:rPr>
          <w:b/>
          <w:bCs/>
        </w:rPr>
        <w:t>26</w:t>
      </w:r>
      <w:r w:rsidR="003D67FF" w:rsidRPr="00A650B3">
        <w:rPr>
          <w:b/>
          <w:bCs/>
        </w:rPr>
        <w:t xml:space="preserve"> </w:t>
      </w:r>
      <w:r w:rsidR="006617EB" w:rsidRPr="00A650B3">
        <w:rPr>
          <w:b/>
          <w:bCs/>
        </w:rPr>
        <w:t>0943</w:t>
      </w:r>
    </w:p>
    <w:p w14:paraId="41DBFDEF" w14:textId="66C59DBC" w:rsidR="0038729F" w:rsidRPr="00A650B3" w:rsidRDefault="00F55540" w:rsidP="00E10FAE">
      <w:pPr>
        <w:ind w:left="0" w:firstLine="0"/>
        <w:jc w:val="center"/>
        <w:rPr>
          <w:b/>
          <w:bCs/>
        </w:rPr>
      </w:pPr>
      <w:r w:rsidRPr="00A650B3">
        <w:rPr>
          <w:b/>
          <w:bCs/>
        </w:rPr>
        <w:t>LIGHTING CONTROLS</w:t>
      </w:r>
      <w:r w:rsidR="008520FE" w:rsidRPr="00A650B3">
        <w:rPr>
          <w:b/>
          <w:bCs/>
        </w:rPr>
        <w:t xml:space="preserve"> </w:t>
      </w:r>
      <w:r w:rsidR="008210DC" w:rsidRPr="00A650B3">
        <w:rPr>
          <w:b/>
          <w:bCs/>
        </w:rPr>
        <w:t>–</w:t>
      </w:r>
      <w:r w:rsidR="008520FE" w:rsidRPr="00A650B3">
        <w:rPr>
          <w:b/>
          <w:bCs/>
        </w:rPr>
        <w:t xml:space="preserve"> </w:t>
      </w:r>
      <w:r w:rsidR="00BF70AF" w:rsidRPr="00A650B3">
        <w:rPr>
          <w:b/>
          <w:bCs/>
        </w:rPr>
        <w:t>WAVELINX</w:t>
      </w:r>
      <w:r w:rsidR="008210DC" w:rsidRPr="00A650B3">
        <w:rPr>
          <w:b/>
          <w:bCs/>
        </w:rPr>
        <w:t xml:space="preserve"> (</w:t>
      </w:r>
      <w:r w:rsidR="00302247" w:rsidRPr="00A650B3">
        <w:rPr>
          <w:b/>
          <w:bCs/>
        </w:rPr>
        <w:t>Wireless and CAT5/6 Connected /</w:t>
      </w:r>
      <w:r w:rsidR="008F78EA" w:rsidRPr="00A650B3">
        <w:rPr>
          <w:b/>
          <w:bCs/>
        </w:rPr>
        <w:t>HYBRID</w:t>
      </w:r>
      <w:r w:rsidR="008210DC" w:rsidRPr="00A650B3">
        <w:rPr>
          <w:b/>
          <w:bCs/>
        </w:rPr>
        <w:t>)</w:t>
      </w:r>
    </w:p>
    <w:p w14:paraId="51426045" w14:textId="65AB4BA3" w:rsidR="00906DFB" w:rsidRPr="00A650B3" w:rsidRDefault="0038729F" w:rsidP="3484DDAB">
      <w:pPr>
        <w:ind w:left="0" w:firstLine="0"/>
        <w:jc w:val="center"/>
        <w:rPr>
          <w:color w:val="FF0000"/>
        </w:rPr>
      </w:pPr>
      <w:permStart w:id="1224287602" w:edGrp="everyone"/>
      <w:permEnd w:id="1224287602"/>
      <w:r w:rsidRPr="00A650B3">
        <w:rPr>
          <w:color w:val="FF0000"/>
        </w:rPr>
        <w:t xml:space="preserve">This specification </w:t>
      </w:r>
      <w:r w:rsidR="007512AC" w:rsidRPr="00A650B3">
        <w:rPr>
          <w:color w:val="FF0000"/>
        </w:rPr>
        <w:t>wa</w:t>
      </w:r>
      <w:r w:rsidRPr="00A650B3">
        <w:rPr>
          <w:color w:val="FF0000"/>
        </w:rPr>
        <w:t xml:space="preserve">s </w:t>
      </w:r>
      <w:r w:rsidR="007512AC" w:rsidRPr="00A650B3">
        <w:rPr>
          <w:color w:val="FF0000"/>
        </w:rPr>
        <w:t>up</w:t>
      </w:r>
      <w:r w:rsidRPr="00A650B3">
        <w:rPr>
          <w:color w:val="FF0000"/>
        </w:rPr>
        <w:t xml:space="preserve">dated </w:t>
      </w:r>
      <w:r w:rsidR="00FF6F17" w:rsidRPr="00A650B3">
        <w:rPr>
          <w:color w:val="FF0000"/>
        </w:rPr>
        <w:t xml:space="preserve">in </w:t>
      </w:r>
      <w:r w:rsidR="00297A90" w:rsidRPr="00A650B3">
        <w:rPr>
          <w:color w:val="FF0000"/>
        </w:rPr>
        <w:t>March 2025</w:t>
      </w:r>
      <w:r w:rsidRPr="00A650B3">
        <w:rPr>
          <w:color w:val="FF0000"/>
        </w:rPr>
        <w:t xml:space="preserve"> and supersedes all previous </w:t>
      </w:r>
      <w:r w:rsidR="00FB3223" w:rsidRPr="00A650B3">
        <w:rPr>
          <w:color w:val="FF0000"/>
        </w:rPr>
        <w:t>WaveLinx</w:t>
      </w:r>
      <w:r w:rsidR="00AB6805" w:rsidRPr="00A650B3">
        <w:rPr>
          <w:color w:val="FF0000"/>
        </w:rPr>
        <w:t xml:space="preserve"> </w:t>
      </w:r>
      <w:r w:rsidR="00302247" w:rsidRPr="00A650B3">
        <w:rPr>
          <w:color w:val="FF0000"/>
        </w:rPr>
        <w:t>hybrid</w:t>
      </w:r>
    </w:p>
    <w:p w14:paraId="6E3DC130" w14:textId="1074FF55" w:rsidR="00906DFB" w:rsidRPr="00A650B3" w:rsidRDefault="0038729F" w:rsidP="00E10FAE">
      <w:pPr>
        <w:ind w:left="0" w:firstLine="0"/>
        <w:jc w:val="center"/>
        <w:rPr>
          <w:color w:val="FF0000"/>
        </w:rPr>
      </w:pPr>
      <w:r w:rsidRPr="00A650B3">
        <w:rPr>
          <w:color w:val="FF0000"/>
        </w:rPr>
        <w:t>specifications.</w:t>
      </w:r>
    </w:p>
    <w:p w14:paraId="5C3067B0" w14:textId="5EFF7140" w:rsidR="006A1916" w:rsidRPr="00A650B3" w:rsidRDefault="006A1916" w:rsidP="00652BB8">
      <w:pPr>
        <w:ind w:left="0" w:firstLine="0"/>
        <w:jc w:val="center"/>
        <w:rPr>
          <w:color w:val="FF0000"/>
        </w:rPr>
      </w:pPr>
      <w:r w:rsidRPr="00A650B3">
        <w:rPr>
          <w:color w:val="FF0000"/>
        </w:rPr>
        <w:t xml:space="preserve">This </w:t>
      </w:r>
      <w:r w:rsidR="0036301C" w:rsidRPr="00A650B3">
        <w:rPr>
          <w:color w:val="FF0000"/>
        </w:rPr>
        <w:t>S</w:t>
      </w:r>
      <w:r w:rsidRPr="00A650B3">
        <w:rPr>
          <w:color w:val="FF0000"/>
        </w:rPr>
        <w:t>ection includes editing notes. These notes are hidden and can be viewed by</w:t>
      </w:r>
      <w:r w:rsidR="001C7CA6" w:rsidRPr="00A650B3">
        <w:rPr>
          <w:color w:val="FF0000"/>
        </w:rPr>
        <w:t xml:space="preserve"> </w:t>
      </w:r>
      <w:r w:rsidRPr="00A650B3">
        <w:rPr>
          <w:color w:val="FF0000"/>
        </w:rPr>
        <w:t>Microsoft Word</w:t>
      </w:r>
      <w:r w:rsidR="001C7CA6" w:rsidRPr="00A650B3">
        <w:rPr>
          <w:color w:val="FF0000"/>
        </w:rPr>
        <w:t>. To do this</w:t>
      </w:r>
      <w:r w:rsidR="009A7A42" w:rsidRPr="00A650B3">
        <w:rPr>
          <w:color w:val="FF0000"/>
        </w:rPr>
        <w:t>,</w:t>
      </w:r>
      <w:r w:rsidR="001C7CA6" w:rsidRPr="00A650B3">
        <w:rPr>
          <w:color w:val="FF0000"/>
        </w:rPr>
        <w:t xml:space="preserve"> go to t</w:t>
      </w:r>
      <w:r w:rsidRPr="00A650B3">
        <w:rPr>
          <w:color w:val="FF0000"/>
        </w:rPr>
        <w:t>he FILE menu</w:t>
      </w:r>
      <w:r w:rsidR="001C7CA6" w:rsidRPr="00A650B3">
        <w:rPr>
          <w:color w:val="FF0000"/>
        </w:rPr>
        <w:t xml:space="preserve">, </w:t>
      </w:r>
      <w:r w:rsidRPr="00A650B3">
        <w:rPr>
          <w:color w:val="FF0000"/>
        </w:rPr>
        <w:t>select OPTIONS</w:t>
      </w:r>
      <w:r w:rsidR="58BC25BE" w:rsidRPr="00A650B3">
        <w:rPr>
          <w:color w:val="FF0000"/>
        </w:rPr>
        <w:t>,</w:t>
      </w:r>
      <w:r w:rsidR="001C7CA6" w:rsidRPr="00A650B3">
        <w:rPr>
          <w:color w:val="FF0000"/>
        </w:rPr>
        <w:t xml:space="preserve"> and</w:t>
      </w:r>
      <w:r w:rsidRPr="00A650B3">
        <w:rPr>
          <w:color w:val="FF0000"/>
        </w:rPr>
        <w:t xml:space="preserve"> then DISPLAY. Under the DISPLAY VIEW, select or deselect the HIDDEN TEXT option and click OK.</w:t>
      </w:r>
    </w:p>
    <w:p w14:paraId="6BEBB79D" w14:textId="26243A56" w:rsidR="00FB4744" w:rsidRPr="00A650B3" w:rsidRDefault="00C67FF2" w:rsidP="5B5CE439">
      <w:pPr>
        <w:pStyle w:val="PRT"/>
      </w:pPr>
      <w:r w:rsidRPr="00A650B3">
        <w:t xml:space="preserve"> - </w:t>
      </w:r>
      <w:r w:rsidR="737A0CA6" w:rsidRPr="00A650B3">
        <w:t>GENERAL</w:t>
      </w:r>
    </w:p>
    <w:p w14:paraId="3D810351" w14:textId="2F97147F" w:rsidR="00906DFB" w:rsidRPr="00A650B3" w:rsidRDefault="737A0CA6" w:rsidP="009A5F97">
      <w:pPr>
        <w:pStyle w:val="Heading2"/>
      </w:pPr>
      <w:r w:rsidRPr="00A650B3">
        <w:t>SUMMARY</w:t>
      </w:r>
    </w:p>
    <w:p w14:paraId="1E590CB7" w14:textId="6F3EA7F3" w:rsidR="00906DFB" w:rsidRPr="00A650B3" w:rsidRDefault="4ABEE08B" w:rsidP="00D74120">
      <w:pPr>
        <w:pStyle w:val="PR1"/>
      </w:pPr>
      <w:r w:rsidRPr="00A650B3">
        <w:t>Section Includes:</w:t>
      </w:r>
    </w:p>
    <w:p w14:paraId="062CA1C5" w14:textId="5A8CED31" w:rsidR="00906DFB" w:rsidRPr="00A650B3" w:rsidRDefault="4ABEE08B" w:rsidP="00A07D25">
      <w:pPr>
        <w:pStyle w:val="PR2"/>
        <w:rPr>
          <w:rFonts w:eastAsia="Arial" w:cs="Arial"/>
        </w:rPr>
      </w:pPr>
      <w:r w:rsidRPr="00A650B3">
        <w:t xml:space="preserve">Wired </w:t>
      </w:r>
      <w:r w:rsidR="1027A927" w:rsidRPr="00A650B3">
        <w:t xml:space="preserve">Lighting Control </w:t>
      </w:r>
      <w:r w:rsidRPr="00A650B3">
        <w:t>Devices</w:t>
      </w:r>
    </w:p>
    <w:p w14:paraId="3F404B78" w14:textId="0F6BFBC2" w:rsidR="008F78EA" w:rsidRPr="00A650B3" w:rsidRDefault="008F78EA" w:rsidP="00A07D25">
      <w:pPr>
        <w:pStyle w:val="PR2"/>
        <w:rPr>
          <w:rFonts w:eastAsia="Arial" w:cs="Arial"/>
        </w:rPr>
      </w:pPr>
      <w:r w:rsidRPr="00A650B3">
        <w:t>Wirele</w:t>
      </w:r>
      <w:r w:rsidR="64BC30AD" w:rsidRPr="00A650B3">
        <w:t>s</w:t>
      </w:r>
      <w:r w:rsidRPr="00A650B3">
        <w:t>s Lighting Control Devices</w:t>
      </w:r>
    </w:p>
    <w:p w14:paraId="5903F1CF" w14:textId="5623872B" w:rsidR="00906DFB" w:rsidRPr="00A650B3" w:rsidRDefault="1770FDF7" w:rsidP="00A07D25">
      <w:pPr>
        <w:pStyle w:val="PR2"/>
        <w:rPr>
          <w:rFonts w:eastAsia="Arial" w:cs="Arial"/>
        </w:rPr>
      </w:pPr>
      <w:r w:rsidRPr="00A650B3">
        <w:t xml:space="preserve">Networked </w:t>
      </w:r>
      <w:r w:rsidR="7ECD0F09" w:rsidRPr="00A650B3">
        <w:t>Relay</w:t>
      </w:r>
      <w:r w:rsidR="66C04327" w:rsidRPr="00A650B3">
        <w:t xml:space="preserve"> Panel</w:t>
      </w:r>
    </w:p>
    <w:p w14:paraId="0A5B7E3C" w14:textId="5E78FC77" w:rsidR="00906DFB" w:rsidRPr="00A650B3" w:rsidRDefault="74822A1D" w:rsidP="00A07D25">
      <w:pPr>
        <w:pStyle w:val="PR2"/>
        <w:rPr>
          <w:rFonts w:eastAsia="Arial" w:cs="Arial"/>
        </w:rPr>
      </w:pPr>
      <w:r w:rsidRPr="00A650B3">
        <w:t>System Software Interfaces</w:t>
      </w:r>
    </w:p>
    <w:p w14:paraId="013B94DE" w14:textId="62E26E73" w:rsidR="00906DFB" w:rsidRPr="00A650B3" w:rsidRDefault="74822A1D" w:rsidP="00A07D25">
      <w:pPr>
        <w:pStyle w:val="PR2"/>
        <w:rPr>
          <w:rFonts w:eastAsia="Arial" w:cs="Arial"/>
        </w:rPr>
      </w:pPr>
      <w:r w:rsidRPr="00A650B3">
        <w:t>System Backbone and Integration Equipment</w:t>
      </w:r>
    </w:p>
    <w:p w14:paraId="005A655D" w14:textId="35B838BF" w:rsidR="00906DFB" w:rsidRPr="00A650B3" w:rsidRDefault="74822A1D" w:rsidP="00D74120">
      <w:pPr>
        <w:pStyle w:val="PR1"/>
        <w:rPr>
          <w:rFonts w:eastAsia="Arial" w:cs="Arial"/>
        </w:rPr>
      </w:pPr>
      <w:r w:rsidRPr="00A650B3">
        <w:t>Related Sections:</w:t>
      </w:r>
    </w:p>
    <w:p w14:paraId="4EC34307" w14:textId="77777777" w:rsidR="0031276A" w:rsidRPr="00A650B3" w:rsidRDefault="4ABEE08B" w:rsidP="00A07D25">
      <w:pPr>
        <w:pStyle w:val="PR2"/>
        <w:numPr>
          <w:ilvl w:val="0"/>
          <w:numId w:val="11"/>
        </w:numPr>
        <w:rPr>
          <w:rFonts w:eastAsia="Arial" w:cs="Arial"/>
        </w:rPr>
      </w:pPr>
      <w:r w:rsidRPr="00A650B3">
        <w:t xml:space="preserve">Section 260010 – Supplemental Requirements for Electrical – for abbreviations, definitions, submittals, qualifications, testing agencies and other requirements applicable to </w:t>
      </w:r>
      <w:r w:rsidR="12BC3BAC" w:rsidRPr="00A650B3">
        <w:t>w</w:t>
      </w:r>
      <w:r w:rsidRPr="00A650B3">
        <w:t>ork specified in this Section.</w:t>
      </w:r>
    </w:p>
    <w:p w14:paraId="06978D3B" w14:textId="77777777" w:rsidR="0031276A" w:rsidRPr="00A650B3" w:rsidRDefault="5D3EF393" w:rsidP="00A07D25">
      <w:pPr>
        <w:pStyle w:val="PR2"/>
        <w:numPr>
          <w:ilvl w:val="0"/>
          <w:numId w:val="11"/>
        </w:numPr>
        <w:rPr>
          <w:rFonts w:eastAsia="Arial" w:cs="Arial"/>
        </w:rPr>
      </w:pPr>
      <w:r w:rsidRPr="00A650B3">
        <w:t>Section 262726 - Wiring Devices/Lighting Controls</w:t>
      </w:r>
      <w:r w:rsidR="4ABEE08B" w:rsidRPr="00A650B3">
        <w:t xml:space="preserve"> for wired switches, dimmers and receptacles requirement applicable to work specified in this </w:t>
      </w:r>
      <w:r w:rsidR="586FE299" w:rsidRPr="00A650B3">
        <w:t>section.</w:t>
      </w:r>
      <w:r w:rsidRPr="00A650B3">
        <w:t xml:space="preserve"> </w:t>
      </w:r>
    </w:p>
    <w:p w14:paraId="34DFB79B" w14:textId="20C37CCD" w:rsidR="00906DFB" w:rsidRPr="00A650B3" w:rsidRDefault="4ABEE08B" w:rsidP="00A07D25">
      <w:pPr>
        <w:pStyle w:val="PR2"/>
        <w:numPr>
          <w:ilvl w:val="0"/>
          <w:numId w:val="11"/>
        </w:numPr>
        <w:rPr>
          <w:rFonts w:eastAsia="Arial" w:cs="Arial"/>
        </w:rPr>
      </w:pPr>
      <w:r w:rsidRPr="00A650B3">
        <w:t>Division</w:t>
      </w:r>
      <w:r w:rsidR="5D3EF393" w:rsidRPr="00A650B3">
        <w:t xml:space="preserve"> 25000</w:t>
      </w:r>
      <w:r w:rsidR="39556DA3" w:rsidRPr="00A650B3">
        <w:t>0</w:t>
      </w:r>
      <w:r w:rsidR="5D3EF393" w:rsidRPr="00A650B3">
        <w:t xml:space="preserve"> – Integrated Automation</w:t>
      </w:r>
      <w:r w:rsidRPr="00A650B3">
        <w:t xml:space="preserve"> – for requirements to integrate </w:t>
      </w:r>
      <w:r w:rsidR="5D3EF393" w:rsidRPr="00A650B3">
        <w:t>the lighting control system with Building Automation Systems</w:t>
      </w:r>
    </w:p>
    <w:p w14:paraId="6F6D6E8A" w14:textId="65F13959" w:rsidR="00FC068E" w:rsidRPr="00A650B3" w:rsidRDefault="4ABEE08B" w:rsidP="009A5F97">
      <w:pPr>
        <w:pStyle w:val="Heading2"/>
      </w:pPr>
      <w:r w:rsidRPr="00A650B3">
        <w:t>DEFINITIONS</w:t>
      </w:r>
    </w:p>
    <w:p w14:paraId="3DB333AB" w14:textId="77777777" w:rsidR="0031276A" w:rsidRPr="00A650B3" w:rsidRDefault="4ABEE08B" w:rsidP="00D74120">
      <w:pPr>
        <w:pStyle w:val="PR1"/>
        <w:numPr>
          <w:ilvl w:val="0"/>
          <w:numId w:val="12"/>
        </w:numPr>
      </w:pPr>
      <w:r w:rsidRPr="00A650B3">
        <w:t xml:space="preserve">Communication Bus: A wired interface </w:t>
      </w:r>
      <w:r w:rsidR="11EF20C2" w:rsidRPr="00A650B3">
        <w:t>a device uses</w:t>
      </w:r>
      <w:r w:rsidRPr="00A650B3">
        <w:t xml:space="preserve"> to communicate with other control devices.</w:t>
      </w:r>
    </w:p>
    <w:p w14:paraId="37B6E29D" w14:textId="36897C76" w:rsidR="0031276A" w:rsidRPr="00A650B3" w:rsidRDefault="4ABEE08B" w:rsidP="00D74120">
      <w:pPr>
        <w:pStyle w:val="PR1"/>
        <w:numPr>
          <w:ilvl w:val="0"/>
          <w:numId w:val="12"/>
        </w:numPr>
      </w:pPr>
      <w:r w:rsidRPr="00A650B3">
        <w:t xml:space="preserve">Device: A </w:t>
      </w:r>
      <w:r w:rsidR="06FD2314" w:rsidRPr="00A650B3">
        <w:t>wired</w:t>
      </w:r>
      <w:r w:rsidRPr="00A650B3">
        <w:t xml:space="preserve"> </w:t>
      </w:r>
      <w:r w:rsidR="001C3373" w:rsidRPr="00A650B3">
        <w:t xml:space="preserve">or wireless </w:t>
      </w:r>
      <w:r w:rsidRPr="00A650B3">
        <w:t xml:space="preserve">equipment </w:t>
      </w:r>
      <w:r w:rsidR="11EF20C2" w:rsidRPr="00A650B3">
        <w:t>that controls</w:t>
      </w:r>
      <w:r w:rsidRPr="00A650B3">
        <w:t xml:space="preserve"> the light emitted by a lighting source</w:t>
      </w:r>
      <w:r w:rsidR="11EF20C2" w:rsidRPr="00A650B3">
        <w:t>,</w:t>
      </w:r>
      <w:r w:rsidRPr="00A650B3">
        <w:t xml:space="preserve"> including fluorescent ballasts, LED drivers, incandescent lamps, manual switches, switching relays, dimming modules and sensors.</w:t>
      </w:r>
    </w:p>
    <w:p w14:paraId="7A9D8598" w14:textId="77777777" w:rsidR="0031276A" w:rsidRPr="00A650B3" w:rsidRDefault="4ABEE08B" w:rsidP="00D74120">
      <w:pPr>
        <w:pStyle w:val="PR1"/>
        <w:numPr>
          <w:ilvl w:val="0"/>
          <w:numId w:val="12"/>
        </w:numPr>
      </w:pPr>
      <w:r w:rsidRPr="00A650B3">
        <w:t>Group: A set of devices that communicate together</w:t>
      </w:r>
    </w:p>
    <w:p w14:paraId="0D85171B" w14:textId="77777777" w:rsidR="0031276A" w:rsidRPr="00A650B3" w:rsidRDefault="4ABEE08B" w:rsidP="00D74120">
      <w:pPr>
        <w:pStyle w:val="PR1"/>
        <w:numPr>
          <w:ilvl w:val="0"/>
          <w:numId w:val="12"/>
        </w:numPr>
      </w:pPr>
      <w:r w:rsidRPr="00A650B3">
        <w:t>Scene: Digital light level associated with a preset</w:t>
      </w:r>
    </w:p>
    <w:p w14:paraId="631B57CA" w14:textId="77777777" w:rsidR="0031276A" w:rsidRPr="00A650B3" w:rsidRDefault="4ABEE08B" w:rsidP="00D74120">
      <w:pPr>
        <w:pStyle w:val="PR1"/>
        <w:numPr>
          <w:ilvl w:val="0"/>
          <w:numId w:val="12"/>
        </w:numPr>
      </w:pPr>
      <w:r w:rsidRPr="00A650B3">
        <w:t>Supervisory System: A set of tools to acquire, process, communicate and display equipment status data, metered electrical parameter values, power quality evaluation data, event and alarm signals, tabulated reports, and event logs.</w:t>
      </w:r>
    </w:p>
    <w:p w14:paraId="0EF7B59F" w14:textId="27E04DF4" w:rsidR="002861E9" w:rsidRPr="00A650B3" w:rsidRDefault="793E5B8E" w:rsidP="00D74120">
      <w:pPr>
        <w:pStyle w:val="PR1"/>
        <w:numPr>
          <w:ilvl w:val="0"/>
          <w:numId w:val="12"/>
        </w:numPr>
      </w:pPr>
      <w:r w:rsidRPr="00A650B3">
        <w:t xml:space="preserve">System Backbone: Devices used to connect </w:t>
      </w:r>
      <w:r w:rsidR="3D5D9654" w:rsidRPr="00A650B3">
        <w:t>separate spaces</w:t>
      </w:r>
      <w:r w:rsidR="6EB3E85B" w:rsidRPr="00A650B3">
        <w:t xml:space="preserve"> via TCP/IP</w:t>
      </w:r>
      <w:r w:rsidR="3D5D9654" w:rsidRPr="00A650B3">
        <w:t xml:space="preserve">, including bridging devices, </w:t>
      </w:r>
      <w:r w:rsidR="586FE299" w:rsidRPr="00A650B3">
        <w:t>gateways,</w:t>
      </w:r>
      <w:r w:rsidR="3D5D9654" w:rsidRPr="00A650B3">
        <w:t xml:space="preserve"> and area controllers. </w:t>
      </w:r>
    </w:p>
    <w:p w14:paraId="7885116B" w14:textId="32E04C88" w:rsidR="5B5CE439" w:rsidRPr="00A650B3" w:rsidRDefault="5B5CE439" w:rsidP="00A12CA3">
      <w:pPr>
        <w:ind w:left="0" w:firstLine="0"/>
      </w:pPr>
    </w:p>
    <w:p w14:paraId="20735C78" w14:textId="77777777" w:rsidR="00A12CA3" w:rsidRPr="00A650B3" w:rsidRDefault="00A12CA3" w:rsidP="00A12CA3">
      <w:pPr>
        <w:ind w:left="0" w:firstLine="0"/>
      </w:pPr>
    </w:p>
    <w:p w14:paraId="1635E620" w14:textId="77777777" w:rsidR="008E7ECA" w:rsidRPr="00A650B3" w:rsidRDefault="008E7ECA" w:rsidP="00A12CA3">
      <w:pPr>
        <w:ind w:left="0" w:firstLine="0"/>
      </w:pPr>
    </w:p>
    <w:p w14:paraId="61454F02" w14:textId="77777777" w:rsidR="008E7ECA" w:rsidRPr="00A650B3" w:rsidRDefault="008E7ECA" w:rsidP="00A12CA3">
      <w:pPr>
        <w:ind w:left="0" w:firstLine="0"/>
      </w:pPr>
    </w:p>
    <w:p w14:paraId="611A0104" w14:textId="77777777" w:rsidR="008E7ECA" w:rsidRPr="00A650B3" w:rsidRDefault="008E7ECA" w:rsidP="00A12CA3">
      <w:pPr>
        <w:ind w:left="0" w:firstLine="0"/>
      </w:pPr>
    </w:p>
    <w:p w14:paraId="1DF81620" w14:textId="77777777" w:rsidR="008E7ECA" w:rsidRPr="00A650B3" w:rsidRDefault="008E7ECA" w:rsidP="00A12CA3">
      <w:pPr>
        <w:ind w:left="0" w:firstLine="0"/>
      </w:pPr>
    </w:p>
    <w:p w14:paraId="273B32DB" w14:textId="77777777" w:rsidR="008E7ECA" w:rsidRPr="00A650B3" w:rsidRDefault="008E7ECA" w:rsidP="00A12CA3">
      <w:pPr>
        <w:ind w:left="0" w:firstLine="0"/>
      </w:pPr>
    </w:p>
    <w:p w14:paraId="0DF8A414" w14:textId="77777777" w:rsidR="008E7ECA" w:rsidRPr="00A650B3" w:rsidRDefault="008E7ECA" w:rsidP="00A12CA3">
      <w:pPr>
        <w:ind w:left="0" w:firstLine="0"/>
      </w:pPr>
    </w:p>
    <w:p w14:paraId="2CA89827" w14:textId="73E95FA2" w:rsidR="00F55540" w:rsidRPr="00A650B3" w:rsidRDefault="65673A0B" w:rsidP="009A5F97">
      <w:pPr>
        <w:pStyle w:val="Heading2"/>
      </w:pPr>
      <w:r w:rsidRPr="00A650B3">
        <w:lastRenderedPageBreak/>
        <w:t>P</w:t>
      </w:r>
      <w:r w:rsidR="3CF32996" w:rsidRPr="00A650B3">
        <w:t>RE</w:t>
      </w:r>
      <w:r w:rsidR="4C2EED70" w:rsidRPr="00A650B3">
        <w:t>-</w:t>
      </w:r>
      <w:r w:rsidR="3CF32996" w:rsidRPr="00A650B3">
        <w:t>INSTALLATION MEETINGS</w:t>
      </w:r>
    </w:p>
    <w:p w14:paraId="1B9FBBB1" w14:textId="77777777" w:rsidR="0031276A" w:rsidRPr="00A650B3" w:rsidRDefault="3CF32996" w:rsidP="00D74120">
      <w:pPr>
        <w:pStyle w:val="PR1"/>
        <w:numPr>
          <w:ilvl w:val="0"/>
          <w:numId w:val="13"/>
        </w:numPr>
      </w:pPr>
      <w:r w:rsidRPr="00A650B3">
        <w:t>Pre</w:t>
      </w:r>
      <w:r w:rsidR="11EF20C2" w:rsidRPr="00A650B3">
        <w:t>-</w:t>
      </w:r>
      <w:r w:rsidRPr="00A650B3">
        <w:t>installation Conference: Conduct conference at [</w:t>
      </w:r>
      <w:r w:rsidRPr="00A650B3">
        <w:rPr>
          <w:b/>
          <w:bCs/>
        </w:rPr>
        <w:t>Project Site</w:t>
      </w:r>
      <w:r w:rsidRPr="00A650B3">
        <w:t xml:space="preserve">] </w:t>
      </w:r>
    </w:p>
    <w:p w14:paraId="499CC6D2" w14:textId="43728687" w:rsidR="000A4CC9" w:rsidRPr="00A650B3" w:rsidRDefault="3CF32996" w:rsidP="00D74120">
      <w:pPr>
        <w:pStyle w:val="PR1"/>
        <w:numPr>
          <w:ilvl w:val="0"/>
          <w:numId w:val="13"/>
        </w:numPr>
      </w:pPr>
      <w:r w:rsidRPr="00A650B3">
        <w:t>Pre</w:t>
      </w:r>
      <w:r w:rsidR="11EF20C2" w:rsidRPr="00A650B3">
        <w:t>-</w:t>
      </w:r>
      <w:r w:rsidRPr="00A650B3">
        <w:t xml:space="preserve">installation </w:t>
      </w:r>
      <w:r w:rsidR="773FFD49" w:rsidRPr="00A650B3">
        <w:t>Coordination</w:t>
      </w:r>
      <w:r w:rsidRPr="00A650B3">
        <w:t xml:space="preserve"> Meeting(s): For networked systems, conduct meeting(s) via videoconference or in person at the project site before construction activities. </w:t>
      </w:r>
    </w:p>
    <w:p w14:paraId="0FCBD603" w14:textId="77777777" w:rsidR="0031276A" w:rsidRPr="00A650B3" w:rsidRDefault="3CF32996" w:rsidP="00A07D25">
      <w:pPr>
        <w:pStyle w:val="PR2"/>
        <w:numPr>
          <w:ilvl w:val="0"/>
          <w:numId w:val="102"/>
        </w:numPr>
        <w:rPr>
          <w:sz w:val="22"/>
          <w:szCs w:val="22"/>
        </w:rPr>
      </w:pPr>
      <w:r w:rsidRPr="00A650B3">
        <w:t>Attendees: Installers, fabricators, representatives of manufacturers, and administra</w:t>
      </w:r>
      <w:r w:rsidR="11EF20C2" w:rsidRPr="00A650B3">
        <w:t>tor</w:t>
      </w:r>
      <w:r w:rsidRPr="00A650B3">
        <w:t>s for field tests and inspections. Notify the architect, construction manager and owner</w:t>
      </w:r>
      <w:r w:rsidR="33F44AEE" w:rsidRPr="00A650B3">
        <w:t>'</w:t>
      </w:r>
      <w:r w:rsidRPr="00A650B3">
        <w:t>s commissioning authority of scheduled meeting dates.</w:t>
      </w:r>
    </w:p>
    <w:p w14:paraId="372DFD09" w14:textId="2E58629C" w:rsidR="000A4CC9" w:rsidRPr="00A650B3" w:rsidRDefault="11B3AF0C" w:rsidP="00A07D25">
      <w:pPr>
        <w:pStyle w:val="PR2"/>
        <w:rPr>
          <w:sz w:val="22"/>
          <w:szCs w:val="22"/>
        </w:rPr>
      </w:pPr>
      <w:r w:rsidRPr="00A650B3">
        <w:t>Scope: R</w:t>
      </w:r>
      <w:r w:rsidR="3CF32996" w:rsidRPr="00A650B3">
        <w:t xml:space="preserve">eview the submittal drawing, sequence of operation, IT requirements, </w:t>
      </w:r>
      <w:r w:rsidR="11EF20C2" w:rsidRPr="00A650B3">
        <w:t xml:space="preserve">and </w:t>
      </w:r>
      <w:r w:rsidR="3CF32996" w:rsidRPr="00A650B3">
        <w:t>wiring best practices</w:t>
      </w:r>
      <w:r w:rsidR="11EF20C2" w:rsidRPr="00A650B3">
        <w:t>,</w:t>
      </w:r>
      <w:r w:rsidR="5D976324" w:rsidRPr="00A650B3">
        <w:t xml:space="preserve"> including wiring testing</w:t>
      </w:r>
      <w:r w:rsidR="3CF32996" w:rsidRPr="00A650B3">
        <w:t xml:space="preserve">, device installation best practices and lighting control integration requirements with other systems with </w:t>
      </w:r>
      <w:r w:rsidR="11EF20C2" w:rsidRPr="00A650B3">
        <w:t xml:space="preserve">the </w:t>
      </w:r>
      <w:r w:rsidR="3CF32996" w:rsidRPr="00A650B3">
        <w:t xml:space="preserve">project team. </w:t>
      </w:r>
    </w:p>
    <w:p w14:paraId="6E282026" w14:textId="6054B950" w:rsidR="00D17D76" w:rsidRPr="00A650B3" w:rsidRDefault="3CF32996" w:rsidP="009A5F97">
      <w:pPr>
        <w:pStyle w:val="Heading2"/>
      </w:pPr>
      <w:r w:rsidRPr="00A650B3">
        <w:t xml:space="preserve">ACTION </w:t>
      </w:r>
      <w:r w:rsidR="79CE5EA3" w:rsidRPr="00A650B3">
        <w:t>SUBMITTALS</w:t>
      </w:r>
    </w:p>
    <w:p w14:paraId="11E50440" w14:textId="5D5C2FE8" w:rsidR="00D17D76" w:rsidRPr="00A650B3" w:rsidRDefault="3CF32996" w:rsidP="00D74120">
      <w:pPr>
        <w:pStyle w:val="PR1"/>
        <w:numPr>
          <w:ilvl w:val="0"/>
          <w:numId w:val="14"/>
        </w:numPr>
      </w:pPr>
      <w:r w:rsidRPr="00A650B3">
        <w:t xml:space="preserve">Product data: </w:t>
      </w:r>
    </w:p>
    <w:p w14:paraId="3FF06468" w14:textId="77777777" w:rsidR="0031276A" w:rsidRPr="00A650B3" w:rsidRDefault="3CF32996" w:rsidP="00A07D25">
      <w:pPr>
        <w:pStyle w:val="PR2"/>
        <w:numPr>
          <w:ilvl w:val="0"/>
          <w:numId w:val="103"/>
        </w:numPr>
        <w:rPr>
          <w:sz w:val="22"/>
          <w:szCs w:val="22"/>
        </w:rPr>
      </w:pPr>
      <w:r w:rsidRPr="00A650B3">
        <w:t>Bill of Materials necessary to install the networked lighting control system.</w:t>
      </w:r>
    </w:p>
    <w:p w14:paraId="6B34DAFB" w14:textId="77777777" w:rsidR="0031276A" w:rsidRPr="00A650B3" w:rsidRDefault="3CF32996" w:rsidP="00A07D25">
      <w:pPr>
        <w:pStyle w:val="PR2"/>
        <w:rPr>
          <w:sz w:val="22"/>
          <w:szCs w:val="22"/>
        </w:rPr>
      </w:pPr>
      <w:r w:rsidRPr="00A650B3">
        <w:t>Product Specification Sheets indicating general device descriptions, dimensions, electrical specifications, wiring details, and nomenclature</w:t>
      </w:r>
      <w:r w:rsidR="7A31CA38" w:rsidRPr="00A650B3">
        <w:t>.</w:t>
      </w:r>
    </w:p>
    <w:p w14:paraId="3CABF88C" w14:textId="77777777" w:rsidR="0031276A" w:rsidRPr="00A650B3" w:rsidRDefault="3CF32996" w:rsidP="00A07D25">
      <w:pPr>
        <w:pStyle w:val="PR2"/>
        <w:rPr>
          <w:sz w:val="22"/>
          <w:szCs w:val="22"/>
        </w:rPr>
      </w:pPr>
      <w:r w:rsidRPr="00A650B3">
        <w:t>Information Technology (IT) connection information pertaining to interconnection with facility IT networking equipment and third-party systems.</w:t>
      </w:r>
    </w:p>
    <w:p w14:paraId="666FFE63" w14:textId="77777777" w:rsidR="0031276A" w:rsidRPr="00A650B3" w:rsidRDefault="3CF32996" w:rsidP="00A07D25">
      <w:pPr>
        <w:pStyle w:val="PR2"/>
        <w:rPr>
          <w:sz w:val="22"/>
          <w:szCs w:val="22"/>
        </w:rPr>
      </w:pPr>
      <w:r w:rsidRPr="00A650B3">
        <w:t>General and system notes defin</w:t>
      </w:r>
      <w:r w:rsidR="3769F2C5" w:rsidRPr="00A650B3">
        <w:t>e system characteristics th</w:t>
      </w:r>
      <w:r w:rsidR="1E68A872" w:rsidRPr="00A650B3">
        <w:t>e installer should know</w:t>
      </w:r>
      <w:r w:rsidR="3769F2C5" w:rsidRPr="00A650B3">
        <w:t xml:space="preserve"> before installing</w:t>
      </w:r>
      <w:r w:rsidRPr="00A650B3">
        <w:t>.</w:t>
      </w:r>
    </w:p>
    <w:p w14:paraId="084BEAA5" w14:textId="44B81E52" w:rsidR="00D17D76" w:rsidRPr="00A650B3" w:rsidRDefault="3CF32996" w:rsidP="00A07D25">
      <w:pPr>
        <w:pStyle w:val="PR2"/>
        <w:rPr>
          <w:sz w:val="22"/>
          <w:szCs w:val="22"/>
        </w:rPr>
      </w:pPr>
      <w:r w:rsidRPr="00A650B3">
        <w:t xml:space="preserve">Other </w:t>
      </w:r>
      <w:r w:rsidR="309AD5F2" w:rsidRPr="00A650B3">
        <w:t>d</w:t>
      </w:r>
      <w:r w:rsidRPr="00A650B3">
        <w:t xml:space="preserve">iagrams and </w:t>
      </w:r>
      <w:r w:rsidR="309AD5F2" w:rsidRPr="00A650B3">
        <w:t>o</w:t>
      </w:r>
      <w:r w:rsidRPr="00A650B3">
        <w:t xml:space="preserve">perational </w:t>
      </w:r>
      <w:r w:rsidR="309AD5F2" w:rsidRPr="00A650B3">
        <w:t>d</w:t>
      </w:r>
      <w:r w:rsidRPr="00A650B3">
        <w:t>escriptions as needed to indicate system operation or interaction with other system(s).</w:t>
      </w:r>
    </w:p>
    <w:p w14:paraId="19C2AE02" w14:textId="5E656A2D" w:rsidR="00D17D76" w:rsidRPr="00A650B3" w:rsidRDefault="773FFD49" w:rsidP="00D74120">
      <w:pPr>
        <w:pStyle w:val="PR1"/>
        <w:numPr>
          <w:ilvl w:val="0"/>
          <w:numId w:val="14"/>
        </w:numPr>
      </w:pPr>
      <w:r w:rsidRPr="00A650B3">
        <w:t>Shop drawings</w:t>
      </w:r>
      <w:r w:rsidR="6B8289DD" w:rsidRPr="00A650B3">
        <w:t>:</w:t>
      </w:r>
    </w:p>
    <w:p w14:paraId="026C73EF" w14:textId="6BE14CBD" w:rsidR="0031276A" w:rsidRPr="00A650B3" w:rsidRDefault="3CF32996" w:rsidP="00A07D25">
      <w:pPr>
        <w:pStyle w:val="PR2"/>
        <w:numPr>
          <w:ilvl w:val="0"/>
          <w:numId w:val="104"/>
        </w:numPr>
        <w:rPr>
          <w:sz w:val="22"/>
          <w:szCs w:val="22"/>
        </w:rPr>
      </w:pPr>
      <w:r w:rsidRPr="00A650B3">
        <w:t>Riser diagram showing device wiring</w:t>
      </w:r>
      <w:r w:rsidR="001C3373" w:rsidRPr="00A650B3">
        <w:t xml:space="preserve"> or wireless</w:t>
      </w:r>
      <w:r w:rsidRPr="00A650B3">
        <w:t xml:space="preserve"> connections and typical per room/area </w:t>
      </w:r>
      <w:r w:rsidR="4C2EED70" w:rsidRPr="00A650B3">
        <w:t>type.</w:t>
      </w:r>
    </w:p>
    <w:p w14:paraId="5C76847D" w14:textId="0DCCBC9C" w:rsidR="00D17D76" w:rsidRPr="00A650B3" w:rsidRDefault="4D452160" w:rsidP="00A07D25">
      <w:pPr>
        <w:pStyle w:val="PR2"/>
        <w:rPr>
          <w:sz w:val="22"/>
          <w:szCs w:val="22"/>
        </w:rPr>
      </w:pPr>
      <w:r w:rsidRPr="00A650B3">
        <w:t xml:space="preserve">IT system drawing showing how IP devices are </w:t>
      </w:r>
      <w:r w:rsidR="586FE299" w:rsidRPr="00A650B3">
        <w:t>connected</w:t>
      </w:r>
      <w:r w:rsidR="017AAE79" w:rsidRPr="00A650B3">
        <w:t xml:space="preserve"> (especially for higher-level networking devices)</w:t>
      </w:r>
      <w:r w:rsidR="586FE299" w:rsidRPr="00A650B3">
        <w:t>.</w:t>
      </w:r>
    </w:p>
    <w:p w14:paraId="1171A4A9" w14:textId="705EEB51" w:rsidR="00D17D76" w:rsidRPr="00A650B3" w:rsidRDefault="1448989E" w:rsidP="00D74120">
      <w:pPr>
        <w:pStyle w:val="PR1"/>
        <w:numPr>
          <w:ilvl w:val="0"/>
          <w:numId w:val="14"/>
        </w:numPr>
      </w:pPr>
      <w:r w:rsidRPr="00A650B3">
        <w:t>The s</w:t>
      </w:r>
      <w:r w:rsidR="773FFD49" w:rsidRPr="00A650B3">
        <w:t>equence of operation</w:t>
      </w:r>
      <w:r w:rsidR="3CF32996" w:rsidRPr="00A650B3">
        <w:t xml:space="preserve">: </w:t>
      </w:r>
    </w:p>
    <w:p w14:paraId="494DDF8A" w14:textId="397F434A" w:rsidR="007A67A4" w:rsidRPr="00A650B3" w:rsidRDefault="3CF32996" w:rsidP="00A07D25">
      <w:pPr>
        <w:pStyle w:val="PR2"/>
        <w:numPr>
          <w:ilvl w:val="0"/>
          <w:numId w:val="105"/>
        </w:numPr>
      </w:pPr>
      <w:r w:rsidRPr="00A650B3">
        <w:t>D</w:t>
      </w:r>
      <w:r w:rsidR="773FFD49" w:rsidRPr="00A650B3">
        <w:t>escri</w:t>
      </w:r>
      <w:r w:rsidRPr="00A650B3">
        <w:t>ption of</w:t>
      </w:r>
      <w:r w:rsidR="773FFD49" w:rsidRPr="00A650B3">
        <w:t xml:space="preserve"> how each component operates and how any building</w:t>
      </w:r>
      <w:r w:rsidR="1448989E" w:rsidRPr="00A650B3">
        <w:t>-</w:t>
      </w:r>
      <w:r w:rsidR="773FFD49" w:rsidRPr="00A650B3">
        <w:t>wide functionality is achieved to exceed local energy code (</w:t>
      </w:r>
      <w:r w:rsidR="38B669FE" w:rsidRPr="00A650B3">
        <w:t>California T</w:t>
      </w:r>
      <w:r w:rsidR="773FFD49" w:rsidRPr="00A650B3">
        <w:t xml:space="preserve">itle 24 , </w:t>
      </w:r>
      <w:r w:rsidR="38B669FE" w:rsidRPr="00A650B3">
        <w:t>ASHRAE</w:t>
      </w:r>
      <w:r w:rsidR="773FFD49" w:rsidRPr="00A650B3">
        <w:t xml:space="preserve"> 90.1, </w:t>
      </w:r>
      <w:r w:rsidR="38B669FE" w:rsidRPr="00A650B3">
        <w:t>IECC</w:t>
      </w:r>
      <w:r w:rsidR="773FFD49" w:rsidRPr="00A650B3">
        <w:t xml:space="preserve"> </w:t>
      </w:r>
      <w:r w:rsidR="00712867" w:rsidRPr="00A650B3">
        <w:t>)</w:t>
      </w:r>
      <w:r w:rsidR="007A67A4" w:rsidRPr="00A650B3">
        <w:t>.</w:t>
      </w:r>
    </w:p>
    <w:p w14:paraId="5A0C4137" w14:textId="4CADF99D" w:rsidR="00D17D76" w:rsidRPr="00A650B3" w:rsidRDefault="3CF32996" w:rsidP="00D74120">
      <w:pPr>
        <w:pStyle w:val="PR1"/>
        <w:numPr>
          <w:ilvl w:val="0"/>
          <w:numId w:val="14"/>
        </w:numPr>
      </w:pPr>
      <w:r w:rsidRPr="00A650B3">
        <w:t>Commissioning forms:</w:t>
      </w:r>
    </w:p>
    <w:p w14:paraId="1EA720AD" w14:textId="328B5AEA" w:rsidR="00D17D76" w:rsidRPr="00A650B3" w:rsidRDefault="3CF32996" w:rsidP="00A07D25">
      <w:pPr>
        <w:pStyle w:val="PR2"/>
        <w:rPr>
          <w:sz w:val="22"/>
          <w:szCs w:val="22"/>
        </w:rPr>
      </w:pPr>
      <w:r w:rsidRPr="00A650B3">
        <w:t xml:space="preserve">Forms </w:t>
      </w:r>
      <w:r w:rsidR="3769F2C5" w:rsidRPr="00A650B3">
        <w:t xml:space="preserve">are </w:t>
      </w:r>
      <w:r w:rsidRPr="00A650B3">
        <w:t xml:space="preserve">to be completed by the installer </w:t>
      </w:r>
      <w:r w:rsidR="3769F2C5" w:rsidRPr="00A650B3">
        <w:t>before</w:t>
      </w:r>
      <w:r w:rsidRPr="00A650B3">
        <w:t xml:space="preserve"> requesting the system start</w:t>
      </w:r>
      <w:r w:rsidR="3769F2C5" w:rsidRPr="00A650B3">
        <w:t>-</w:t>
      </w:r>
      <w:r w:rsidRPr="00A650B3">
        <w:t xml:space="preserve">up. </w:t>
      </w:r>
    </w:p>
    <w:p w14:paraId="45AB2ACF" w14:textId="619B54FD" w:rsidR="00D17D76" w:rsidRPr="00A650B3" w:rsidRDefault="3CF32996" w:rsidP="009A5F97">
      <w:pPr>
        <w:pStyle w:val="Heading2"/>
      </w:pPr>
      <w:r w:rsidRPr="00A650B3">
        <w:t>INFORMATIONAL SUBMITTALS</w:t>
      </w:r>
    </w:p>
    <w:p w14:paraId="480FD4C0" w14:textId="3C6AC044" w:rsidR="00D17D76" w:rsidRPr="00A650B3" w:rsidRDefault="3CF32996" w:rsidP="00D74120">
      <w:pPr>
        <w:pStyle w:val="PR1"/>
        <w:numPr>
          <w:ilvl w:val="0"/>
          <w:numId w:val="15"/>
        </w:numPr>
      </w:pPr>
      <w:r w:rsidRPr="00A650B3">
        <w:t>Contractor Start</w:t>
      </w:r>
      <w:r w:rsidR="3769F2C5" w:rsidRPr="00A650B3">
        <w:t>-</w:t>
      </w:r>
      <w:r w:rsidRPr="00A650B3">
        <w:t>up/Commissioning Worksheet.</w:t>
      </w:r>
    </w:p>
    <w:p w14:paraId="36296DCC" w14:textId="40C605E0" w:rsidR="00D17D76" w:rsidRPr="00A650B3" w:rsidRDefault="3CF32996" w:rsidP="00D74120">
      <w:pPr>
        <w:pStyle w:val="PR1"/>
        <w:numPr>
          <w:ilvl w:val="0"/>
          <w:numId w:val="15"/>
        </w:numPr>
      </w:pPr>
      <w:r w:rsidRPr="00A650B3">
        <w:t>Service Specification Sheets indicating general service descriptions, including start</w:t>
      </w:r>
      <w:r w:rsidR="3769F2C5" w:rsidRPr="00A650B3">
        <w:t>-</w:t>
      </w:r>
      <w:r w:rsidRPr="00A650B3">
        <w:t>up, training, post-startup support, and service contract terms.</w:t>
      </w:r>
    </w:p>
    <w:p w14:paraId="67D381D9" w14:textId="77DCE4C4" w:rsidR="00D17D76" w:rsidRPr="00A650B3" w:rsidRDefault="3CF32996" w:rsidP="00D74120">
      <w:pPr>
        <w:pStyle w:val="PR1"/>
        <w:numPr>
          <w:ilvl w:val="0"/>
          <w:numId w:val="15"/>
        </w:numPr>
      </w:pPr>
      <w:r w:rsidRPr="00A650B3">
        <w:t>Field quality-control reports.</w:t>
      </w:r>
    </w:p>
    <w:p w14:paraId="79941757" w14:textId="45E3CC83" w:rsidR="00D17D76" w:rsidRPr="00A650B3" w:rsidRDefault="3CF32996" w:rsidP="00D74120">
      <w:pPr>
        <w:pStyle w:val="PR1"/>
        <w:numPr>
          <w:ilvl w:val="0"/>
          <w:numId w:val="15"/>
        </w:numPr>
      </w:pPr>
      <w:r w:rsidRPr="00A650B3">
        <w:t>Sample Warranty: For manufacturer's special warranty.</w:t>
      </w:r>
    </w:p>
    <w:p w14:paraId="522C4258" w14:textId="77777777" w:rsidR="00D17D76" w:rsidRPr="00A650B3" w:rsidRDefault="79CE5EA3" w:rsidP="009A5F97">
      <w:pPr>
        <w:pStyle w:val="Heading2"/>
      </w:pPr>
      <w:r w:rsidRPr="00A650B3">
        <w:t>CLOSEOUT SUBMITTALS</w:t>
      </w:r>
    </w:p>
    <w:p w14:paraId="008F7F22" w14:textId="77777777" w:rsidR="0031276A" w:rsidRPr="00A650B3" w:rsidRDefault="3CF32996" w:rsidP="00D74120">
      <w:pPr>
        <w:pStyle w:val="PR1"/>
        <w:numPr>
          <w:ilvl w:val="0"/>
          <w:numId w:val="48"/>
        </w:numPr>
      </w:pPr>
      <w:r w:rsidRPr="00A650B3">
        <w:t>Maintenance Contracts</w:t>
      </w:r>
      <w:r w:rsidR="0031276A" w:rsidRPr="00A650B3">
        <w:t>.</w:t>
      </w:r>
    </w:p>
    <w:p w14:paraId="7762A6F5" w14:textId="77777777" w:rsidR="0031276A" w:rsidRPr="00A650B3" w:rsidRDefault="3CF32996" w:rsidP="00D74120">
      <w:pPr>
        <w:pStyle w:val="PR1"/>
        <w:numPr>
          <w:ilvl w:val="0"/>
          <w:numId w:val="48"/>
        </w:numPr>
      </w:pPr>
      <w:r w:rsidRPr="00A650B3">
        <w:t xml:space="preserve">Hardware and Software Operation Manuals </w:t>
      </w:r>
    </w:p>
    <w:p w14:paraId="4185E9BD" w14:textId="77777777" w:rsidR="0031276A" w:rsidRPr="00A650B3" w:rsidRDefault="182A830A" w:rsidP="00D74120">
      <w:pPr>
        <w:pStyle w:val="PR1"/>
        <w:numPr>
          <w:ilvl w:val="0"/>
          <w:numId w:val="48"/>
        </w:numPr>
      </w:pPr>
      <w:r w:rsidRPr="00A650B3">
        <w:t>Maintenance service agreement.</w:t>
      </w:r>
    </w:p>
    <w:p w14:paraId="41F0339F" w14:textId="6527C38D" w:rsidR="00D17D76" w:rsidRPr="00A650B3" w:rsidRDefault="3CF32996" w:rsidP="00D74120">
      <w:pPr>
        <w:pStyle w:val="PR1"/>
        <w:numPr>
          <w:ilvl w:val="0"/>
          <w:numId w:val="48"/>
        </w:numPr>
      </w:pPr>
      <w:r w:rsidRPr="00A650B3">
        <w:t>Warranty documentation.</w:t>
      </w:r>
    </w:p>
    <w:p w14:paraId="6A9457AF" w14:textId="77777777" w:rsidR="00F55540" w:rsidRPr="00A650B3" w:rsidRDefault="79CE5EA3" w:rsidP="009A5F97">
      <w:pPr>
        <w:pStyle w:val="Heading2"/>
      </w:pPr>
      <w:r w:rsidRPr="00A650B3">
        <w:lastRenderedPageBreak/>
        <w:t>QUALITY ASSURANCE</w:t>
      </w:r>
    </w:p>
    <w:p w14:paraId="160CB838" w14:textId="77777777" w:rsidR="0031276A" w:rsidRPr="00A650B3" w:rsidRDefault="3CF32996" w:rsidP="00D74120">
      <w:pPr>
        <w:pStyle w:val="PR1"/>
        <w:numPr>
          <w:ilvl w:val="0"/>
          <w:numId w:val="16"/>
        </w:numPr>
      </w:pPr>
      <w:r w:rsidRPr="00A650B3">
        <w:t>Manufacturer Qualifications</w:t>
      </w:r>
    </w:p>
    <w:p w14:paraId="1D8AF5B9" w14:textId="77777777" w:rsidR="0031276A" w:rsidRPr="00A650B3" w:rsidRDefault="3CF32996" w:rsidP="00D74120">
      <w:pPr>
        <w:pStyle w:val="PR1"/>
        <w:numPr>
          <w:ilvl w:val="0"/>
          <w:numId w:val="16"/>
        </w:numPr>
      </w:pPr>
      <w:r w:rsidRPr="00A650B3">
        <w:t xml:space="preserve">Phone Support: Toll-free technical support </w:t>
      </w:r>
      <w:r w:rsidR="1E68A872" w:rsidRPr="00A650B3">
        <w:t xml:space="preserve">shall be </w:t>
      </w:r>
      <w:r w:rsidRPr="00A650B3">
        <w:t xml:space="preserve">available from </w:t>
      </w:r>
      <w:r w:rsidR="1E68A872" w:rsidRPr="00A650B3">
        <w:t xml:space="preserve">the </w:t>
      </w:r>
      <w:r w:rsidRPr="00A650B3">
        <w:t>manufacturer through an online tool to schedule a technical support appointment and provide 24/7 emergency support.</w:t>
      </w:r>
    </w:p>
    <w:p w14:paraId="005EB51E" w14:textId="70B65294" w:rsidR="0031276A" w:rsidRPr="00A650B3" w:rsidRDefault="3CF32996" w:rsidP="00D74120">
      <w:pPr>
        <w:pStyle w:val="PR1"/>
        <w:numPr>
          <w:ilvl w:val="0"/>
          <w:numId w:val="16"/>
        </w:numPr>
      </w:pPr>
      <w:r w:rsidRPr="00A650B3">
        <w:t xml:space="preserve">Remote Support: </w:t>
      </w:r>
      <w:r w:rsidR="7BE36A4B" w:rsidRPr="00A650B3">
        <w:t>The m</w:t>
      </w:r>
      <w:r w:rsidRPr="00A650B3">
        <w:t xml:space="preserve">anufacturer </w:t>
      </w:r>
      <w:r w:rsidR="7BE36A4B" w:rsidRPr="00A650B3">
        <w:t xml:space="preserve">shall be </w:t>
      </w:r>
      <w:r w:rsidR="4BEF9A3C" w:rsidRPr="00A650B3">
        <w:t>able to provide</w:t>
      </w:r>
      <w:r w:rsidRPr="00A650B3">
        <w:t xml:space="preserve"> remote support</w:t>
      </w:r>
      <w:r w:rsidR="4BEF9A3C" w:rsidRPr="00A650B3">
        <w:t xml:space="preserve"> and</w:t>
      </w:r>
      <w:r w:rsidRPr="00A650B3">
        <w:t xml:space="preserve"> virtually connect with customers to address issues with visual guidance overlaid on images of real-world objects.</w:t>
      </w:r>
    </w:p>
    <w:p w14:paraId="169DBB68" w14:textId="53BFCE6B" w:rsidR="00D17D76" w:rsidRPr="00A650B3" w:rsidRDefault="3CF32996" w:rsidP="00D74120">
      <w:pPr>
        <w:pStyle w:val="PR1"/>
        <w:numPr>
          <w:ilvl w:val="0"/>
          <w:numId w:val="16"/>
        </w:numPr>
      </w:pPr>
      <w:r w:rsidRPr="00A650B3">
        <w:t xml:space="preserve">On-Site Support: </w:t>
      </w:r>
      <w:r w:rsidR="7D80BA91" w:rsidRPr="00A650B3">
        <w:t>The m</w:t>
      </w:r>
      <w:r w:rsidRPr="00A650B3">
        <w:t xml:space="preserve">anufacturer </w:t>
      </w:r>
      <w:r w:rsidR="7D80BA91" w:rsidRPr="00A650B3">
        <w:t xml:space="preserve">shall be </w:t>
      </w:r>
      <w:r w:rsidRPr="00A650B3">
        <w:t>capable of providing a 72-hour, on-site response time within the continental United States and Canada.</w:t>
      </w:r>
    </w:p>
    <w:p w14:paraId="59C04772" w14:textId="1B205604" w:rsidR="00D17D76" w:rsidRPr="00A650B3" w:rsidRDefault="3CF32996" w:rsidP="00D74120">
      <w:pPr>
        <w:pStyle w:val="PR1"/>
        <w:numPr>
          <w:ilvl w:val="0"/>
          <w:numId w:val="16"/>
        </w:numPr>
      </w:pPr>
      <w:r w:rsidRPr="00A650B3">
        <w:t xml:space="preserve">Service Contracts: </w:t>
      </w:r>
      <w:r w:rsidR="7D80BA91" w:rsidRPr="00A650B3">
        <w:t>The m</w:t>
      </w:r>
      <w:r w:rsidRPr="00A650B3">
        <w:t xml:space="preserve">anufacturer </w:t>
      </w:r>
      <w:r w:rsidR="7D80BA91" w:rsidRPr="00A650B3">
        <w:t xml:space="preserve">shall be </w:t>
      </w:r>
      <w:r w:rsidRPr="00A650B3">
        <w:t>capable of providing service contracts for continued on-site and remote support of the lighting control system post-installation for terms up to 10 years from substantial completion, including:</w:t>
      </w:r>
    </w:p>
    <w:p w14:paraId="0CB3D5B5" w14:textId="50AD6235" w:rsidR="00D17D76" w:rsidRPr="00A650B3" w:rsidRDefault="3CF32996" w:rsidP="00D74120">
      <w:pPr>
        <w:pStyle w:val="PR1"/>
        <w:numPr>
          <w:ilvl w:val="0"/>
          <w:numId w:val="16"/>
        </w:numPr>
      </w:pPr>
      <w:r w:rsidRPr="00A650B3">
        <w:t>Remote and on-site emergency response.</w:t>
      </w:r>
    </w:p>
    <w:p w14:paraId="5469D168" w14:textId="50C454A5" w:rsidR="00D17D76" w:rsidRPr="00A650B3" w:rsidRDefault="3CF32996" w:rsidP="00D74120">
      <w:pPr>
        <w:pStyle w:val="PR1"/>
        <w:numPr>
          <w:ilvl w:val="0"/>
          <w:numId w:val="16"/>
        </w:numPr>
      </w:pPr>
      <w:r w:rsidRPr="00A650B3">
        <w:t xml:space="preserve">Remote system performance </w:t>
      </w:r>
      <w:r w:rsidR="5F507BF3" w:rsidRPr="00A650B3">
        <w:t xml:space="preserve">checks. </w:t>
      </w:r>
    </w:p>
    <w:p w14:paraId="724A7012" w14:textId="794091A3" w:rsidR="00652BB8" w:rsidRPr="00A650B3" w:rsidRDefault="3CF32996" w:rsidP="00D74120">
      <w:pPr>
        <w:pStyle w:val="PR1"/>
        <w:numPr>
          <w:ilvl w:val="0"/>
          <w:numId w:val="16"/>
        </w:numPr>
      </w:pPr>
      <w:r w:rsidRPr="00A650B3">
        <w:t>Remote diagnostics.</w:t>
      </w:r>
    </w:p>
    <w:p w14:paraId="66E9DB72" w14:textId="26C779BF" w:rsidR="00D17D76" w:rsidRPr="00A650B3" w:rsidRDefault="3CF32996" w:rsidP="00D74120">
      <w:pPr>
        <w:pStyle w:val="PR1"/>
        <w:numPr>
          <w:ilvl w:val="0"/>
          <w:numId w:val="16"/>
        </w:numPr>
      </w:pPr>
      <w:r w:rsidRPr="00A650B3">
        <w:t>Replacement parts.</w:t>
      </w:r>
    </w:p>
    <w:p w14:paraId="7EDCA886" w14:textId="77777777" w:rsidR="00652BB8" w:rsidRPr="00A650B3" w:rsidRDefault="00652BB8" w:rsidP="00D74120">
      <w:pPr>
        <w:pStyle w:val="PR1"/>
        <w:numPr>
          <w:ilvl w:val="0"/>
          <w:numId w:val="0"/>
        </w:numPr>
        <w:ind w:left="1170"/>
      </w:pPr>
    </w:p>
    <w:p w14:paraId="4C96DB1D" w14:textId="77777777" w:rsidR="00F55540" w:rsidRPr="00A650B3" w:rsidRDefault="79CE5EA3" w:rsidP="009A5F97">
      <w:pPr>
        <w:pStyle w:val="Heading2"/>
      </w:pPr>
      <w:r w:rsidRPr="00A650B3">
        <w:t>WARRANTY</w:t>
      </w:r>
    </w:p>
    <w:p w14:paraId="243541D6" w14:textId="7840609D" w:rsidR="00D17D76" w:rsidRPr="00A650B3" w:rsidRDefault="3CF32996" w:rsidP="00D74120">
      <w:pPr>
        <w:pStyle w:val="PR1"/>
        <w:numPr>
          <w:ilvl w:val="0"/>
          <w:numId w:val="17"/>
        </w:numPr>
        <w:rPr>
          <w:sz w:val="24"/>
          <w:szCs w:val="24"/>
        </w:rPr>
      </w:pPr>
      <w:r w:rsidRPr="00A650B3">
        <w:t xml:space="preserve">Warranty: </w:t>
      </w:r>
      <w:r w:rsidR="7083ADC6" w:rsidRPr="00A650B3">
        <w:t>The m</w:t>
      </w:r>
      <w:r w:rsidRPr="00A650B3">
        <w:t xml:space="preserve">anufacturer and Installer warrant that installed lighting control devices perform </w:t>
      </w:r>
      <w:r w:rsidR="68DF5073" w:rsidRPr="00A650B3">
        <w:t>per</w:t>
      </w:r>
      <w:r w:rsidRPr="00A650B3">
        <w:t xml:space="preserve"> specified requirements and agree to repair or replace, including </w:t>
      </w:r>
      <w:r w:rsidR="586FE299" w:rsidRPr="00A650B3">
        <w:t>labor</w:t>
      </w:r>
      <w:r w:rsidRPr="00A650B3">
        <w:t xml:space="preserve">, materials, and equipment, devices that fail to perform as specified within </w:t>
      </w:r>
      <w:r w:rsidR="7083ADC6" w:rsidRPr="00A650B3">
        <w:t xml:space="preserve">the </w:t>
      </w:r>
      <w:r w:rsidRPr="00A650B3">
        <w:t>extended warranty period.</w:t>
      </w:r>
    </w:p>
    <w:p w14:paraId="027E707B" w14:textId="12D938E8" w:rsidR="00D17D76" w:rsidRPr="00A650B3" w:rsidRDefault="3CF32996" w:rsidP="00D74120">
      <w:pPr>
        <w:pStyle w:val="PR1"/>
        <w:numPr>
          <w:ilvl w:val="0"/>
          <w:numId w:val="17"/>
        </w:numPr>
      </w:pPr>
      <w:r w:rsidRPr="00A650B3">
        <w:t>Failures include, but are not limited to, the following:</w:t>
      </w:r>
    </w:p>
    <w:p w14:paraId="47ADBF0D" w14:textId="77777777" w:rsidR="00D17D76" w:rsidRPr="00A650B3" w:rsidRDefault="3CF32996" w:rsidP="00A07D25">
      <w:pPr>
        <w:pStyle w:val="PR2"/>
        <w:numPr>
          <w:ilvl w:val="0"/>
          <w:numId w:val="106"/>
        </w:numPr>
        <w:rPr>
          <w:sz w:val="24"/>
          <w:szCs w:val="24"/>
        </w:rPr>
      </w:pPr>
      <w:r w:rsidRPr="00A650B3">
        <w:t>Faulty operation of lighting control hardware.</w:t>
      </w:r>
    </w:p>
    <w:p w14:paraId="6F87418B" w14:textId="77777777" w:rsidR="00D17D76" w:rsidRPr="00A650B3" w:rsidRDefault="3CF32996" w:rsidP="00A07D25">
      <w:pPr>
        <w:pStyle w:val="PR2"/>
        <w:rPr>
          <w:sz w:val="24"/>
          <w:szCs w:val="24"/>
        </w:rPr>
      </w:pPr>
      <w:r w:rsidRPr="00A650B3">
        <w:t>Faulty operation of lighting control firmware.</w:t>
      </w:r>
    </w:p>
    <w:p w14:paraId="4BCEFFA5" w14:textId="743999A0" w:rsidR="00F55540" w:rsidRPr="00A650B3" w:rsidRDefault="3CF32996" w:rsidP="00A07D25">
      <w:pPr>
        <w:pStyle w:val="PR2"/>
      </w:pPr>
      <w:r w:rsidRPr="00A650B3">
        <w:t>&lt;Insert failure modes&gt;.</w:t>
      </w:r>
    </w:p>
    <w:p w14:paraId="2D5DC4EF" w14:textId="11944908" w:rsidR="00F55540" w:rsidRPr="00A650B3" w:rsidRDefault="7F869D7A" w:rsidP="00D74120">
      <w:pPr>
        <w:pStyle w:val="PR1"/>
        <w:numPr>
          <w:ilvl w:val="0"/>
          <w:numId w:val="17"/>
        </w:numPr>
      </w:pPr>
      <w:r w:rsidRPr="00A650B3">
        <w:t>Minium Warranty Period</w:t>
      </w:r>
    </w:p>
    <w:p w14:paraId="79588627" w14:textId="6F10B652" w:rsidR="00F55540" w:rsidRPr="00A650B3" w:rsidRDefault="3CF32996" w:rsidP="00D74120">
      <w:pPr>
        <w:pStyle w:val="PR1"/>
        <w:numPr>
          <w:ilvl w:val="0"/>
          <w:numId w:val="17"/>
        </w:numPr>
      </w:pPr>
      <w:r w:rsidRPr="00A650B3">
        <w:t xml:space="preserve">Five years for lighting control devices from </w:t>
      </w:r>
      <w:r w:rsidR="7083ADC6" w:rsidRPr="00A650B3">
        <w:t xml:space="preserve">the </w:t>
      </w:r>
      <w:r w:rsidRPr="00A650B3">
        <w:t>date of shipment.</w:t>
      </w:r>
    </w:p>
    <w:p w14:paraId="6BC52F0C" w14:textId="7CD2E959" w:rsidR="00F55540" w:rsidRPr="00A650B3" w:rsidRDefault="3CF32996" w:rsidP="00D74120">
      <w:pPr>
        <w:pStyle w:val="PR1"/>
        <w:numPr>
          <w:ilvl w:val="0"/>
          <w:numId w:val="17"/>
        </w:numPr>
      </w:pPr>
      <w:r w:rsidRPr="00A650B3">
        <w:t xml:space="preserve">One year for </w:t>
      </w:r>
      <w:r w:rsidR="7083ADC6" w:rsidRPr="00A650B3">
        <w:t xml:space="preserve">the </w:t>
      </w:r>
      <w:r w:rsidRPr="00A650B3">
        <w:t xml:space="preserve">supervisory controller from </w:t>
      </w:r>
      <w:r w:rsidR="7083ADC6" w:rsidRPr="00A650B3">
        <w:t xml:space="preserve">the </w:t>
      </w:r>
      <w:r w:rsidRPr="00A650B3">
        <w:t>date of shipment</w:t>
      </w:r>
    </w:p>
    <w:p w14:paraId="1E9D3377" w14:textId="3BD64A6F" w:rsidR="00F55540" w:rsidRPr="00A650B3" w:rsidRDefault="3CF32996" w:rsidP="00D74120">
      <w:pPr>
        <w:pStyle w:val="PR1"/>
        <w:numPr>
          <w:ilvl w:val="0"/>
          <w:numId w:val="17"/>
        </w:numPr>
      </w:pPr>
      <w:r w:rsidRPr="00A650B3">
        <w:t xml:space="preserve">One year for lighting management software application from </w:t>
      </w:r>
      <w:r w:rsidR="7083ADC6" w:rsidRPr="00A650B3">
        <w:t xml:space="preserve">the </w:t>
      </w:r>
      <w:r w:rsidRPr="00A650B3">
        <w:t>date of shipment</w:t>
      </w:r>
    </w:p>
    <w:p w14:paraId="5075781E" w14:textId="67A7484A" w:rsidR="00F55540" w:rsidRPr="00A650B3" w:rsidRDefault="5D3EF393" w:rsidP="00D74120">
      <w:pPr>
        <w:pStyle w:val="PR1"/>
        <w:numPr>
          <w:ilvl w:val="0"/>
          <w:numId w:val="17"/>
        </w:numPr>
      </w:pPr>
      <w:r w:rsidRPr="00A650B3">
        <w:rPr>
          <w:rStyle w:val="PR1Char"/>
          <w:sz w:val="22"/>
          <w:szCs w:val="22"/>
        </w:rPr>
        <w:t>R</w:t>
      </w:r>
      <w:r w:rsidRPr="00A650B3">
        <w:t xml:space="preserve">ecommended </w:t>
      </w:r>
      <w:r w:rsidR="094489D1" w:rsidRPr="00A650B3">
        <w:t>spare parts</w:t>
      </w:r>
      <w:r w:rsidRPr="00A650B3">
        <w:t>:</w:t>
      </w:r>
    </w:p>
    <w:p w14:paraId="0FAD9239" w14:textId="06B6134B" w:rsidR="00F55540" w:rsidRPr="00A650B3" w:rsidRDefault="3CF32996" w:rsidP="00A07D25">
      <w:pPr>
        <w:pStyle w:val="PR2"/>
        <w:numPr>
          <w:ilvl w:val="0"/>
          <w:numId w:val="107"/>
        </w:numPr>
      </w:pPr>
      <w:r w:rsidRPr="00A650B3">
        <w:t>C</w:t>
      </w:r>
      <w:r w:rsidR="773FFD49" w:rsidRPr="00A650B3">
        <w:t xml:space="preserve">eiling sensors: </w:t>
      </w:r>
      <w:r w:rsidR="761B64C5" w:rsidRPr="00A650B3">
        <w:t>one (</w:t>
      </w:r>
      <w:r w:rsidR="773FFD49" w:rsidRPr="00A650B3">
        <w:t>1</w:t>
      </w:r>
      <w:r w:rsidR="761B64C5" w:rsidRPr="00A650B3">
        <w:t>)</w:t>
      </w:r>
      <w:r w:rsidR="773FFD49" w:rsidRPr="00A650B3">
        <w:t xml:space="preserve"> </w:t>
      </w:r>
      <w:r w:rsidR="33CAB0FA" w:rsidRPr="00A650B3">
        <w:t>spare</w:t>
      </w:r>
      <w:r w:rsidR="2D596B05" w:rsidRPr="00A650B3">
        <w:t xml:space="preserve"> </w:t>
      </w:r>
      <w:r w:rsidR="773FFD49" w:rsidRPr="00A650B3">
        <w:t>for every 200 installed to be used for maintenance.</w:t>
      </w:r>
    </w:p>
    <w:p w14:paraId="029DDF81" w14:textId="660FCA9B" w:rsidR="00F55540" w:rsidRPr="00A650B3" w:rsidRDefault="3CF32996" w:rsidP="00A07D25">
      <w:pPr>
        <w:pStyle w:val="PR2"/>
      </w:pPr>
      <w:r w:rsidRPr="00A650B3">
        <w:t>W</w:t>
      </w:r>
      <w:r w:rsidR="773FFD49" w:rsidRPr="00A650B3">
        <w:t xml:space="preserve">allstations: </w:t>
      </w:r>
      <w:r w:rsidR="761B64C5" w:rsidRPr="00A650B3">
        <w:t>one (</w:t>
      </w:r>
      <w:r w:rsidR="773FFD49" w:rsidRPr="00A650B3">
        <w:t>1</w:t>
      </w:r>
      <w:r w:rsidR="761B64C5" w:rsidRPr="00A650B3">
        <w:t>)</w:t>
      </w:r>
      <w:r w:rsidR="773FFD49" w:rsidRPr="00A650B3">
        <w:t xml:space="preserve"> </w:t>
      </w:r>
      <w:r w:rsidR="33CAB0FA" w:rsidRPr="00A650B3">
        <w:t>spare</w:t>
      </w:r>
      <w:r w:rsidR="773FFD49" w:rsidRPr="00A650B3">
        <w:t xml:space="preserve"> for every </w:t>
      </w:r>
      <w:r w:rsidR="12C0A8A4" w:rsidRPr="00A650B3">
        <w:t>2</w:t>
      </w:r>
      <w:r w:rsidR="773FFD49" w:rsidRPr="00A650B3">
        <w:t>00 installed for maintenance.</w:t>
      </w:r>
    </w:p>
    <w:p w14:paraId="1C9CF2CE" w14:textId="2A3FE99D" w:rsidR="00F55540" w:rsidRPr="00A650B3" w:rsidRDefault="69B3C429" w:rsidP="00A07D25">
      <w:pPr>
        <w:pStyle w:val="PR2"/>
      </w:pPr>
      <w:r w:rsidRPr="00A650B3">
        <w:t>Receptacle</w:t>
      </w:r>
      <w:r w:rsidR="773FFD49" w:rsidRPr="00A650B3">
        <w:t xml:space="preserve">: </w:t>
      </w:r>
      <w:r w:rsidR="761B64C5" w:rsidRPr="00A650B3">
        <w:t>one (</w:t>
      </w:r>
      <w:r w:rsidR="773FFD49" w:rsidRPr="00A650B3">
        <w:t>1</w:t>
      </w:r>
      <w:r w:rsidR="761B64C5" w:rsidRPr="00A650B3">
        <w:t>)</w:t>
      </w:r>
      <w:r w:rsidR="33CAB0FA" w:rsidRPr="00A650B3">
        <w:t xml:space="preserve"> spare</w:t>
      </w:r>
      <w:r w:rsidR="773FFD49" w:rsidRPr="00A650B3">
        <w:t xml:space="preserve"> for every 100 installed for maintenance.</w:t>
      </w:r>
    </w:p>
    <w:p w14:paraId="2D48E45B" w14:textId="25BCC6DD" w:rsidR="00F55540" w:rsidRPr="00A650B3" w:rsidRDefault="3CF32996" w:rsidP="00A07D25">
      <w:pPr>
        <w:pStyle w:val="PR2"/>
      </w:pPr>
      <w:r w:rsidRPr="00A650B3">
        <w:t>R</w:t>
      </w:r>
      <w:r w:rsidR="773FFD49" w:rsidRPr="00A650B3">
        <w:t xml:space="preserve">elay </w:t>
      </w:r>
      <w:r w:rsidR="5A5A2C38" w:rsidRPr="00A650B3">
        <w:t>Switchpack</w:t>
      </w:r>
      <w:r w:rsidR="773FFD49" w:rsidRPr="00A650B3">
        <w:t xml:space="preserve">: </w:t>
      </w:r>
      <w:r w:rsidR="761B64C5" w:rsidRPr="00A650B3">
        <w:t>one (</w:t>
      </w:r>
      <w:r w:rsidR="773FFD49" w:rsidRPr="00A650B3">
        <w:t>1</w:t>
      </w:r>
      <w:r w:rsidR="761B64C5" w:rsidRPr="00A650B3">
        <w:t>)</w:t>
      </w:r>
      <w:r w:rsidR="33CAB0FA" w:rsidRPr="00A650B3">
        <w:t xml:space="preserve"> spare</w:t>
      </w:r>
      <w:r w:rsidR="773FFD49" w:rsidRPr="00A650B3">
        <w:t xml:space="preserve"> for every 200 installed for maintenance.</w:t>
      </w:r>
    </w:p>
    <w:p w14:paraId="1D68EC3A" w14:textId="34824CC4" w:rsidR="00F55540" w:rsidRPr="00A650B3" w:rsidRDefault="304D35F7" w:rsidP="00A07D25">
      <w:pPr>
        <w:pStyle w:val="PR2"/>
      </w:pPr>
      <w:r w:rsidRPr="00A650B3">
        <w:t>Area Controller</w:t>
      </w:r>
      <w:r w:rsidR="773FFD49" w:rsidRPr="00A650B3">
        <w:t xml:space="preserve">: </w:t>
      </w:r>
      <w:r w:rsidR="761B64C5" w:rsidRPr="00A650B3">
        <w:t>one (</w:t>
      </w:r>
      <w:r w:rsidR="773FFD49" w:rsidRPr="00A650B3">
        <w:t>1</w:t>
      </w:r>
      <w:r w:rsidR="761B64C5" w:rsidRPr="00A650B3">
        <w:t>)</w:t>
      </w:r>
      <w:r w:rsidR="33CAB0FA" w:rsidRPr="00A650B3">
        <w:t xml:space="preserve"> spare</w:t>
      </w:r>
      <w:r w:rsidR="773FFD49" w:rsidRPr="00A650B3">
        <w:t xml:space="preserve"> for every 100 installed for maintenance</w:t>
      </w:r>
      <w:r w:rsidR="5D3EF393" w:rsidRPr="00A650B3">
        <w:t>.</w:t>
      </w:r>
    </w:p>
    <w:p w14:paraId="7613311E" w14:textId="3D0F57F1" w:rsidR="00010B36" w:rsidRPr="00A650B3" w:rsidRDefault="47EDEBAF" w:rsidP="00A07D25">
      <w:pPr>
        <w:pStyle w:val="PR2"/>
      </w:pPr>
      <w:r w:rsidRPr="00A650B3">
        <w:t>Area Hub: One (1) spare for every 100 installed for maintenance.</w:t>
      </w:r>
    </w:p>
    <w:p w14:paraId="7E198C8A" w14:textId="19D5B0F0" w:rsidR="00C75A8E" w:rsidRPr="00A650B3" w:rsidRDefault="7F658331" w:rsidP="00A07D25">
      <w:pPr>
        <w:pStyle w:val="PR2"/>
      </w:pPr>
      <w:r w:rsidRPr="00A650B3">
        <w:t xml:space="preserve">Panel </w:t>
      </w:r>
      <w:r w:rsidR="5D36246C" w:rsidRPr="00A650B3">
        <w:t>Controller</w:t>
      </w:r>
      <w:r w:rsidR="4C7A0ED8" w:rsidRPr="00A650B3">
        <w:t xml:space="preserve">: one (1) spare for </w:t>
      </w:r>
      <w:r w:rsidR="560875EF" w:rsidRPr="00A650B3">
        <w:t>every 100 installed for maintenance.</w:t>
      </w:r>
    </w:p>
    <w:p w14:paraId="677A4AC8" w14:textId="6828736E" w:rsidR="00E20A2E" w:rsidRPr="00A650B3" w:rsidRDefault="4C7A0ED8" w:rsidP="00A07D25">
      <w:pPr>
        <w:pStyle w:val="PR2"/>
      </w:pPr>
      <w:r w:rsidRPr="00A650B3">
        <w:t>Panel Keypad:</w:t>
      </w:r>
      <w:r w:rsidR="560875EF" w:rsidRPr="00A650B3">
        <w:t xml:space="preserve"> one (1) spare for every</w:t>
      </w:r>
      <w:r w:rsidR="19F04828" w:rsidRPr="00A650B3">
        <w:t xml:space="preserve"> </w:t>
      </w:r>
      <w:r w:rsidR="560875EF" w:rsidRPr="00A650B3">
        <w:t>100 installed for maintenance.</w:t>
      </w:r>
    </w:p>
    <w:p w14:paraId="33204437" w14:textId="07593FF9" w:rsidR="00C75A8E" w:rsidRPr="00A650B3" w:rsidRDefault="7F658331" w:rsidP="00A07D25">
      <w:pPr>
        <w:pStyle w:val="PR2"/>
      </w:pPr>
      <w:r w:rsidRPr="00A650B3">
        <w:t>Panel Relay</w:t>
      </w:r>
      <w:r w:rsidR="4C7A0ED8" w:rsidRPr="00A650B3">
        <w:t>:</w:t>
      </w:r>
      <w:r w:rsidR="560875EF" w:rsidRPr="00A650B3">
        <w:t xml:space="preserve"> one (1) spare for every 100 installed for maintenance.</w:t>
      </w:r>
    </w:p>
    <w:p w14:paraId="278FF314" w14:textId="6AD8438F" w:rsidR="00C75A8E" w:rsidRPr="00A650B3" w:rsidRDefault="7F658331" w:rsidP="00A07D25">
      <w:pPr>
        <w:pStyle w:val="PR2"/>
      </w:pPr>
      <w:r w:rsidRPr="00A650B3">
        <w:t>Panel Dimm</w:t>
      </w:r>
      <w:r w:rsidR="0C370919" w:rsidRPr="00A650B3">
        <w:t>ing module</w:t>
      </w:r>
      <w:r w:rsidR="4C7A0ED8" w:rsidRPr="00A650B3">
        <w:t>:</w:t>
      </w:r>
      <w:r w:rsidR="560875EF" w:rsidRPr="00A650B3">
        <w:t xml:space="preserve"> one (1) spare for every 100 installed for maintenance.</w:t>
      </w:r>
    </w:p>
    <w:p w14:paraId="3CE0ED2D" w14:textId="3CCF771E" w:rsidR="00FF3CB8" w:rsidRPr="00A650B3" w:rsidRDefault="7655B9B8" w:rsidP="00A07D25">
      <w:pPr>
        <w:pStyle w:val="PR2"/>
      </w:pPr>
      <w:r w:rsidRPr="00A650B3">
        <w:t>Low</w:t>
      </w:r>
      <w:r w:rsidR="11A24ED5" w:rsidRPr="00A650B3">
        <w:t>-</w:t>
      </w:r>
      <w:r w:rsidRPr="00A650B3">
        <w:t xml:space="preserve">Voltage Power Module: one (1) </w:t>
      </w:r>
      <w:r w:rsidR="33CAB0FA" w:rsidRPr="00A650B3">
        <w:t xml:space="preserve">spare </w:t>
      </w:r>
      <w:r w:rsidRPr="00A650B3">
        <w:t>for every 100 installed for maintenance</w:t>
      </w:r>
    </w:p>
    <w:p w14:paraId="4AA174B1" w14:textId="6D0C6AA3" w:rsidR="19A25804" w:rsidRPr="00A650B3" w:rsidRDefault="19A25804" w:rsidP="00A07D25">
      <w:pPr>
        <w:pStyle w:val="PR2"/>
      </w:pPr>
      <w:r w:rsidRPr="00A650B3">
        <w:t>T</w:t>
      </w:r>
      <w:r w:rsidR="1A54C46B" w:rsidRPr="00A650B3">
        <w:t xml:space="preserve">ouchscreens: one (1) </w:t>
      </w:r>
      <w:r w:rsidR="12C0A8A4" w:rsidRPr="00A650B3">
        <w:t>spare</w:t>
      </w:r>
      <w:r w:rsidR="1A54C46B" w:rsidRPr="00A650B3">
        <w:t xml:space="preserve"> for every </w:t>
      </w:r>
      <w:r w:rsidR="3CF32996" w:rsidRPr="00A650B3">
        <w:t xml:space="preserve">50 </w:t>
      </w:r>
      <w:r w:rsidR="1A54C46B" w:rsidRPr="00A650B3">
        <w:t>installed for maintenance.</w:t>
      </w:r>
    </w:p>
    <w:p w14:paraId="39C72A7E" w14:textId="77777777" w:rsidR="00DA1531" w:rsidRPr="00A650B3" w:rsidRDefault="00DA1531" w:rsidP="5B5CE439">
      <w:pPr>
        <w:ind w:left="0" w:firstLine="0"/>
      </w:pPr>
    </w:p>
    <w:p w14:paraId="4ECA6719" w14:textId="56DEC62A" w:rsidR="005A6F5A" w:rsidRPr="00A650B3" w:rsidRDefault="00C67FF2" w:rsidP="005A6F5A">
      <w:pPr>
        <w:pStyle w:val="PRT"/>
        <w:rPr>
          <w:rFonts w:eastAsia="Arial"/>
        </w:rPr>
      </w:pPr>
      <w:r w:rsidRPr="00A650B3">
        <w:rPr>
          <w:rFonts w:eastAsia="Arial"/>
        </w:rPr>
        <w:t xml:space="preserve"> </w:t>
      </w:r>
      <w:r w:rsidR="005A6F5A" w:rsidRPr="00A650B3">
        <w:rPr>
          <w:rFonts w:eastAsia="Arial"/>
        </w:rPr>
        <w:t>- PRODUCTS</w:t>
      </w:r>
    </w:p>
    <w:p w14:paraId="08B7E168" w14:textId="0E3628DD" w:rsidR="009A5F97" w:rsidRPr="00A650B3" w:rsidRDefault="3CF32996" w:rsidP="005A6F5A">
      <w:pPr>
        <w:pStyle w:val="Heading2"/>
      </w:pPr>
      <w:r w:rsidRPr="00A650B3">
        <w:t>SYSTEM COMPLIANCE</w:t>
      </w:r>
    </w:p>
    <w:p w14:paraId="7BFADDBB" w14:textId="278C7E23" w:rsidR="7BB1D354" w:rsidRPr="00A650B3" w:rsidRDefault="452E4E4A" w:rsidP="00D74120">
      <w:pPr>
        <w:pStyle w:val="PR1"/>
        <w:numPr>
          <w:ilvl w:val="0"/>
          <w:numId w:val="18"/>
        </w:numPr>
      </w:pPr>
      <w:r w:rsidRPr="00A650B3">
        <w:t>C</w:t>
      </w:r>
      <w:r w:rsidR="3CF32996" w:rsidRPr="00A650B3">
        <w:t>omponents manufactured in accordance with UL 916 and UL 924 standards where applicable.</w:t>
      </w:r>
    </w:p>
    <w:p w14:paraId="2BFEF0A7" w14:textId="2004934E" w:rsidR="7BB1D354" w:rsidRPr="00A650B3" w:rsidRDefault="452E4E4A" w:rsidP="00D74120">
      <w:pPr>
        <w:pStyle w:val="PR1"/>
        <w:numPr>
          <w:ilvl w:val="0"/>
          <w:numId w:val="18"/>
        </w:numPr>
      </w:pPr>
      <w:r w:rsidRPr="00A650B3">
        <w:t>C</w:t>
      </w:r>
      <w:r w:rsidR="3CF32996" w:rsidRPr="00A650B3">
        <w:t>omponents manufactured in accordance with CFR Title 47, Part 15 standards where applicable.</w:t>
      </w:r>
    </w:p>
    <w:p w14:paraId="62CE163E" w14:textId="5CFC86C0" w:rsidR="7BB1D354" w:rsidRPr="00A650B3" w:rsidRDefault="452E4E4A" w:rsidP="00D74120">
      <w:pPr>
        <w:pStyle w:val="PR1"/>
        <w:numPr>
          <w:ilvl w:val="0"/>
          <w:numId w:val="18"/>
        </w:numPr>
      </w:pPr>
      <w:r w:rsidRPr="00A650B3">
        <w:t>C</w:t>
      </w:r>
      <w:r w:rsidR="3CF32996" w:rsidRPr="00A650B3">
        <w:t>omponents manufactured in accordance with ISED Canada RSS-247 standards where applicable.</w:t>
      </w:r>
    </w:p>
    <w:p w14:paraId="59179AB5" w14:textId="150A82DE" w:rsidR="7BB1D354" w:rsidRPr="00A650B3" w:rsidRDefault="452E4E4A" w:rsidP="00D74120">
      <w:pPr>
        <w:pStyle w:val="PR1"/>
        <w:numPr>
          <w:ilvl w:val="0"/>
          <w:numId w:val="18"/>
        </w:numPr>
      </w:pPr>
      <w:r w:rsidRPr="00A650B3">
        <w:t>C</w:t>
      </w:r>
      <w:r w:rsidR="3CF32996" w:rsidRPr="00A650B3">
        <w:t>omponents manufactured in accordance with IFT-008-2015 and NOM-208-SCFI-2016 standards where applicable.</w:t>
      </w:r>
    </w:p>
    <w:p w14:paraId="5344FD7C" w14:textId="477B9CB1" w:rsidR="7BB1D354" w:rsidRPr="00A650B3" w:rsidRDefault="452E4E4A" w:rsidP="00D74120">
      <w:pPr>
        <w:pStyle w:val="PR1"/>
        <w:numPr>
          <w:ilvl w:val="0"/>
          <w:numId w:val="18"/>
        </w:numPr>
      </w:pPr>
      <w:r w:rsidRPr="00A650B3">
        <w:t>The s</w:t>
      </w:r>
      <w:r w:rsidR="3CF32996" w:rsidRPr="00A650B3">
        <w:t xml:space="preserve">ystem </w:t>
      </w:r>
      <w:r w:rsidR="190152A8" w:rsidRPr="00A650B3">
        <w:t xml:space="preserve">shall be </w:t>
      </w:r>
      <w:r w:rsidR="3CF32996" w:rsidRPr="00A650B3">
        <w:t xml:space="preserve">listed as </w:t>
      </w:r>
      <w:r w:rsidR="562256CB" w:rsidRPr="00A650B3">
        <w:t xml:space="preserve">a </w:t>
      </w:r>
      <w:r w:rsidR="3CF32996" w:rsidRPr="00A650B3">
        <w:t xml:space="preserve">qualified </w:t>
      </w:r>
      <w:r w:rsidR="562256CB" w:rsidRPr="00A650B3">
        <w:t xml:space="preserve">system </w:t>
      </w:r>
      <w:r w:rsidR="3CF32996" w:rsidRPr="00A650B3">
        <w:t>under Design</w:t>
      </w:r>
      <w:r w:rsidR="35CF0E3A" w:rsidRPr="00A650B3">
        <w:t xml:space="preserve"> </w:t>
      </w:r>
      <w:r w:rsidR="3CF32996" w:rsidRPr="00A650B3">
        <w:t>Lights Consortium Networked Lighting Control System Specification v5.0</w:t>
      </w:r>
      <w:r w:rsidR="00455964" w:rsidRPr="00A650B3">
        <w:t xml:space="preserve"> or higher</w:t>
      </w:r>
      <w:r w:rsidR="3CF32996" w:rsidRPr="00A650B3">
        <w:t>.</w:t>
      </w:r>
    </w:p>
    <w:p w14:paraId="6BEA87C0" w14:textId="078975BB" w:rsidR="7BB1D354" w:rsidRPr="00A650B3" w:rsidRDefault="3CF32996" w:rsidP="00D74120">
      <w:pPr>
        <w:pStyle w:val="PR1"/>
        <w:numPr>
          <w:ilvl w:val="0"/>
          <w:numId w:val="18"/>
        </w:numPr>
      </w:pPr>
      <w:r w:rsidRPr="00A650B3">
        <w:t>Performance Criteria</w:t>
      </w:r>
      <w:r w:rsidR="700CD2BB" w:rsidRPr="00A650B3">
        <w:t>:</w:t>
      </w:r>
    </w:p>
    <w:p w14:paraId="60D1972A" w14:textId="4E10A519" w:rsidR="7BB1D354" w:rsidRPr="00A650B3" w:rsidRDefault="3CF32996" w:rsidP="00D74120">
      <w:pPr>
        <w:pStyle w:val="PR1"/>
        <w:numPr>
          <w:ilvl w:val="0"/>
          <w:numId w:val="18"/>
        </w:numPr>
      </w:pPr>
      <w:r w:rsidRPr="00A650B3">
        <w:t>Listed and labe</w:t>
      </w:r>
      <w:r w:rsidR="562256CB" w:rsidRPr="00A650B3">
        <w:t>l</w:t>
      </w:r>
      <w:r w:rsidRPr="00A650B3">
        <w:t xml:space="preserve">led in accordance with NFPA 70 by </w:t>
      </w:r>
      <w:r w:rsidR="7D4FC4B4" w:rsidRPr="00A650B3">
        <w:t xml:space="preserve">a </w:t>
      </w:r>
      <w:r w:rsidRPr="00A650B3">
        <w:t xml:space="preserve">qualified electrical testing laboratory recognized by authorities having </w:t>
      </w:r>
      <w:r w:rsidR="35CF0E3A" w:rsidRPr="00A650B3">
        <w:t>jurisdiction and</w:t>
      </w:r>
      <w:r w:rsidRPr="00A650B3">
        <w:t xml:space="preserve"> marked for intended location and application.</w:t>
      </w:r>
    </w:p>
    <w:p w14:paraId="42798AB3" w14:textId="3ACD486A" w:rsidR="00A36F3D" w:rsidRPr="00A650B3" w:rsidRDefault="009A5F97" w:rsidP="005A6F5A">
      <w:pPr>
        <w:pStyle w:val="Heading2"/>
      </w:pPr>
      <w:r w:rsidRPr="00A650B3">
        <w:t>SYSTEM PERFORMANCE REQUIREMENTS</w:t>
      </w:r>
    </w:p>
    <w:p w14:paraId="183BD162" w14:textId="6AAA1322" w:rsidR="007F6D4A" w:rsidRPr="00A650B3" w:rsidRDefault="3CF32996" w:rsidP="00D74120">
      <w:pPr>
        <w:pStyle w:val="PR1"/>
        <w:numPr>
          <w:ilvl w:val="0"/>
          <w:numId w:val="19"/>
        </w:numPr>
      </w:pPr>
      <w:r w:rsidRPr="00A650B3">
        <w:t xml:space="preserve">System </w:t>
      </w:r>
      <w:r w:rsidR="6859D6DF" w:rsidRPr="00A650B3">
        <w:t>Characteristics</w:t>
      </w:r>
    </w:p>
    <w:p w14:paraId="3F982FD1" w14:textId="63C3A530" w:rsidR="007F6D4A" w:rsidRPr="00A650B3" w:rsidRDefault="440AFE8C" w:rsidP="00A07D25">
      <w:pPr>
        <w:pStyle w:val="PR2"/>
        <w:numPr>
          <w:ilvl w:val="0"/>
          <w:numId w:val="21"/>
        </w:numPr>
      </w:pPr>
      <w:r w:rsidRPr="00A650B3">
        <w:t>The system is composed of the following interconnected digital control devices:</w:t>
      </w:r>
    </w:p>
    <w:p w14:paraId="4C6F3972" w14:textId="7E45ED84" w:rsidR="007F6D4A" w:rsidRPr="00A650B3" w:rsidRDefault="440AFE8C" w:rsidP="00A07D25">
      <w:pPr>
        <w:pStyle w:val="PR3"/>
      </w:pPr>
      <w:r w:rsidRPr="00A650B3">
        <w:t>Wallstations</w:t>
      </w:r>
      <w:r w:rsidR="001C3373" w:rsidRPr="00A650B3">
        <w:t xml:space="preserve"> – Wired and Wireless</w:t>
      </w:r>
    </w:p>
    <w:p w14:paraId="7870A8B1" w14:textId="596D0EDC" w:rsidR="007F6D4A" w:rsidRPr="00A650B3" w:rsidRDefault="701CA50E" w:rsidP="00A07D25">
      <w:pPr>
        <w:pStyle w:val="PR3"/>
      </w:pPr>
      <w:r w:rsidRPr="00A650B3">
        <w:t xml:space="preserve">Occupancy/Vacancy Ceiling </w:t>
      </w:r>
      <w:r w:rsidR="001C3373" w:rsidRPr="00A650B3">
        <w:t xml:space="preserve"> and tile mount </w:t>
      </w:r>
      <w:r w:rsidRPr="00A650B3">
        <w:t>Sensors</w:t>
      </w:r>
      <w:r w:rsidR="10AE8428" w:rsidRPr="00A650B3">
        <w:t>.</w:t>
      </w:r>
    </w:p>
    <w:p w14:paraId="7F1E829D" w14:textId="37DF16EB" w:rsidR="001C3373" w:rsidRPr="00A650B3" w:rsidRDefault="001C3373" w:rsidP="00A07D25">
      <w:pPr>
        <w:pStyle w:val="PR3"/>
      </w:pPr>
      <w:r w:rsidRPr="00A650B3">
        <w:t>Fixture mount sensors for indoor, industrial, and outdoor fixtures - Wirelss</w:t>
      </w:r>
    </w:p>
    <w:p w14:paraId="3EC45708" w14:textId="00D8731B" w:rsidR="007F6D4A" w:rsidRPr="00A650B3" w:rsidRDefault="440AFE8C" w:rsidP="00A07D25">
      <w:pPr>
        <w:pStyle w:val="PR3"/>
      </w:pPr>
      <w:r w:rsidRPr="00A650B3">
        <w:t>Dimming Switchpack</w:t>
      </w:r>
      <w:r w:rsidR="001C3373" w:rsidRPr="00A650B3">
        <w:t xml:space="preserve"> – Wired and wireless</w:t>
      </w:r>
      <w:r w:rsidR="586FE299" w:rsidRPr="00A650B3">
        <w:t>.</w:t>
      </w:r>
    </w:p>
    <w:p w14:paraId="3C2406DF" w14:textId="3046370A" w:rsidR="00492A18" w:rsidRPr="00A650B3" w:rsidRDefault="19C36C3C" w:rsidP="00A07D25">
      <w:pPr>
        <w:pStyle w:val="PR3"/>
      </w:pPr>
      <w:r w:rsidRPr="00A650B3">
        <w:t>Dimming emergency switchpack</w:t>
      </w:r>
      <w:r w:rsidR="001C3373" w:rsidRPr="00A650B3">
        <w:t xml:space="preserve"> – Wired and wireless</w:t>
      </w:r>
    </w:p>
    <w:p w14:paraId="34438EBE" w14:textId="7A3FD9FA" w:rsidR="001C3373" w:rsidRPr="00A650B3" w:rsidRDefault="001C3373" w:rsidP="00A07D25">
      <w:pPr>
        <w:pStyle w:val="PR3"/>
      </w:pPr>
      <w:r w:rsidRPr="00A650B3">
        <w:t>Receptacle -Wireless</w:t>
      </w:r>
    </w:p>
    <w:p w14:paraId="2B4C721A" w14:textId="58F46E97" w:rsidR="007F6D4A" w:rsidRPr="00A650B3" w:rsidRDefault="440AFE8C" w:rsidP="00A07D25">
      <w:pPr>
        <w:pStyle w:val="PR3"/>
      </w:pPr>
      <w:r w:rsidRPr="00A650B3">
        <w:t>Contact Closure Input</w:t>
      </w:r>
      <w:r w:rsidR="001C3373" w:rsidRPr="00A650B3">
        <w:t xml:space="preserve"> – Wired and wireless</w:t>
      </w:r>
    </w:p>
    <w:p w14:paraId="3C0E55E7" w14:textId="293C6255" w:rsidR="007F6D4A" w:rsidRPr="00A650B3" w:rsidRDefault="749660ED" w:rsidP="00A07D25">
      <w:pPr>
        <w:pStyle w:val="PR3"/>
      </w:pPr>
      <w:r w:rsidRPr="00A650B3">
        <w:t xml:space="preserve">Sensor Interface Module </w:t>
      </w:r>
    </w:p>
    <w:p w14:paraId="2EC21E6C" w14:textId="73A134DC" w:rsidR="007F6D4A" w:rsidRPr="00A650B3" w:rsidRDefault="440AFE8C" w:rsidP="00A07D25">
      <w:pPr>
        <w:pStyle w:val="PR3"/>
      </w:pPr>
      <w:r w:rsidRPr="00A650B3">
        <w:t>Low-Voltage Power modules to power low</w:t>
      </w:r>
      <w:r w:rsidR="7D4FC4B4" w:rsidRPr="00A650B3">
        <w:t>-</w:t>
      </w:r>
      <w:r w:rsidRPr="00A650B3">
        <w:t>voltage luminaires</w:t>
      </w:r>
      <w:r w:rsidR="586FE299" w:rsidRPr="00A650B3">
        <w:t>.</w:t>
      </w:r>
    </w:p>
    <w:p w14:paraId="6815D9F1" w14:textId="36FF85CF" w:rsidR="007F6D4A" w:rsidRPr="00A650B3" w:rsidRDefault="440AFE8C" w:rsidP="00A07D25">
      <w:pPr>
        <w:pStyle w:val="PR3"/>
      </w:pPr>
      <w:r w:rsidRPr="00A650B3">
        <w:t>Touchscreen</w:t>
      </w:r>
      <w:r w:rsidR="586FE299" w:rsidRPr="00A650B3">
        <w:t>.</w:t>
      </w:r>
    </w:p>
    <w:p w14:paraId="16E129E5" w14:textId="77628594" w:rsidR="2FE7FDCB" w:rsidRPr="00A650B3" w:rsidRDefault="71B49646" w:rsidP="00A07D25">
      <w:pPr>
        <w:pStyle w:val="PR3"/>
      </w:pPr>
      <w:r w:rsidRPr="00A650B3">
        <w:t>Bluetooth Programming Interface.</w:t>
      </w:r>
    </w:p>
    <w:p w14:paraId="2956E20C" w14:textId="26245B23" w:rsidR="007F6D4A" w:rsidRPr="00A650B3" w:rsidRDefault="440AFE8C" w:rsidP="00A07D25">
      <w:pPr>
        <w:pStyle w:val="PR3"/>
      </w:pPr>
      <w:r w:rsidRPr="00A650B3">
        <w:t xml:space="preserve">Area </w:t>
      </w:r>
      <w:r w:rsidR="5052DA36" w:rsidRPr="00A650B3">
        <w:t>c</w:t>
      </w:r>
      <w:r w:rsidRPr="00A650B3">
        <w:t>ontroller for networked spaces</w:t>
      </w:r>
      <w:r w:rsidR="586FE299" w:rsidRPr="00A650B3">
        <w:t>.</w:t>
      </w:r>
    </w:p>
    <w:p w14:paraId="0AF3899F" w14:textId="77777777" w:rsidR="000B0947" w:rsidRPr="00A650B3" w:rsidRDefault="000B0947" w:rsidP="00A07D25">
      <w:pPr>
        <w:pStyle w:val="PR3"/>
      </w:pPr>
      <w:r w:rsidRPr="00A650B3">
        <w:t xml:space="preserve">Outdoor Area Controller </w:t>
      </w:r>
    </w:p>
    <w:p w14:paraId="052AA4A1" w14:textId="301158BA" w:rsidR="007F6D4A" w:rsidRPr="00A650B3" w:rsidRDefault="440AFE8C" w:rsidP="00A07D25">
      <w:pPr>
        <w:pStyle w:val="PR3"/>
      </w:pPr>
      <w:r w:rsidRPr="00A650B3">
        <w:t xml:space="preserve">Area </w:t>
      </w:r>
      <w:r w:rsidR="5052DA36" w:rsidRPr="00A650B3">
        <w:t>h</w:t>
      </w:r>
      <w:r w:rsidRPr="00A650B3">
        <w:t xml:space="preserve">ub to network multiple control areas to </w:t>
      </w:r>
      <w:r w:rsidR="5052DA36" w:rsidRPr="00A650B3">
        <w:t xml:space="preserve">an </w:t>
      </w:r>
      <w:r w:rsidRPr="00A650B3">
        <w:t xml:space="preserve">area </w:t>
      </w:r>
      <w:r w:rsidR="586FE299" w:rsidRPr="00A650B3">
        <w:t>controller.</w:t>
      </w:r>
    </w:p>
    <w:p w14:paraId="0DEA78B2" w14:textId="28A6962E" w:rsidR="00164730" w:rsidRPr="00A650B3" w:rsidRDefault="046BB66B" w:rsidP="00A07D25">
      <w:pPr>
        <w:pStyle w:val="PR3"/>
      </w:pPr>
      <w:r w:rsidRPr="00A650B3">
        <w:t>Networked Relay Panel- IP networked connected.</w:t>
      </w:r>
    </w:p>
    <w:p w14:paraId="4FFA65CA" w14:textId="4BB1BFE4" w:rsidR="007F6D4A" w:rsidRPr="00A650B3" w:rsidRDefault="440AFE8C" w:rsidP="00A07D25">
      <w:pPr>
        <w:pStyle w:val="PR3"/>
      </w:pPr>
      <w:r w:rsidRPr="00A650B3">
        <w:t xml:space="preserve">Supervisory </w:t>
      </w:r>
      <w:r w:rsidR="5052DA36" w:rsidRPr="00A650B3">
        <w:t>s</w:t>
      </w:r>
      <w:r w:rsidRPr="00A650B3">
        <w:t>erver</w:t>
      </w:r>
      <w:r w:rsidR="586FE299" w:rsidRPr="00A650B3">
        <w:t>.</w:t>
      </w:r>
    </w:p>
    <w:p w14:paraId="269AFE85" w14:textId="129BEE81" w:rsidR="009F7A86" w:rsidRPr="00A650B3" w:rsidRDefault="5DF76F89" w:rsidP="00A07D25">
      <w:pPr>
        <w:pStyle w:val="PR3"/>
      </w:pPr>
      <w:r w:rsidRPr="00A650B3">
        <w:t>Lighting Management Software applications</w:t>
      </w:r>
    </w:p>
    <w:p w14:paraId="0CEEA791" w14:textId="054617BE" w:rsidR="00B01304" w:rsidRPr="00A650B3" w:rsidRDefault="440AFE8C" w:rsidP="00A07D25">
      <w:pPr>
        <w:pStyle w:val="PR3"/>
      </w:pPr>
      <w:r w:rsidRPr="00A650B3">
        <w:t>BACnet/IP, API, OpenADR and Shades interfaces</w:t>
      </w:r>
      <w:r w:rsidR="586FE299" w:rsidRPr="00A650B3">
        <w:t>.</w:t>
      </w:r>
    </w:p>
    <w:p w14:paraId="1320746D" w14:textId="572EF9B9" w:rsidR="00B01304" w:rsidRPr="00A650B3" w:rsidRDefault="1FDCD240" w:rsidP="00A07D25">
      <w:pPr>
        <w:pStyle w:val="PR2"/>
      </w:pPr>
      <w:r w:rsidRPr="00A650B3">
        <w:t>The system shall be able to support the following topologies:</w:t>
      </w:r>
    </w:p>
    <w:p w14:paraId="5F1F2C06" w14:textId="6A9318C5" w:rsidR="00B01304" w:rsidRPr="00A650B3" w:rsidRDefault="7394CCC3" w:rsidP="00A07D25">
      <w:pPr>
        <w:pStyle w:val="PR3"/>
        <w:numPr>
          <w:ilvl w:val="4"/>
          <w:numId w:val="23"/>
        </w:numPr>
      </w:pPr>
      <w:r w:rsidRPr="00A650B3">
        <w:t xml:space="preserve">Interconnected </w:t>
      </w:r>
      <w:r w:rsidR="1FDCD240" w:rsidRPr="00A650B3">
        <w:t xml:space="preserve">digital </w:t>
      </w:r>
      <w:r w:rsidR="5578A1E8" w:rsidRPr="00A650B3">
        <w:t xml:space="preserve">control devices </w:t>
      </w:r>
      <w:r w:rsidRPr="00A650B3">
        <w:t xml:space="preserve">to control the lights in </w:t>
      </w:r>
      <w:r w:rsidR="5578A1E8" w:rsidRPr="00A650B3">
        <w:t xml:space="preserve">a </w:t>
      </w:r>
      <w:r w:rsidRPr="00A650B3">
        <w:t xml:space="preserve">standalone </w:t>
      </w:r>
      <w:r w:rsidR="5578A1E8" w:rsidRPr="00A650B3">
        <w:t>room/a space</w:t>
      </w:r>
      <w:r w:rsidRPr="00A650B3">
        <w:t xml:space="preserve"> with one or multiple zones</w:t>
      </w:r>
      <w:r w:rsidR="551F1AD2" w:rsidRPr="00A650B3">
        <w:t>.</w:t>
      </w:r>
    </w:p>
    <w:p w14:paraId="01E92D54" w14:textId="6A09D3F5" w:rsidR="00B01304" w:rsidRPr="00A650B3" w:rsidRDefault="551F1AD2" w:rsidP="00A07D25">
      <w:pPr>
        <w:pStyle w:val="PR3"/>
      </w:pPr>
      <w:r w:rsidRPr="00A650B3">
        <w:t>Interconnected digital control devices</w:t>
      </w:r>
      <w:r w:rsidR="5052DA36" w:rsidRPr="00A650B3">
        <w:t>, area hubs and area controllers</w:t>
      </w:r>
      <w:r w:rsidRPr="00A650B3">
        <w:t xml:space="preserve"> to control the lights in </w:t>
      </w:r>
      <w:r w:rsidR="63928736" w:rsidRPr="00A650B3">
        <w:t>networked rooms/spaces with one or multiple zones per room.</w:t>
      </w:r>
    </w:p>
    <w:p w14:paraId="0D9DB8F5" w14:textId="4660EB4C" w:rsidR="00323FE4" w:rsidRPr="00A650B3" w:rsidRDefault="1AC54A6E" w:rsidP="00A07D25">
      <w:pPr>
        <w:pStyle w:val="PR3"/>
      </w:pPr>
      <w:r w:rsidRPr="00A650B3">
        <w:t xml:space="preserve">Hybrid </w:t>
      </w:r>
      <w:r w:rsidR="30C2A1D2" w:rsidRPr="00A650B3">
        <w:t xml:space="preserve">lighting control </w:t>
      </w:r>
      <w:r w:rsidR="52B07885" w:rsidRPr="00A650B3">
        <w:t>with the integration devices like area hubs and area</w:t>
      </w:r>
      <w:r w:rsidR="465A2711" w:rsidRPr="00A650B3">
        <w:t xml:space="preserve"> controllers to control </w:t>
      </w:r>
      <w:r w:rsidR="62731524" w:rsidRPr="00A650B3">
        <w:t xml:space="preserve">wireless </w:t>
      </w:r>
      <w:r w:rsidR="40572682" w:rsidRPr="00A650B3">
        <w:t>lights</w:t>
      </w:r>
      <w:r w:rsidR="62731524" w:rsidRPr="00A650B3">
        <w:t>, including connected luminaires</w:t>
      </w:r>
      <w:r w:rsidR="40572682" w:rsidRPr="00A650B3">
        <w:t xml:space="preserve"> seamlessl</w:t>
      </w:r>
      <w:r w:rsidR="22A6475A" w:rsidRPr="00A650B3">
        <w:t>y</w:t>
      </w:r>
      <w:r w:rsidR="40572682" w:rsidRPr="00A650B3">
        <w:t>.</w:t>
      </w:r>
      <w:r w:rsidR="22A6475A" w:rsidRPr="00A650B3">
        <w:t xml:space="preserve"> The wireless system should be able to control the wired system as well.</w:t>
      </w:r>
    </w:p>
    <w:p w14:paraId="37D1EC9A" w14:textId="671FE6A9" w:rsidR="00E26456" w:rsidRPr="00A650B3" w:rsidRDefault="00736D41" w:rsidP="00A07D25">
      <w:pPr>
        <w:pStyle w:val="PR3"/>
      </w:pPr>
      <w:r w:rsidRPr="00A650B3">
        <w:t xml:space="preserve">The relay panels, </w:t>
      </w:r>
      <w:r w:rsidR="00AC36D9" w:rsidRPr="00A650B3">
        <w:t>and products using CAT cables or wireless</w:t>
      </w:r>
      <w:r w:rsidR="00C849C1" w:rsidRPr="00A650B3">
        <w:t xml:space="preserve"> (including fixtures with integrated </w:t>
      </w:r>
      <w:r w:rsidR="00847268" w:rsidRPr="00A650B3">
        <w:t>wireless controllers)</w:t>
      </w:r>
      <w:r w:rsidR="00AC36D9" w:rsidRPr="00A650B3">
        <w:t xml:space="preserve"> should all be controllable via the same </w:t>
      </w:r>
      <w:r w:rsidR="00C849C1" w:rsidRPr="00A650B3">
        <w:lastRenderedPageBreak/>
        <w:t>application (mobile or web-based)</w:t>
      </w:r>
      <w:r w:rsidR="00EA7290" w:rsidRPr="00A650B3">
        <w:t xml:space="preserve"> or control devices (like wallstations, occupancy sensors</w:t>
      </w:r>
      <w:r w:rsidR="0059303B" w:rsidRPr="00A650B3">
        <w:t>, etc.)</w:t>
      </w:r>
    </w:p>
    <w:p w14:paraId="52A6DD87" w14:textId="7CEE618D" w:rsidR="00323FE4" w:rsidRPr="00A650B3" w:rsidRDefault="09695844" w:rsidP="00A07D25">
      <w:pPr>
        <w:pStyle w:val="PR2"/>
      </w:pPr>
      <w:r w:rsidRPr="00A650B3">
        <w:t xml:space="preserve">In a single room/space topology, the </w:t>
      </w:r>
      <w:r w:rsidR="333F026F" w:rsidRPr="00A650B3">
        <w:t>l</w:t>
      </w:r>
      <w:r w:rsidR="3C5B92CE" w:rsidRPr="00A650B3">
        <w:t>ighting control system shall provide the following capabilities</w:t>
      </w:r>
      <w:r w:rsidR="333F026F" w:rsidRPr="00A650B3">
        <w:t>:</w:t>
      </w:r>
    </w:p>
    <w:p w14:paraId="17F8E9D7" w14:textId="61941AEF" w:rsidR="00323FE4" w:rsidRPr="00A650B3" w:rsidRDefault="604D160C" w:rsidP="00A07D25">
      <w:pPr>
        <w:pStyle w:val="PR3"/>
        <w:numPr>
          <w:ilvl w:val="4"/>
          <w:numId w:val="20"/>
        </w:numPr>
      </w:pPr>
      <w:r w:rsidRPr="00A650B3">
        <w:t>Wired</w:t>
      </w:r>
      <w:r w:rsidR="527C1E97" w:rsidRPr="00A650B3">
        <w:t xml:space="preserve"> </w:t>
      </w:r>
      <w:r w:rsidR="001C3373" w:rsidRPr="00A650B3">
        <w:t xml:space="preserve">or wireless </w:t>
      </w:r>
      <w:r w:rsidRPr="00A650B3">
        <w:t xml:space="preserve">communication </w:t>
      </w:r>
      <w:r w:rsidR="527C1E97" w:rsidRPr="00A650B3">
        <w:t>–</w:t>
      </w:r>
      <w:r w:rsidRPr="00A650B3">
        <w:t xml:space="preserve"> </w:t>
      </w:r>
      <w:r w:rsidR="527C1E97" w:rsidRPr="00A650B3">
        <w:t xml:space="preserve">The devices shall be able to </w:t>
      </w:r>
      <w:r w:rsidR="03E68EF3" w:rsidRPr="00A650B3">
        <w:t>exchange data wit</w:t>
      </w:r>
      <w:r w:rsidR="527C1E97" w:rsidRPr="00A650B3">
        <w:t xml:space="preserve">h each other </w:t>
      </w:r>
      <w:r w:rsidRPr="00A650B3">
        <w:t>via low-voltage network cabling</w:t>
      </w:r>
      <w:r w:rsidR="001C3373" w:rsidRPr="00A650B3">
        <w:t xml:space="preserve"> or wireless communication</w:t>
      </w:r>
      <w:r w:rsidRPr="00A650B3">
        <w:t>.</w:t>
      </w:r>
    </w:p>
    <w:p w14:paraId="6C2A234B" w14:textId="7A2D8D32" w:rsidR="00323FE4" w:rsidRPr="00A650B3" w:rsidRDefault="23E1EA57" w:rsidP="00A07D25">
      <w:pPr>
        <w:pStyle w:val="PR3"/>
      </w:pPr>
      <w:r w:rsidRPr="00A650B3">
        <w:t>O</w:t>
      </w:r>
      <w:r w:rsidR="33F44AEE" w:rsidRPr="00A650B3">
        <w:t>c</w:t>
      </w:r>
      <w:r w:rsidRPr="00A650B3">
        <w:t xml:space="preserve">cupancy </w:t>
      </w:r>
      <w:r w:rsidR="4FA618B4" w:rsidRPr="00A650B3">
        <w:t xml:space="preserve">sensing </w:t>
      </w:r>
      <w:r w:rsidRPr="00A650B3">
        <w:t xml:space="preserve">– The </w:t>
      </w:r>
      <w:r w:rsidR="4FA618B4" w:rsidRPr="00A650B3">
        <w:t xml:space="preserve">ability to </w:t>
      </w:r>
      <w:r w:rsidRPr="00A650B3">
        <w:t xml:space="preserve">automatically turn the lights on and off based </w:t>
      </w:r>
      <w:r w:rsidR="56B68130" w:rsidRPr="00A650B3">
        <w:t>upon detecting the presence or absence of people in a</w:t>
      </w:r>
      <w:r w:rsidR="6C33EA14" w:rsidRPr="00A650B3">
        <w:t>n indoor or outdoor space</w:t>
      </w:r>
      <w:r w:rsidR="1324D5CA" w:rsidRPr="00A650B3">
        <w:t>.</w:t>
      </w:r>
    </w:p>
    <w:p w14:paraId="59A151D8" w14:textId="20654D88" w:rsidR="00323FE4" w:rsidRPr="00A650B3" w:rsidRDefault="5FD6A800" w:rsidP="00A07D25">
      <w:pPr>
        <w:pStyle w:val="PR3"/>
      </w:pPr>
      <w:r w:rsidRPr="00A650B3">
        <w:t xml:space="preserve">Daylight harvesting </w:t>
      </w:r>
      <w:r w:rsidR="72D504DA" w:rsidRPr="00A650B3">
        <w:t xml:space="preserve">- The capability of automatically affecting the operation of </w:t>
      </w:r>
      <w:r w:rsidR="7ECF6086" w:rsidRPr="00A650B3">
        <w:t xml:space="preserve">luminaires </w:t>
      </w:r>
      <w:r w:rsidR="72D504DA" w:rsidRPr="00A650B3">
        <w:t>based on the amount of daylight present in a space</w:t>
      </w:r>
      <w:r w:rsidR="7ECF6086" w:rsidRPr="00A650B3">
        <w:t>.</w:t>
      </w:r>
    </w:p>
    <w:p w14:paraId="6C20DA69" w14:textId="3A7BD266" w:rsidR="00323FE4" w:rsidRPr="00A650B3" w:rsidRDefault="3DA4752E" w:rsidP="00A07D25">
      <w:pPr>
        <w:pStyle w:val="PR3"/>
      </w:pPr>
      <w:r w:rsidRPr="00A650B3">
        <w:t>Zoning</w:t>
      </w:r>
      <w:r w:rsidR="05B336A1" w:rsidRPr="00A650B3">
        <w:t xml:space="preserve"> - The capability </w:t>
      </w:r>
      <w:r w:rsidR="423173ED" w:rsidRPr="00A650B3">
        <w:t xml:space="preserve">of grouping </w:t>
      </w:r>
      <w:r w:rsidR="05B336A1" w:rsidRPr="00A650B3">
        <w:t>luminaires</w:t>
      </w:r>
      <w:r w:rsidR="5FD6A800" w:rsidRPr="00A650B3">
        <w:t xml:space="preserve"> to </w:t>
      </w:r>
      <w:r w:rsidR="05B336A1" w:rsidRPr="00A650B3">
        <w:t>form unique lighting control zones for a control strategy via software</w:t>
      </w:r>
      <w:r w:rsidR="2BA2E500" w:rsidRPr="00A650B3">
        <w:t xml:space="preserve"> or</w:t>
      </w:r>
      <w:r w:rsidR="05B336A1" w:rsidRPr="00A650B3">
        <w:t xml:space="preserve"> electrical installation details (e.g. wiring).</w:t>
      </w:r>
    </w:p>
    <w:p w14:paraId="181AECB9" w14:textId="3D57A188" w:rsidR="0009616A" w:rsidRPr="00A650B3" w:rsidRDefault="74D73C55" w:rsidP="00A07D25">
      <w:pPr>
        <w:pStyle w:val="PR3"/>
      </w:pPr>
      <w:r w:rsidRPr="00A650B3">
        <w:t>High-end trim</w:t>
      </w:r>
      <w:r w:rsidR="423173ED" w:rsidRPr="00A650B3">
        <w:t xml:space="preserve"> - The </w:t>
      </w:r>
      <w:r w:rsidR="5185DE81" w:rsidRPr="00A650B3">
        <w:t>ability to set</w:t>
      </w:r>
      <w:r w:rsidR="5FD6A800" w:rsidRPr="00A650B3">
        <w:t xml:space="preserve"> </w:t>
      </w:r>
      <w:r w:rsidR="423173ED" w:rsidRPr="00A650B3">
        <w:t>the maximum light output to a less-than-maximum state of an individual or group of luminaires/lamps</w:t>
      </w:r>
      <w:r w:rsidR="5185DE81" w:rsidRPr="00A650B3">
        <w:t xml:space="preserve"> using the software application. </w:t>
      </w:r>
    </w:p>
    <w:p w14:paraId="40748E0D" w14:textId="4039822F" w:rsidR="00DD6454" w:rsidRPr="00A650B3" w:rsidRDefault="2D9F3646" w:rsidP="00A07D25">
      <w:pPr>
        <w:pStyle w:val="PR3"/>
      </w:pPr>
      <w:r w:rsidRPr="00A650B3">
        <w:t xml:space="preserve">Individual Addressability - </w:t>
      </w:r>
      <w:r w:rsidR="79F79D9D" w:rsidRPr="00A650B3">
        <w:t>The ability to uniquely identify and address each control device, allowing for configuration and re-configuration of devices and control zones independent of electrical circuiting.</w:t>
      </w:r>
    </w:p>
    <w:p w14:paraId="128A6922" w14:textId="32736925" w:rsidR="002A781A" w:rsidRPr="00A650B3" w:rsidRDefault="2865D4ED" w:rsidP="00A07D25">
      <w:pPr>
        <w:pStyle w:val="PR3"/>
      </w:pPr>
      <w:r w:rsidRPr="00A650B3">
        <w:t xml:space="preserve">Continuous dimming </w:t>
      </w:r>
      <w:r w:rsidR="6AD6B96B" w:rsidRPr="00A650B3">
        <w:t>– The abilit</w:t>
      </w:r>
      <w:r w:rsidR="7AFA5B67" w:rsidRPr="00A650B3">
        <w:t xml:space="preserve">y to offer smooth light level changes </w:t>
      </w:r>
      <w:r w:rsidR="77CE4504" w:rsidRPr="00A650B3">
        <w:t xml:space="preserve">by </w:t>
      </w:r>
      <w:r w:rsidR="6EBCCDC5" w:rsidRPr="00A650B3">
        <w:t>provid</w:t>
      </w:r>
      <w:r w:rsidR="77CE4504" w:rsidRPr="00A650B3">
        <w:t xml:space="preserve">ing </w:t>
      </w:r>
      <w:r w:rsidR="46B09CAC" w:rsidRPr="00A650B3">
        <w:t xml:space="preserve">high resolution in light output control. </w:t>
      </w:r>
    </w:p>
    <w:p w14:paraId="2D1C2E45" w14:textId="03DCB3B2" w:rsidR="00160CDB" w:rsidRPr="00A650B3" w:rsidRDefault="7017E7DE" w:rsidP="00A07D25">
      <w:pPr>
        <w:pStyle w:val="PR3"/>
      </w:pPr>
      <w:r w:rsidRPr="00A650B3">
        <w:t>Personal Control – The capability for individual u</w:t>
      </w:r>
      <w:r w:rsidR="6EBCCDC5" w:rsidRPr="00A650B3">
        <w:t>s</w:t>
      </w:r>
      <w:r w:rsidRPr="00A650B3">
        <w:t>ers to adjust the lights to their person</w:t>
      </w:r>
      <w:r w:rsidR="6EBCCDC5" w:rsidRPr="00A650B3">
        <w:t>al</w:t>
      </w:r>
      <w:r w:rsidRPr="00A650B3">
        <w:t xml:space="preserve"> preference</w:t>
      </w:r>
      <w:r w:rsidR="6EBCCDC5" w:rsidRPr="00A650B3">
        <w:t>s</w:t>
      </w:r>
      <w:r w:rsidRPr="00A650B3">
        <w:t xml:space="preserve"> using a control interface. </w:t>
      </w:r>
    </w:p>
    <w:p w14:paraId="5F57ED37" w14:textId="77777777" w:rsidR="0057047E" w:rsidRPr="00A650B3" w:rsidRDefault="750A1C1C" w:rsidP="00A07D25">
      <w:pPr>
        <w:pStyle w:val="PR3"/>
      </w:pPr>
      <w:r w:rsidRPr="00A650B3">
        <w:t xml:space="preserve">Scenes control – The capability of providing two or more pre-programmed light level settings for a group or multiple groups of luminaires. </w:t>
      </w:r>
    </w:p>
    <w:p w14:paraId="73FB2E76" w14:textId="6A5D2F8B" w:rsidR="01EAA0A6" w:rsidRPr="00A650B3" w:rsidRDefault="34B3EC46" w:rsidP="00A07D25">
      <w:pPr>
        <w:pStyle w:val="PR3"/>
      </w:pPr>
      <w:r w:rsidRPr="00A650B3">
        <w:t>Zone control</w:t>
      </w:r>
      <w:r w:rsidR="3B29D1A2" w:rsidRPr="00A650B3">
        <w:t xml:space="preserve"> – The capability of controlling a zone based on the last affected </w:t>
      </w:r>
      <w:r w:rsidR="4498E035" w:rsidRPr="00A650B3">
        <w:t>zone</w:t>
      </w:r>
      <w:r w:rsidR="5EB10876" w:rsidRPr="00A650B3">
        <w:t xml:space="preserve"> or last active scene </w:t>
      </w:r>
      <w:r w:rsidR="4498E035" w:rsidRPr="00A650B3">
        <w:t>that was controlled by a control device like a Wallstation.</w:t>
      </w:r>
    </w:p>
    <w:p w14:paraId="514F87D3" w14:textId="141EA594" w:rsidR="00725A4A" w:rsidRPr="00A650B3" w:rsidRDefault="326AC382" w:rsidP="00A07D25">
      <w:pPr>
        <w:pStyle w:val="PR3"/>
      </w:pPr>
      <w:r w:rsidRPr="00A650B3">
        <w:t xml:space="preserve">Plug load control – The capability to control the power delivered to receptacles through scheduling or occupancy sensing. </w:t>
      </w:r>
    </w:p>
    <w:p w14:paraId="66DB2F35" w14:textId="4B1B1820" w:rsidR="0057047E" w:rsidRPr="00A650B3" w:rsidRDefault="750A1C1C" w:rsidP="00A07D25">
      <w:pPr>
        <w:pStyle w:val="PR3"/>
      </w:pPr>
      <w:r w:rsidRPr="00A650B3">
        <w:t>Emergency lighting – The capability of having emergency lighting to full on upon loss of normal power.</w:t>
      </w:r>
    </w:p>
    <w:p w14:paraId="55EB9DB3" w14:textId="648E1AF3" w:rsidR="001C3373" w:rsidRPr="00A650B3" w:rsidRDefault="001C3373" w:rsidP="00A07D25">
      <w:pPr>
        <w:pStyle w:val="PR3"/>
      </w:pPr>
      <w:r w:rsidRPr="00A650B3">
        <w:t>Luminaire Level Lighting Control (connected luminaires) - The capability to have an occupancy sensor and ambient light sensor installed for each luminaire for luminaire level control as well as the ability of individual luminaires to exchange data with other luminaires and control devices on the system (Note: for wireless luminaires and control devices only).</w:t>
      </w:r>
    </w:p>
    <w:p w14:paraId="34A8C849" w14:textId="54A4316D" w:rsidR="00184542" w:rsidRPr="00A650B3" w:rsidRDefault="2858066E" w:rsidP="00A07D25">
      <w:pPr>
        <w:pStyle w:val="PR3"/>
      </w:pPr>
      <w:r w:rsidRPr="00A650B3">
        <w:t xml:space="preserve">Programming – The </w:t>
      </w:r>
      <w:r w:rsidR="26643E4C" w:rsidRPr="00A650B3">
        <w:t xml:space="preserve">capability of allowing </w:t>
      </w:r>
      <w:r w:rsidRPr="00A650B3">
        <w:t xml:space="preserve">installers and </w:t>
      </w:r>
      <w:r w:rsidR="69740331" w:rsidRPr="00A650B3">
        <w:t>system owner</w:t>
      </w:r>
      <w:r w:rsidR="6EBCCDC5" w:rsidRPr="00A650B3">
        <w:t>s</w:t>
      </w:r>
      <w:r w:rsidR="69740331" w:rsidRPr="00A650B3">
        <w:t xml:space="preserve"> to configure the system to meet their specification</w:t>
      </w:r>
      <w:r w:rsidR="6EBCCDC5" w:rsidRPr="00A650B3">
        <w:t>s</w:t>
      </w:r>
      <w:r w:rsidR="1627A804" w:rsidRPr="00A650B3">
        <w:t xml:space="preserve"> using an application </w:t>
      </w:r>
      <w:r w:rsidR="638B9922" w:rsidRPr="00A650B3">
        <w:t>running on a mobile device</w:t>
      </w:r>
      <w:r w:rsidR="35916A2B" w:rsidRPr="00A650B3">
        <w:t xml:space="preserve">. </w:t>
      </w:r>
    </w:p>
    <w:p w14:paraId="3F7694F6" w14:textId="4FEAA19D" w:rsidR="003F00C2" w:rsidRPr="00A650B3" w:rsidRDefault="6D565DEE" w:rsidP="00A07D25">
      <w:pPr>
        <w:pStyle w:val="PR3"/>
      </w:pPr>
      <w:r w:rsidRPr="00A650B3">
        <w:t>System devices support firmware update</w:t>
      </w:r>
      <w:r w:rsidR="6EBCCDC5" w:rsidRPr="00A650B3">
        <w:t>s</w:t>
      </w:r>
      <w:r w:rsidR="5708F7D0" w:rsidRPr="00A650B3">
        <w:t xml:space="preserve"> from a mobile app or controller</w:t>
      </w:r>
      <w:r w:rsidRPr="00A650B3">
        <w:t>.</w:t>
      </w:r>
    </w:p>
    <w:p w14:paraId="3794CE6B" w14:textId="56F2E43F" w:rsidR="003F10B1" w:rsidRPr="00A650B3" w:rsidRDefault="03E68EF3" w:rsidP="00A07D25">
      <w:pPr>
        <w:pStyle w:val="PR3"/>
      </w:pPr>
      <w:r w:rsidRPr="00A650B3">
        <w:t>Out-of-box control – For spaces controlled by wired control devices</w:t>
      </w:r>
      <w:r w:rsidR="001C3373" w:rsidRPr="00A650B3">
        <w:t xml:space="preserve"> or spaces within connected wireless</w:t>
      </w:r>
      <w:r w:rsidRPr="00A650B3">
        <w:t xml:space="preserve"> the lights shall be able to go to </w:t>
      </w:r>
      <w:r w:rsidR="1D827E6B" w:rsidRPr="00A650B3">
        <w:t>50</w:t>
      </w:r>
      <w:r w:rsidRPr="00A650B3">
        <w:t>% light level once powered and automatic</w:t>
      </w:r>
      <w:r w:rsidR="54807C5F" w:rsidRPr="00A650B3">
        <w:t>ally</w:t>
      </w:r>
      <w:r w:rsidRPr="00A650B3">
        <w:t xml:space="preserve"> turn on/off based on the occupancy status of the space with no programming. </w:t>
      </w:r>
    </w:p>
    <w:p w14:paraId="58954939" w14:textId="3520AD23" w:rsidR="00416F36" w:rsidRPr="00A650B3" w:rsidRDefault="4C6744FA" w:rsidP="00A07D25">
      <w:pPr>
        <w:pStyle w:val="PR3"/>
      </w:pPr>
      <w:r w:rsidRPr="00A650B3">
        <w:t xml:space="preserve">Out-of-box zone control – </w:t>
      </w:r>
      <w:r w:rsidR="2F6D245F" w:rsidRPr="00A650B3">
        <w:t xml:space="preserve">The ability to order various </w:t>
      </w:r>
      <w:r w:rsidR="027A07E6" w:rsidRPr="00A650B3">
        <w:t>digital control devices like wallstations and dimming swithpacks pre-configured with a zone number from the manufacturer</w:t>
      </w:r>
      <w:r w:rsidR="6B0F5542" w:rsidRPr="00A650B3">
        <w:t xml:space="preserve"> allowing for out</w:t>
      </w:r>
      <w:r w:rsidR="517EA61D" w:rsidRPr="00A650B3">
        <w:t>-</w:t>
      </w:r>
      <w:r w:rsidR="6B0F5542" w:rsidRPr="00A650B3">
        <w:t>of</w:t>
      </w:r>
      <w:r w:rsidR="517EA61D" w:rsidRPr="00A650B3">
        <w:t>-b</w:t>
      </w:r>
      <w:r w:rsidR="6B0F5542" w:rsidRPr="00A650B3">
        <w:t>ox zone control of the space with no programming.</w:t>
      </w:r>
    </w:p>
    <w:p w14:paraId="299D8D23" w14:textId="5907BDA5" w:rsidR="00144868" w:rsidRPr="00A650B3" w:rsidRDefault="055B4BE0" w:rsidP="00A07D25">
      <w:pPr>
        <w:pStyle w:val="PR3"/>
      </w:pPr>
      <w:r w:rsidRPr="00A650B3">
        <w:t xml:space="preserve">Standalone </w:t>
      </w:r>
      <w:r w:rsidR="114C7C07" w:rsidRPr="00A650B3">
        <w:t xml:space="preserve">Control </w:t>
      </w:r>
      <w:r w:rsidR="5424843D" w:rsidRPr="00A650B3">
        <w:t>–</w:t>
      </w:r>
      <w:r w:rsidR="114C7C07" w:rsidRPr="00A650B3">
        <w:t xml:space="preserve"> </w:t>
      </w:r>
      <w:r w:rsidR="5424843D" w:rsidRPr="00A650B3">
        <w:t xml:space="preserve">The capability </w:t>
      </w:r>
      <w:r w:rsidR="5A9D9693" w:rsidRPr="00A650B3">
        <w:t xml:space="preserve">for </w:t>
      </w:r>
      <w:r w:rsidR="114C7C07" w:rsidRPr="00A650B3">
        <w:t xml:space="preserve">digital lighting control devices within the same space </w:t>
      </w:r>
      <w:r w:rsidR="5A9D9693" w:rsidRPr="00A650B3">
        <w:t xml:space="preserve">to </w:t>
      </w:r>
      <w:r w:rsidR="114C7C07" w:rsidRPr="00A650B3">
        <w:t>provid</w:t>
      </w:r>
      <w:r w:rsidR="5A9D9693" w:rsidRPr="00A650B3">
        <w:t>e</w:t>
      </w:r>
      <w:r w:rsidR="114C7C07" w:rsidRPr="00A650B3">
        <w:t xml:space="preserve"> automatic control from sensors (occupancy and/or photosensor) without requiring connection to a higher-level system component.</w:t>
      </w:r>
    </w:p>
    <w:p w14:paraId="7F49CC1A" w14:textId="277CAD67" w:rsidR="00D444C7" w:rsidRPr="00A650B3" w:rsidRDefault="2C6240B7" w:rsidP="00A07D25">
      <w:pPr>
        <w:pStyle w:val="PR3"/>
      </w:pPr>
      <w:r w:rsidRPr="00A650B3">
        <w:t xml:space="preserve">Contact Closure Inputs – The capability </w:t>
      </w:r>
      <w:r w:rsidR="27836550" w:rsidRPr="00A650B3">
        <w:t xml:space="preserve">of the wired </w:t>
      </w:r>
      <w:r w:rsidR="001C3373" w:rsidRPr="00A650B3">
        <w:t xml:space="preserve">or wireless </w:t>
      </w:r>
      <w:r w:rsidR="27836550" w:rsidRPr="00A650B3">
        <w:t>system to react to the input from an Alarm, Dem</w:t>
      </w:r>
      <w:r w:rsidR="63051514" w:rsidRPr="00A650B3">
        <w:t>a</w:t>
      </w:r>
      <w:r w:rsidR="27836550" w:rsidRPr="00A650B3">
        <w:t>nd response, KeySwitch/Master switch,</w:t>
      </w:r>
      <w:r w:rsidR="2A1CE5D3" w:rsidRPr="00A650B3">
        <w:t xml:space="preserve"> timeclock without requiring connection to a higher-level system component.</w:t>
      </w:r>
    </w:p>
    <w:p w14:paraId="32F6C4AB" w14:textId="4D1FDC28" w:rsidR="00D444C7" w:rsidRPr="00A650B3" w:rsidRDefault="6B7FE17C" w:rsidP="00A07D25">
      <w:pPr>
        <w:pStyle w:val="PR2"/>
      </w:pPr>
      <w:r w:rsidRPr="00A650B3">
        <w:t>In a networke</w:t>
      </w:r>
      <w:r w:rsidR="521143A7" w:rsidRPr="00A650B3">
        <w:t>d</w:t>
      </w:r>
      <w:r w:rsidRPr="00A650B3">
        <w:t xml:space="preserve"> rooms/spaces to</w:t>
      </w:r>
      <w:r w:rsidR="521143A7" w:rsidRPr="00A650B3">
        <w:t>polog</w:t>
      </w:r>
      <w:r w:rsidRPr="00A650B3">
        <w:t>y</w:t>
      </w:r>
      <w:r w:rsidR="521143A7" w:rsidRPr="00A650B3">
        <w:t>,</w:t>
      </w:r>
      <w:r w:rsidRPr="00A650B3">
        <w:t xml:space="preserve"> the system </w:t>
      </w:r>
      <w:r w:rsidR="329A7F95" w:rsidRPr="00A650B3">
        <w:t>shall provide the following capabilit</w:t>
      </w:r>
      <w:r w:rsidR="397B772F" w:rsidRPr="00A650B3">
        <w:t>ies</w:t>
      </w:r>
      <w:r w:rsidR="329A7F95" w:rsidRPr="00A650B3">
        <w:t xml:space="preserve"> </w:t>
      </w:r>
      <w:r w:rsidR="333F026F" w:rsidRPr="00A650B3">
        <w:t>in addition to the capabilities available in a single</w:t>
      </w:r>
      <w:r w:rsidR="779D3646" w:rsidRPr="00A650B3">
        <w:t xml:space="preserve"> room/space application</w:t>
      </w:r>
      <w:r w:rsidR="397B772F" w:rsidRPr="00A650B3">
        <w:t>:</w:t>
      </w:r>
    </w:p>
    <w:p w14:paraId="01EAD1A0" w14:textId="448CA637" w:rsidR="00916B58" w:rsidRPr="00A650B3" w:rsidRDefault="3C5B92CE" w:rsidP="00A07D25">
      <w:pPr>
        <w:pStyle w:val="PR3"/>
        <w:numPr>
          <w:ilvl w:val="4"/>
          <w:numId w:val="22"/>
        </w:numPr>
      </w:pPr>
      <w:r w:rsidRPr="00A650B3">
        <w:lastRenderedPageBreak/>
        <w:t xml:space="preserve">7-Days </w:t>
      </w:r>
      <w:r w:rsidR="69740331" w:rsidRPr="00A650B3">
        <w:t xml:space="preserve">/ Astronomic </w:t>
      </w:r>
      <w:r w:rsidRPr="00A650B3">
        <w:t>scheduling</w:t>
      </w:r>
      <w:r w:rsidR="69740331" w:rsidRPr="00A650B3">
        <w:t xml:space="preserve"> </w:t>
      </w:r>
      <w:r w:rsidR="12576B49" w:rsidRPr="00A650B3">
        <w:t>–</w:t>
      </w:r>
      <w:r w:rsidR="69740331" w:rsidRPr="00A650B3">
        <w:t xml:space="preserve"> </w:t>
      </w:r>
      <w:r w:rsidR="2DB7E005" w:rsidRPr="00A650B3">
        <w:t xml:space="preserve">The ability to automatically affect the operation of lighting equipment based on </w:t>
      </w:r>
      <w:r w:rsidR="521143A7" w:rsidRPr="00A650B3">
        <w:t xml:space="preserve">the </w:t>
      </w:r>
      <w:r w:rsidR="2DB7E005" w:rsidRPr="00A650B3">
        <w:t>time of day.</w:t>
      </w:r>
      <w:r w:rsidR="531D3F9E" w:rsidRPr="00A650B3">
        <w:t xml:space="preserve"> The system </w:t>
      </w:r>
      <w:r w:rsidR="33F44AEE" w:rsidRPr="00A650B3">
        <w:t>shall o</w:t>
      </w:r>
      <w:r w:rsidR="531D3F9E" w:rsidRPr="00A650B3">
        <w:t>ffer time-based scheduling and "astronomical" scheduling functionality for sunrise and sunset programming based on geographical location and time of year.</w:t>
      </w:r>
    </w:p>
    <w:p w14:paraId="7574594A" w14:textId="78AB508E" w:rsidR="00916B58" w:rsidRPr="00A650B3" w:rsidRDefault="3C5B92CE" w:rsidP="00A07D25">
      <w:pPr>
        <w:pStyle w:val="PR3"/>
      </w:pPr>
      <w:r w:rsidRPr="00A650B3">
        <w:t>Demand Response</w:t>
      </w:r>
      <w:r w:rsidR="51CBB316" w:rsidRPr="00A650B3">
        <w:t xml:space="preserve"> (Load Shedding) - </w:t>
      </w:r>
      <w:r w:rsidR="13BFEC10" w:rsidRPr="00A650B3">
        <w:t xml:space="preserve">The capability to </w:t>
      </w:r>
      <w:r w:rsidR="382DBA38" w:rsidRPr="00A650B3">
        <w:t>temporarily reduce the energy consumption of a lighting system, in a pre-defined wa</w:t>
      </w:r>
      <w:r w:rsidR="54807C5F" w:rsidRPr="00A650B3">
        <w:t>y</w:t>
      </w:r>
      <w:r w:rsidR="13BFEC10" w:rsidRPr="00A650B3">
        <w:t xml:space="preserve">, in response to a demand response signal without manual intervention. </w:t>
      </w:r>
    </w:p>
    <w:p w14:paraId="1BE9232D" w14:textId="6938B983" w:rsidR="005E315E" w:rsidRPr="00A650B3" w:rsidRDefault="6859D6DF" w:rsidP="00A07D25">
      <w:pPr>
        <w:pStyle w:val="PR3"/>
      </w:pPr>
      <w:r w:rsidRPr="00A650B3">
        <w:t xml:space="preserve">OpenADR – The capability to receive demand response commands from a utility company using </w:t>
      </w:r>
      <w:r w:rsidR="382DBA38" w:rsidRPr="00A650B3">
        <w:t xml:space="preserve">the </w:t>
      </w:r>
      <w:r w:rsidRPr="00A650B3">
        <w:t xml:space="preserve">OpenADR standard. </w:t>
      </w:r>
    </w:p>
    <w:p w14:paraId="52E10A0E" w14:textId="02140739" w:rsidR="007769D7" w:rsidRPr="00A650B3" w:rsidRDefault="3D291D14" w:rsidP="00A07D25">
      <w:pPr>
        <w:pStyle w:val="PR3"/>
      </w:pPr>
      <w:r w:rsidRPr="00A650B3">
        <w:t>Floorplan – The capability to manage the lighting system via a floorplan, i.e.</w:t>
      </w:r>
      <w:r w:rsidR="382DBA38" w:rsidRPr="00A650B3">
        <w:t xml:space="preserve">, change the light of a single fixture </w:t>
      </w:r>
      <w:r w:rsidR="664837DC" w:rsidRPr="00A650B3">
        <w:t xml:space="preserve">or </w:t>
      </w:r>
      <w:r w:rsidR="382DBA38" w:rsidRPr="00A650B3">
        <w:t>group of fixtures from the floorplan and</w:t>
      </w:r>
      <w:r w:rsidRPr="00A650B3">
        <w:t xml:space="preserve"> view the health status of a fixture or a group of fixtures. </w:t>
      </w:r>
    </w:p>
    <w:p w14:paraId="55D186C6" w14:textId="02432E23" w:rsidR="007769D7" w:rsidRPr="00A650B3" w:rsidRDefault="3D291D14" w:rsidP="00A07D25">
      <w:pPr>
        <w:pStyle w:val="PR3"/>
      </w:pPr>
      <w:r w:rsidRPr="00A650B3">
        <w:t xml:space="preserve">Programming </w:t>
      </w:r>
      <w:r w:rsidR="1526EB10" w:rsidRPr="00A650B3">
        <w:t xml:space="preserve">– The capability of </w:t>
      </w:r>
      <w:r w:rsidR="5B70CB68" w:rsidRPr="00A650B3">
        <w:t xml:space="preserve">programming and managing </w:t>
      </w:r>
      <w:r w:rsidRPr="00A650B3">
        <w:t>all spaces from a</w:t>
      </w:r>
      <w:r w:rsidR="5B70CB68" w:rsidRPr="00A650B3">
        <w:t xml:space="preserve"> mobile app running </w:t>
      </w:r>
      <w:r w:rsidRPr="00A650B3">
        <w:t xml:space="preserve">on a mobile device and </w:t>
      </w:r>
      <w:r w:rsidR="50F82B4D" w:rsidRPr="00A650B3">
        <w:t>a web brow</w:t>
      </w:r>
      <w:r w:rsidR="382DBA38" w:rsidRPr="00A650B3">
        <w:t>s</w:t>
      </w:r>
      <w:r w:rsidR="50F82B4D" w:rsidRPr="00A650B3">
        <w:t xml:space="preserve">er accessing a computing device. The </w:t>
      </w:r>
      <w:r w:rsidR="382DBA38" w:rsidRPr="00A650B3">
        <w:t>supervisory server, area controller, and area hub serve the web pages</w:t>
      </w:r>
      <w:r w:rsidR="50F82B4D" w:rsidRPr="00A650B3">
        <w:t xml:space="preserve">. </w:t>
      </w:r>
    </w:p>
    <w:p w14:paraId="49AF5CA9" w14:textId="436831F4" w:rsidR="00916B58" w:rsidRPr="00A650B3" w:rsidRDefault="3C5B92CE" w:rsidP="00A07D25">
      <w:pPr>
        <w:pStyle w:val="PR3"/>
      </w:pPr>
      <w:r w:rsidRPr="00A650B3">
        <w:t xml:space="preserve">Energy </w:t>
      </w:r>
      <w:r w:rsidR="32341E3C" w:rsidRPr="00A650B3">
        <w:t xml:space="preserve">reporting – The capability </w:t>
      </w:r>
      <w:r w:rsidR="0C54E7CC" w:rsidRPr="00A650B3">
        <w:t xml:space="preserve">to report energy consumption </w:t>
      </w:r>
      <w:r w:rsidR="39C3F11C" w:rsidRPr="00A650B3">
        <w:t xml:space="preserve">(calculated or measured) of </w:t>
      </w:r>
      <w:r w:rsidR="0C54E7CC" w:rsidRPr="00A650B3">
        <w:t xml:space="preserve">a </w:t>
      </w:r>
      <w:r w:rsidR="39C3F11C" w:rsidRPr="00A650B3">
        <w:t xml:space="preserve">connected luminaire or a group of luminaires </w:t>
      </w:r>
      <w:r w:rsidR="382DBA38" w:rsidRPr="00A650B3">
        <w:t xml:space="preserve">for </w:t>
      </w:r>
      <w:r w:rsidRPr="00A650B3">
        <w:t>up to 13 months</w:t>
      </w:r>
      <w:r w:rsidR="39C3F11C" w:rsidRPr="00A650B3">
        <w:t xml:space="preserve">. </w:t>
      </w:r>
    </w:p>
    <w:p w14:paraId="3905F5BC" w14:textId="566B9037" w:rsidR="00916B58" w:rsidRPr="00A650B3" w:rsidRDefault="3C5B92CE" w:rsidP="00A07D25">
      <w:pPr>
        <w:pStyle w:val="PR3"/>
      </w:pPr>
      <w:r w:rsidRPr="00A650B3">
        <w:t xml:space="preserve">Occupancy </w:t>
      </w:r>
      <w:r w:rsidR="47A56D3D" w:rsidRPr="00A650B3">
        <w:t xml:space="preserve">reporting – The capability to report occupancy usage of areas </w:t>
      </w:r>
      <w:r w:rsidR="382DBA38" w:rsidRPr="00A650B3">
        <w:t xml:space="preserve">for </w:t>
      </w:r>
      <w:r w:rsidRPr="00A650B3">
        <w:t>up to 13 months</w:t>
      </w:r>
      <w:r w:rsidR="47A56D3D" w:rsidRPr="00A650B3">
        <w:t>.</w:t>
      </w:r>
    </w:p>
    <w:p w14:paraId="0FE03A25" w14:textId="1DA8D78F" w:rsidR="00916B58" w:rsidRPr="00A650B3" w:rsidRDefault="3C5B92CE" w:rsidP="00A07D25">
      <w:pPr>
        <w:pStyle w:val="PR3"/>
      </w:pPr>
      <w:r w:rsidRPr="00A650B3">
        <w:t>Integration with third-party systems via BACnet/IP and Public (REST) API</w:t>
      </w:r>
    </w:p>
    <w:p w14:paraId="55AB41B7" w14:textId="448C6691" w:rsidR="00290DDB" w:rsidRPr="00A650B3" w:rsidRDefault="5708F7D0" w:rsidP="00A07D25">
      <w:pPr>
        <w:pStyle w:val="PR3"/>
      </w:pPr>
      <w:r w:rsidRPr="00A650B3">
        <w:t>Firmware update – The capability to update the firmware of multiple area controllers</w:t>
      </w:r>
    </w:p>
    <w:p w14:paraId="3E6B9781" w14:textId="338535C3" w:rsidR="003F035A" w:rsidRPr="00A650B3" w:rsidRDefault="3C5B92CE" w:rsidP="00A07D25">
      <w:pPr>
        <w:pStyle w:val="PR3"/>
      </w:pPr>
      <w:r w:rsidRPr="00A650B3">
        <w:t>System health monitoring</w:t>
      </w:r>
      <w:r w:rsidR="681C38AA" w:rsidRPr="00A650B3">
        <w:t xml:space="preserve"> - The ability to monitor, diagnose, and report operational performance</w:t>
      </w:r>
      <w:r w:rsidR="382DBA38" w:rsidRPr="00A650B3">
        <w:t>,</w:t>
      </w:r>
      <w:r w:rsidR="681C38AA" w:rsidRPr="00A650B3">
        <w:t xml:space="preserve"> including system and/or component failures.</w:t>
      </w:r>
    </w:p>
    <w:p w14:paraId="4D726175" w14:textId="7DA18772" w:rsidR="00F107DE" w:rsidRPr="00A650B3" w:rsidRDefault="004C75DB" w:rsidP="00A07D25">
      <w:pPr>
        <w:pStyle w:val="PR3"/>
      </w:pPr>
      <w:r w:rsidRPr="00A650B3">
        <w:t xml:space="preserve">Ability to make central </w:t>
      </w:r>
      <w:r w:rsidR="00E76723" w:rsidRPr="00A650B3">
        <w:t>changes via a local area controller</w:t>
      </w:r>
      <w:r w:rsidR="002D0927" w:rsidRPr="00A650B3">
        <w:t xml:space="preserve"> when there are multiple area controllers at a location connected to a central hub (CORE).</w:t>
      </w:r>
    </w:p>
    <w:p w14:paraId="571A4BA1" w14:textId="64DFC945" w:rsidR="003F035A" w:rsidRPr="00A650B3" w:rsidRDefault="053CCEEE" w:rsidP="00D74120">
      <w:pPr>
        <w:pStyle w:val="PR1"/>
        <w:numPr>
          <w:ilvl w:val="0"/>
          <w:numId w:val="19"/>
        </w:numPr>
      </w:pPr>
      <w:r w:rsidRPr="00A650B3">
        <w:t>Wired Controls System Characteristics</w:t>
      </w:r>
    </w:p>
    <w:p w14:paraId="6801E866" w14:textId="0121A78D" w:rsidR="003F035A" w:rsidRPr="00A650B3" w:rsidRDefault="05FA5139" w:rsidP="00A07D25">
      <w:pPr>
        <w:pStyle w:val="PR2"/>
        <w:numPr>
          <w:ilvl w:val="0"/>
          <w:numId w:val="108"/>
        </w:numPr>
      </w:pPr>
      <w:r w:rsidRPr="00A650B3">
        <w:t>Wired d</w:t>
      </w:r>
      <w:r w:rsidR="7060CCCA" w:rsidRPr="00A650B3">
        <w:t xml:space="preserve">evices </w:t>
      </w:r>
      <w:r w:rsidR="2DDDA3FC" w:rsidRPr="00A650B3">
        <w:t xml:space="preserve">shall be connected </w:t>
      </w:r>
      <w:r w:rsidR="7060CCCA" w:rsidRPr="00A650B3">
        <w:t xml:space="preserve">in </w:t>
      </w:r>
      <w:r w:rsidR="664837DC" w:rsidRPr="00A650B3">
        <w:t xml:space="preserve">a </w:t>
      </w:r>
      <w:r w:rsidR="7060CCCA" w:rsidRPr="00A650B3">
        <w:t xml:space="preserve">"daisy-chain" topology. "Hub-and-spoke" topology, requiring all individual networked devices to be connected to a central component, is unacceptable to reduce the total network cable </w:t>
      </w:r>
      <w:r w:rsidR="213EF5D7" w:rsidRPr="00A650B3">
        <w:t>need</w:t>
      </w:r>
      <w:r w:rsidR="7060CCCA" w:rsidRPr="00A650B3">
        <w:t>ed for each control zone.</w:t>
      </w:r>
    </w:p>
    <w:p w14:paraId="7BF4844F" w14:textId="55F4D156" w:rsidR="003F035A" w:rsidRPr="00A650B3" w:rsidRDefault="4DAE1ADF" w:rsidP="00A07D25">
      <w:pPr>
        <w:pStyle w:val="PR2"/>
      </w:pPr>
      <w:r w:rsidRPr="00A650B3">
        <w:t xml:space="preserve">Connections to devices within a wired control area shall be accomplished with a single type of low-voltage network cable compliant with CAT5 specifications or higher. </w:t>
      </w:r>
    </w:p>
    <w:p w14:paraId="64809C29" w14:textId="4DF841C2" w:rsidR="003F035A" w:rsidRPr="00A650B3" w:rsidRDefault="3382E2C2" w:rsidP="00A07D25">
      <w:pPr>
        <w:pStyle w:val="PR2"/>
      </w:pPr>
      <w:r w:rsidRPr="00A650B3">
        <w:t xml:space="preserve">Pre-terminated, </w:t>
      </w:r>
      <w:r w:rsidR="4CEAEB34" w:rsidRPr="00A650B3">
        <w:t>plenum-rated</w:t>
      </w:r>
      <w:r w:rsidRPr="00A650B3">
        <w:t xml:space="preserve"> CAT5 </w:t>
      </w:r>
      <w:r w:rsidR="008B1DC6" w:rsidRPr="00A650B3">
        <w:t xml:space="preserve">(or higher) </w:t>
      </w:r>
      <w:r w:rsidRPr="00A650B3">
        <w:t xml:space="preserve">network cabling </w:t>
      </w:r>
      <w:r w:rsidR="213EF5D7" w:rsidRPr="00A650B3">
        <w:t xml:space="preserve">is </w:t>
      </w:r>
      <w:r w:rsidRPr="00A650B3">
        <w:t>to be offered by the manufacturer.</w:t>
      </w:r>
    </w:p>
    <w:p w14:paraId="22EE2C5B" w14:textId="1439210D" w:rsidR="003F035A" w:rsidRPr="00A650B3" w:rsidRDefault="3504B541" w:rsidP="00A07D25">
      <w:pPr>
        <w:pStyle w:val="PR2"/>
      </w:pPr>
      <w:r w:rsidRPr="00A650B3">
        <w:t>The devices connected to the same CA</w:t>
      </w:r>
      <w:r w:rsidR="008B1DC6" w:rsidRPr="00A650B3">
        <w:t>T</w:t>
      </w:r>
      <w:r w:rsidRPr="00A650B3">
        <w:t>5</w:t>
      </w:r>
      <w:r w:rsidR="00077379" w:rsidRPr="00A650B3">
        <w:t xml:space="preserve"> (or higher)</w:t>
      </w:r>
      <w:r w:rsidRPr="00A650B3">
        <w:t xml:space="preserve"> cables shall be capable of automatically discovering each other once powered without requiring any provisioning of system or zone addresses.</w:t>
      </w:r>
    </w:p>
    <w:p w14:paraId="58CDE875" w14:textId="7C4ED7B4" w:rsidR="003F035A" w:rsidRPr="00A650B3" w:rsidRDefault="7060CCCA" w:rsidP="00A07D25">
      <w:pPr>
        <w:pStyle w:val="PR2"/>
      </w:pPr>
      <w:r w:rsidRPr="00A650B3">
        <w:t>Following proper installation and provision of power, all networked devices connected with low-voltage network cable</w:t>
      </w:r>
      <w:r w:rsidR="213EF5D7" w:rsidRPr="00A650B3">
        <w:t>s</w:t>
      </w:r>
      <w:r w:rsidRPr="00A650B3">
        <w:t xml:space="preserve"> must automatically form a functional lighting control zone without requiring any programming.</w:t>
      </w:r>
      <w:r w:rsidR="3504B541" w:rsidRPr="00A650B3">
        <w:t xml:space="preserve"> </w:t>
      </w:r>
      <w:r w:rsidRPr="00A650B3">
        <w:t xml:space="preserve">The "out of box" </w:t>
      </w:r>
      <w:r w:rsidR="674811BB" w:rsidRPr="00A650B3">
        <w:t xml:space="preserve">feature </w:t>
      </w:r>
      <w:r w:rsidR="4A823662" w:rsidRPr="00A650B3">
        <w:t>consists of the sensors auto</w:t>
      </w:r>
      <w:r w:rsidR="213EF5D7" w:rsidRPr="00A650B3">
        <w:t xml:space="preserve"> </w:t>
      </w:r>
      <w:r w:rsidR="4A823662" w:rsidRPr="00A650B3">
        <w:t>grouping into a single occupancy set and turning the</w:t>
      </w:r>
      <w:r w:rsidR="3123BB59" w:rsidRPr="00A650B3">
        <w:t xml:space="preserve"> lights in the space off upon vacancy. The user can also control the lights from any control interface in the space. This </w:t>
      </w:r>
      <w:r w:rsidR="674811BB" w:rsidRPr="00A650B3">
        <w:t xml:space="preserve">feature is intended to offer minimum control </w:t>
      </w:r>
      <w:r w:rsidR="34DD058C" w:rsidRPr="00A650B3">
        <w:t>before</w:t>
      </w:r>
      <w:r w:rsidRPr="00A650B3">
        <w:t xml:space="preserve"> system start</w:t>
      </w:r>
      <w:r w:rsidR="3769F2C5" w:rsidRPr="00A650B3">
        <w:t>-</w:t>
      </w:r>
      <w:r w:rsidRPr="00A650B3">
        <w:t>up and programming.</w:t>
      </w:r>
    </w:p>
    <w:p w14:paraId="5CCD4C57" w14:textId="5789211E" w:rsidR="003F035A" w:rsidRPr="00A650B3" w:rsidRDefault="1CF5EC9F" w:rsidP="00A07D25">
      <w:pPr>
        <w:pStyle w:val="PR2"/>
      </w:pPr>
      <w:r w:rsidRPr="00A650B3">
        <w:t>The d</w:t>
      </w:r>
      <w:r w:rsidR="7060CCCA" w:rsidRPr="00A650B3">
        <w:t xml:space="preserve">evices </w:t>
      </w:r>
      <w:r w:rsidR="499B934A" w:rsidRPr="00A650B3">
        <w:t xml:space="preserve">shall </w:t>
      </w:r>
      <w:r w:rsidR="7359DFDB" w:rsidRPr="00A650B3">
        <w:t>detect</w:t>
      </w:r>
      <w:r w:rsidR="7060CCCA" w:rsidRPr="00A650B3">
        <w:t xml:space="preserve"> improper communication wiring and </w:t>
      </w:r>
      <w:r w:rsidR="499B934A" w:rsidRPr="00A650B3">
        <w:t xml:space="preserve">offer </w:t>
      </w:r>
      <w:r w:rsidR="7060CCCA" w:rsidRPr="00A650B3">
        <w:t>LED notification</w:t>
      </w:r>
      <w:r w:rsidR="34DD058C" w:rsidRPr="00A650B3">
        <w:t>s</w:t>
      </w:r>
      <w:r w:rsidR="7060CCCA" w:rsidRPr="00A650B3">
        <w:t xml:space="preserve"> to alert installation/start</w:t>
      </w:r>
      <w:r w:rsidR="3769F2C5" w:rsidRPr="00A650B3">
        <w:t>-</w:t>
      </w:r>
      <w:r w:rsidR="7060CCCA" w:rsidRPr="00A650B3">
        <w:t>up personnel.</w:t>
      </w:r>
    </w:p>
    <w:p w14:paraId="7D7C804A" w14:textId="5ACE836C" w:rsidR="003F035A" w:rsidRPr="00A650B3" w:rsidRDefault="2D20877A" w:rsidP="00A07D25">
      <w:pPr>
        <w:pStyle w:val="PR2"/>
      </w:pPr>
      <w:r w:rsidRPr="00A650B3">
        <w:t>The wired control devices shall have an identification button that</w:t>
      </w:r>
      <w:r w:rsidR="34DD058C" w:rsidRPr="00A650B3">
        <w:t>,</w:t>
      </w:r>
      <w:r w:rsidRPr="00A650B3">
        <w:t xml:space="preserve"> when pressed</w:t>
      </w:r>
      <w:r w:rsidR="34DD058C" w:rsidRPr="00A650B3">
        <w:t>,</w:t>
      </w:r>
      <w:r w:rsidRPr="00A650B3">
        <w:t xml:space="preserve"> will result </w:t>
      </w:r>
      <w:r w:rsidR="34DD058C" w:rsidRPr="00A650B3">
        <w:t>i</w:t>
      </w:r>
      <w:r w:rsidRPr="00A650B3">
        <w:t xml:space="preserve">n the device </w:t>
      </w:r>
      <w:r w:rsidR="52881DF7" w:rsidRPr="00A650B3">
        <w:t>appearing on the software application with a blinking icon.</w:t>
      </w:r>
    </w:p>
    <w:p w14:paraId="1E582519" w14:textId="3E786AB7" w:rsidR="003F035A" w:rsidRPr="00A650B3" w:rsidRDefault="499B934A" w:rsidP="00A07D25">
      <w:pPr>
        <w:pStyle w:val="PR2"/>
      </w:pPr>
      <w:r w:rsidRPr="00A650B3">
        <w:t xml:space="preserve">The </w:t>
      </w:r>
      <w:r w:rsidR="7060CCCA" w:rsidRPr="00A650B3">
        <w:t xml:space="preserve">control devices suitable for control of egress or emergency light sources </w:t>
      </w:r>
      <w:r w:rsidR="1B2195B3" w:rsidRPr="00A650B3">
        <w:t xml:space="preserve">shall be able to detect loss of normal power </w:t>
      </w:r>
      <w:r w:rsidR="7060CCCA" w:rsidRPr="00A650B3">
        <w:t xml:space="preserve">without additional, externally mounted UL 924 shunting or 0-10 V(dc) disconnect devices. </w:t>
      </w:r>
      <w:r w:rsidR="74AE14AF" w:rsidRPr="00A650B3">
        <w:t>These devices shall be c</w:t>
      </w:r>
      <w:r w:rsidR="7060CCCA" w:rsidRPr="00A650B3">
        <w:t>apable of supporting the following sequence of operation:</w:t>
      </w:r>
    </w:p>
    <w:p w14:paraId="6B26BECA" w14:textId="5EBA5608" w:rsidR="003F035A" w:rsidRPr="00A650B3" w:rsidRDefault="7060CCCA" w:rsidP="00A07D25">
      <w:pPr>
        <w:pStyle w:val="PR3"/>
        <w:numPr>
          <w:ilvl w:val="4"/>
          <w:numId w:val="109"/>
        </w:numPr>
      </w:pPr>
      <w:r w:rsidRPr="00A650B3">
        <w:t>Low-Voltage Power Sensing: Devices automatically provide 100 percent light level upon detection of loss of power sensed via low-voltage network cable connection where applicable.</w:t>
      </w:r>
    </w:p>
    <w:p w14:paraId="462336BF" w14:textId="143B684E" w:rsidR="003F035A" w:rsidRPr="00A650B3" w:rsidRDefault="7060CCCA" w:rsidP="00A07D25">
      <w:pPr>
        <w:pStyle w:val="PR3"/>
      </w:pPr>
      <w:r w:rsidRPr="00A650B3">
        <w:lastRenderedPageBreak/>
        <w:t xml:space="preserve">Line-Voltage Power Sensing: Devices listed as UL 924 emergency relays automatically close </w:t>
      </w:r>
      <w:r w:rsidR="77B7CD65" w:rsidRPr="00A650B3">
        <w:t xml:space="preserve">the </w:t>
      </w:r>
      <w:r w:rsidRPr="00A650B3">
        <w:t>load-control relay and provide 100 percent light output upon detection of loss of power sensed via line voltage connection to normal power.</w:t>
      </w:r>
    </w:p>
    <w:p w14:paraId="2AE82219" w14:textId="70FC799B" w:rsidR="001C3373" w:rsidRPr="00A650B3" w:rsidRDefault="001C3373" w:rsidP="00D74120">
      <w:pPr>
        <w:pStyle w:val="PR1"/>
      </w:pPr>
      <w:r w:rsidRPr="00A650B3">
        <w:t>Wireless Control System Characteristics</w:t>
      </w:r>
    </w:p>
    <w:p w14:paraId="3091B283" w14:textId="77777777" w:rsidR="003E1EDF" w:rsidRPr="00A650B3" w:rsidRDefault="003E1EDF" w:rsidP="00A07D25">
      <w:pPr>
        <w:pStyle w:val="PR2"/>
        <w:numPr>
          <w:ilvl w:val="0"/>
          <w:numId w:val="49"/>
        </w:numPr>
      </w:pPr>
      <w:r w:rsidRPr="00A650B3">
        <w:t>Multiple wireless networking protocols supported: </w:t>
      </w:r>
    </w:p>
    <w:p w14:paraId="607A2919" w14:textId="77777777" w:rsidR="003E1EDF" w:rsidRPr="00A650B3" w:rsidRDefault="003E1EDF" w:rsidP="00A07D25">
      <w:pPr>
        <w:pStyle w:val="PR3"/>
        <w:numPr>
          <w:ilvl w:val="4"/>
          <w:numId w:val="50"/>
        </w:numPr>
      </w:pPr>
      <w:r w:rsidRPr="00A650B3">
        <w:t>A 2.4 GHz IEEE 02.15.1 Bluetooth Sig Mesh network is used when the system is deployed in a standalone topology. The devices use this protocol to communicate directly with each other and with the mobile device used to program the system.  </w:t>
      </w:r>
    </w:p>
    <w:p w14:paraId="4987984C" w14:textId="77777777" w:rsidR="003E1EDF" w:rsidRPr="00A650B3" w:rsidRDefault="003E1EDF" w:rsidP="00A07D25">
      <w:pPr>
        <w:pStyle w:val="PR3"/>
      </w:pPr>
      <w:r w:rsidRPr="00A650B3">
        <w:t>A 2.4 GHz IEEE 802.15.4 wireless mesh network is used when the system is deployed in a networked topology. The devices use this protocol to communicate with each other and an area controller. </w:t>
      </w:r>
    </w:p>
    <w:p w14:paraId="71EA6AE1" w14:textId="77777777" w:rsidR="003E1EDF" w:rsidRPr="00A650B3" w:rsidRDefault="003E1EDF" w:rsidP="00A07D25">
      <w:pPr>
        <w:pStyle w:val="PR3"/>
      </w:pPr>
      <w:r w:rsidRPr="00A650B3">
        <w:t>A 2.4 GHz Wi-Fi IEEE 802.11 b/g/n protocol is used when the system is deployed in a networked topology. The area controller uses this protocol to communicate with the mobile device used to program the system.  </w:t>
      </w:r>
    </w:p>
    <w:p w14:paraId="491340AF" w14:textId="77777777" w:rsidR="003E1EDF" w:rsidRPr="00A650B3" w:rsidRDefault="003E1EDF" w:rsidP="00A07D25">
      <w:pPr>
        <w:pStyle w:val="PR2"/>
      </w:pPr>
      <w:r w:rsidRPr="00A650B3">
        <w:t>No wired connections shall be required between networked control. Wired connections shall only be required to connect area controllers, supervisory controllers, and Touchscreen. The wired connection is used to allow for central management of the system. </w:t>
      </w:r>
    </w:p>
    <w:p w14:paraId="02A558AA" w14:textId="77777777" w:rsidR="003E1EDF" w:rsidRPr="00A650B3" w:rsidRDefault="003E1EDF" w:rsidP="00A07D25">
      <w:pPr>
        <w:pStyle w:val="PR2"/>
      </w:pPr>
      <w:r w:rsidRPr="00A650B3">
        <w:t>The wireless mesh network shall self-configure, self-organize and self-heal. </w:t>
      </w:r>
    </w:p>
    <w:p w14:paraId="1C471221" w14:textId="77777777" w:rsidR="003E1EDF" w:rsidRPr="00A650B3" w:rsidRDefault="003E1EDF" w:rsidP="00A07D25">
      <w:pPr>
        <w:pStyle w:val="PR2"/>
      </w:pPr>
      <w:r w:rsidRPr="00A650B3">
        <w:t>Wireless network communication must support uniform and instant response such that all luminaires in a lighting control zone respond immediately and synchronously in response to a sensor or wall station signal. </w:t>
      </w:r>
    </w:p>
    <w:p w14:paraId="6D8F4172" w14:textId="1195EA7E" w:rsidR="003E1EDF" w:rsidRPr="00A650B3" w:rsidRDefault="003E1EDF" w:rsidP="00A07D25">
      <w:pPr>
        <w:pStyle w:val="PR2"/>
      </w:pPr>
      <w:r w:rsidRPr="00A650B3">
        <w:t>The wireless lighting control system shall provide a visible indication on all wireless devices as each wireless device joins the wireless network.</w:t>
      </w:r>
    </w:p>
    <w:p w14:paraId="2BCEB1DE" w14:textId="77777777" w:rsidR="003E1EDF" w:rsidRPr="00A650B3" w:rsidRDefault="003E1EDF" w:rsidP="00A07D25">
      <w:pPr>
        <w:pStyle w:val="PR2"/>
      </w:pPr>
      <w:r w:rsidRPr="00A650B3">
        <w:t>Wireless devices shall have a line-of-sight communication range of 150 ft and 75 ft under typical site conditions accounting for typical environment conditions and building construction materials.  </w:t>
      </w:r>
    </w:p>
    <w:p w14:paraId="338A6A71" w14:textId="77777777" w:rsidR="003E1EDF" w:rsidRPr="00A650B3" w:rsidRDefault="003E1EDF" w:rsidP="00A07D25">
      <w:pPr>
        <w:pStyle w:val="PR2"/>
      </w:pPr>
      <w:r w:rsidRPr="00A650B3">
        <w:t>The wireless lighting control system shall allow addressed wireless light fixtures with integrated sensors to be identified (reverse-identified) by the sensor with laser, flashlight, IR remote, etc. Identified light fixtures shall provide a visible indication on the mobile application. Systems that do not permit reverse identification methods shall not be acceptable. </w:t>
      </w:r>
    </w:p>
    <w:p w14:paraId="60222DE4" w14:textId="77777777" w:rsidR="003E1EDF" w:rsidRPr="00A650B3" w:rsidRDefault="003E1EDF" w:rsidP="00A07D25">
      <w:pPr>
        <w:pStyle w:val="PR2"/>
      </w:pPr>
      <w:r w:rsidRPr="00A650B3">
        <w:t>The wireless lighting control system shall allow wireless wallstations, receptacles, wireless Switchpack with 0-10V dimming and battery-powered wireless sensors to be identified (reverse-identified) by a simple pushbutton method on each device. Identified devices shall provide visible indications on the mobile application. Systems that do not permit reverse identification methods shall not be acceptable. </w:t>
      </w:r>
    </w:p>
    <w:p w14:paraId="51C21AAA" w14:textId="42D78AE4" w:rsidR="00F12C8E" w:rsidRPr="00A650B3" w:rsidRDefault="003E1EDF" w:rsidP="00A07D25">
      <w:pPr>
        <w:pStyle w:val="PR2"/>
      </w:pPr>
      <w:r w:rsidRPr="00A650B3">
        <w:t>The wireless lighting control system shall support standalone and networked topologies. The WaveLinx Area Controllers</w:t>
      </w:r>
      <w:r w:rsidR="2F890B04" w:rsidRPr="00A650B3">
        <w:t xml:space="preserve"> both indoor and outdoor</w:t>
      </w:r>
      <w:r w:rsidRPr="00A650B3">
        <w:t xml:space="preserve"> shall not be connected to an IP network in a standalone topology. The user shall program the standalone area controller via a mobile app. In a networked topology, the WaveLinx Area Controllers are connected to an IP network and bi-directionally communicate with a supervisory system.</w:t>
      </w:r>
      <w:r w:rsidR="00F12C8E" w:rsidRPr="00A650B3">
        <w:t>In networked</w:t>
      </w:r>
      <w:r w:rsidR="00D36D74" w:rsidRPr="00A650B3">
        <w:t xml:space="preserve">, the WaveLinx Area Controller can be configured </w:t>
      </w:r>
      <w:r w:rsidR="00343E1B" w:rsidRPr="00A650B3">
        <w:t xml:space="preserve">to have static IP address or obtain an IP address via </w:t>
      </w:r>
      <w:r w:rsidR="002A1CD6" w:rsidRPr="00A650B3">
        <w:t>Dynamic Host Configuration Protocol (DHCP).</w:t>
      </w:r>
    </w:p>
    <w:p w14:paraId="1BC82ADF" w14:textId="63898552" w:rsidR="003F035A" w:rsidRPr="00A650B3" w:rsidRDefault="5E414092" w:rsidP="00D74120">
      <w:pPr>
        <w:pStyle w:val="PR1"/>
      </w:pPr>
      <w:r w:rsidRPr="00A650B3">
        <w:t xml:space="preserve">Networked </w:t>
      </w:r>
      <w:r w:rsidR="29E67548" w:rsidRPr="00A650B3">
        <w:t>Relay Panel</w:t>
      </w:r>
      <w:r w:rsidR="1474F893" w:rsidRPr="00A650B3">
        <w:t xml:space="preserve"> characteristics</w:t>
      </w:r>
    </w:p>
    <w:p w14:paraId="2FF99D76" w14:textId="56A0AA70" w:rsidR="003F035A" w:rsidRPr="00A650B3" w:rsidRDefault="014660CB" w:rsidP="00A07D25">
      <w:pPr>
        <w:pStyle w:val="PR2"/>
        <w:numPr>
          <w:ilvl w:val="0"/>
          <w:numId w:val="110"/>
        </w:numPr>
      </w:pPr>
      <w:r w:rsidRPr="00A650B3">
        <w:t xml:space="preserve">Relay Panel shall be </w:t>
      </w:r>
      <w:r w:rsidR="366AF02F" w:rsidRPr="00A650B3">
        <w:t>networkable</w:t>
      </w:r>
      <w:r w:rsidR="78C8DDBB" w:rsidRPr="00A650B3">
        <w:t xml:space="preserve"> using an IP network.</w:t>
      </w:r>
      <w:r w:rsidRPr="00A650B3">
        <w:t xml:space="preserve"> </w:t>
      </w:r>
    </w:p>
    <w:p w14:paraId="29F54C5C" w14:textId="3EA60873" w:rsidR="007C3CFC" w:rsidRPr="00A650B3" w:rsidRDefault="007C3CFC" w:rsidP="00A07D25">
      <w:pPr>
        <w:pStyle w:val="PR2"/>
      </w:pPr>
      <w:r w:rsidRPr="00A650B3">
        <w:t>The IP address can be static or automatical</w:t>
      </w:r>
      <w:r w:rsidR="006B320A" w:rsidRPr="00A650B3">
        <w:t>ly assigned via DHCP.</w:t>
      </w:r>
    </w:p>
    <w:p w14:paraId="45F9D2CF" w14:textId="00F26EAA" w:rsidR="003F035A" w:rsidRPr="00A650B3" w:rsidRDefault="0E02B9EA" w:rsidP="00A07D25">
      <w:pPr>
        <w:pStyle w:val="PR2"/>
      </w:pPr>
      <w:r w:rsidRPr="00A650B3">
        <w:t xml:space="preserve">A network connection shall be required between the Relay </w:t>
      </w:r>
      <w:r w:rsidR="502CA0A2" w:rsidRPr="00A650B3">
        <w:t>p</w:t>
      </w:r>
      <w:r w:rsidRPr="00A650B3">
        <w:t>anel and the WaveLinx Area controller.</w:t>
      </w:r>
    </w:p>
    <w:p w14:paraId="1DB20E19" w14:textId="67590AD1" w:rsidR="003F035A" w:rsidRPr="00A650B3" w:rsidRDefault="48AF4BA9" w:rsidP="00A07D25">
      <w:pPr>
        <w:pStyle w:val="PR2"/>
      </w:pPr>
      <w:r w:rsidRPr="00A650B3">
        <w:t>The relay and the dimming module</w:t>
      </w:r>
      <w:r w:rsidR="73C4E3FE" w:rsidRPr="00A650B3">
        <w:t xml:space="preserve"> </w:t>
      </w:r>
      <w:r w:rsidRPr="00A650B3">
        <w:t>shall be controlled individually</w:t>
      </w:r>
      <w:r w:rsidR="15D2F2AD" w:rsidRPr="00A650B3">
        <w:t xml:space="preserve"> by WaveLinx Area Controller.</w:t>
      </w:r>
    </w:p>
    <w:p w14:paraId="59C15A0A" w14:textId="7C7FC6B0" w:rsidR="003F035A" w:rsidRPr="00A650B3" w:rsidRDefault="0E02B9EA" w:rsidP="00A07D25">
      <w:pPr>
        <w:pStyle w:val="PR2"/>
      </w:pPr>
      <w:r w:rsidRPr="00A650B3">
        <w:t xml:space="preserve">The </w:t>
      </w:r>
      <w:r w:rsidR="48AF4BA9" w:rsidRPr="00A650B3">
        <w:t>r</w:t>
      </w:r>
      <w:r w:rsidR="587BE978" w:rsidRPr="00A650B3">
        <w:t xml:space="preserve">elay </w:t>
      </w:r>
      <w:r w:rsidR="6675D80C" w:rsidRPr="00A650B3">
        <w:t>p</w:t>
      </w:r>
      <w:r w:rsidR="587BE978" w:rsidRPr="00A650B3">
        <w:t xml:space="preserve">anel shall be controlled by </w:t>
      </w:r>
      <w:r w:rsidR="48AF4BA9" w:rsidRPr="00A650B3">
        <w:t>wired and wireless devices</w:t>
      </w:r>
      <w:r w:rsidR="15D2F2AD" w:rsidRPr="00A650B3">
        <w:t xml:space="preserve"> conn</w:t>
      </w:r>
      <w:r w:rsidR="6B067AAE" w:rsidRPr="00A650B3">
        <w:t>ected to WaveLinx system</w:t>
      </w:r>
      <w:r w:rsidR="48AF4BA9" w:rsidRPr="00A650B3">
        <w:t>.</w:t>
      </w:r>
    </w:p>
    <w:p w14:paraId="1806ECDC" w14:textId="3F398A3C" w:rsidR="00783180" w:rsidRPr="00A650B3" w:rsidRDefault="00540BEC" w:rsidP="00A07D25">
      <w:pPr>
        <w:pStyle w:val="PR2"/>
      </w:pPr>
      <w:r w:rsidRPr="00A650B3">
        <w:lastRenderedPageBreak/>
        <w:t>The relay panel shall be controlled by the same WaveLinx mobile application or web application as wired and wireless devices</w:t>
      </w:r>
    </w:p>
    <w:p w14:paraId="705B3B40" w14:textId="04C79861" w:rsidR="003F035A" w:rsidRPr="00A650B3" w:rsidRDefault="6B067AAE" w:rsidP="00A07D25">
      <w:pPr>
        <w:pStyle w:val="PR2"/>
      </w:pPr>
      <w:r w:rsidRPr="00A650B3">
        <w:t xml:space="preserve">The </w:t>
      </w:r>
      <w:r w:rsidR="6675D80C" w:rsidRPr="00A650B3">
        <w:t>r</w:t>
      </w:r>
      <w:r w:rsidRPr="00A650B3">
        <w:t xml:space="preserve">elay panel shall </w:t>
      </w:r>
      <w:r w:rsidR="47A9CCE9" w:rsidRPr="00A650B3">
        <w:t xml:space="preserve">allow local </w:t>
      </w:r>
      <w:r w:rsidR="3947A42C" w:rsidRPr="00A650B3">
        <w:t>manual control of relays and dimming module.</w:t>
      </w:r>
    </w:p>
    <w:p w14:paraId="6A201B6C" w14:textId="02D5971C" w:rsidR="003F035A" w:rsidRPr="00A650B3" w:rsidRDefault="498D1E28" w:rsidP="00A07D25">
      <w:pPr>
        <w:pStyle w:val="PR3"/>
        <w:numPr>
          <w:ilvl w:val="4"/>
          <w:numId w:val="24"/>
        </w:numPr>
      </w:pPr>
      <w:r w:rsidRPr="00A650B3">
        <w:t xml:space="preserve">Allow for local </w:t>
      </w:r>
      <w:r w:rsidR="6473343B" w:rsidRPr="00A650B3">
        <w:t>m</w:t>
      </w:r>
      <w:r w:rsidRPr="00A650B3">
        <w:t>aster override for the individual relays or all relays.</w:t>
      </w:r>
    </w:p>
    <w:p w14:paraId="7C69D127" w14:textId="651DBDD2" w:rsidR="003F035A" w:rsidRPr="00A650B3" w:rsidRDefault="498D1E28" w:rsidP="00A07D25">
      <w:pPr>
        <w:pStyle w:val="PR3"/>
      </w:pPr>
      <w:r w:rsidRPr="00A650B3">
        <w:t xml:space="preserve">Allow for </w:t>
      </w:r>
      <w:r w:rsidR="3A0DB031" w:rsidRPr="00A650B3">
        <w:t>local</w:t>
      </w:r>
      <w:r w:rsidR="42830461" w:rsidRPr="00A650B3">
        <w:t xml:space="preserve"> master override for the individual dimming channels or all dimming channels.</w:t>
      </w:r>
      <w:r w:rsidR="3A0DB031" w:rsidRPr="00A650B3">
        <w:t xml:space="preserve"> </w:t>
      </w:r>
    </w:p>
    <w:p w14:paraId="7D6C6AF8" w14:textId="50857A0B" w:rsidR="003F035A" w:rsidRPr="00A650B3" w:rsidRDefault="7A46E15D" w:rsidP="00A07D25">
      <w:pPr>
        <w:pStyle w:val="PR2"/>
      </w:pPr>
      <w:r w:rsidRPr="00A650B3">
        <w:t>Lock</w:t>
      </w:r>
      <w:r w:rsidR="78FDC348" w:rsidRPr="00A650B3">
        <w:t xml:space="preserve"> on/off override for multiple and individual relay groups</w:t>
      </w:r>
    </w:p>
    <w:p w14:paraId="1E57A03B" w14:textId="0F8C3BAD" w:rsidR="003F035A" w:rsidRPr="00A650B3" w:rsidRDefault="78F8DDFC" w:rsidP="00A07D25">
      <w:pPr>
        <w:pStyle w:val="PR3"/>
        <w:numPr>
          <w:ilvl w:val="4"/>
          <w:numId w:val="25"/>
        </w:numPr>
      </w:pPr>
      <w:r w:rsidRPr="00A650B3">
        <w:t xml:space="preserve">Override </w:t>
      </w:r>
      <w:r w:rsidR="55A475F5" w:rsidRPr="00A650B3">
        <w:t xml:space="preserve">at </w:t>
      </w:r>
      <w:r w:rsidR="46643255" w:rsidRPr="00A650B3">
        <w:t>LCD panel interface.</w:t>
      </w:r>
    </w:p>
    <w:p w14:paraId="402CE302" w14:textId="01BC6E0F" w:rsidR="003F035A" w:rsidRPr="00A650B3" w:rsidRDefault="00C67C25" w:rsidP="00A07D25">
      <w:pPr>
        <w:pStyle w:val="PR3"/>
      </w:pPr>
      <w:r w:rsidRPr="00A650B3">
        <w:t>L</w:t>
      </w:r>
      <w:r w:rsidR="7E2152A5" w:rsidRPr="00A650B3">
        <w:t>ock l</w:t>
      </w:r>
      <w:r w:rsidR="46643255" w:rsidRPr="00A650B3">
        <w:t>ocal relay override, see R40</w:t>
      </w:r>
      <w:r w:rsidR="1ABA47A7" w:rsidRPr="00A650B3">
        <w:t xml:space="preserve"> relays</w:t>
      </w:r>
      <w:r w:rsidR="46643255" w:rsidRPr="00A650B3">
        <w:t xml:space="preserve"> details.</w:t>
      </w:r>
    </w:p>
    <w:p w14:paraId="55A5F0BB" w14:textId="01F84F42" w:rsidR="003F035A" w:rsidRPr="00A650B3" w:rsidRDefault="441DD771" w:rsidP="00A07D25">
      <w:pPr>
        <w:pStyle w:val="PR2"/>
      </w:pPr>
      <w:r w:rsidRPr="00A650B3">
        <w:t xml:space="preserve">The relay panel shall support up to 3 pole relay </w:t>
      </w:r>
      <w:r w:rsidR="735587D7" w:rsidRPr="00A650B3">
        <w:t>configurations</w:t>
      </w:r>
      <w:r w:rsidRPr="00A650B3">
        <w:t>.</w:t>
      </w:r>
    </w:p>
    <w:p w14:paraId="10871EAC" w14:textId="1079445C" w:rsidR="003F035A" w:rsidRPr="00A650B3" w:rsidRDefault="441DD771" w:rsidP="00A07D25">
      <w:pPr>
        <w:pStyle w:val="PR2"/>
      </w:pPr>
      <w:r w:rsidRPr="00A650B3">
        <w:t xml:space="preserve">The </w:t>
      </w:r>
      <w:r w:rsidR="6675D80C" w:rsidRPr="00A650B3">
        <w:t>r</w:t>
      </w:r>
      <w:r w:rsidRPr="00A650B3">
        <w:t xml:space="preserve">elay Panel shall support </w:t>
      </w:r>
      <w:r w:rsidR="0D16D19E" w:rsidRPr="00A650B3">
        <w:t xml:space="preserve">local </w:t>
      </w:r>
      <w:r w:rsidRPr="00A650B3">
        <w:t>UL924 emergency</w:t>
      </w:r>
      <w:r w:rsidR="735587D7" w:rsidRPr="00A650B3">
        <w:t xml:space="preserve"> response. </w:t>
      </w:r>
    </w:p>
    <w:p w14:paraId="1CF8AD81" w14:textId="18C2E20F" w:rsidR="003F035A" w:rsidRPr="00A650B3" w:rsidRDefault="37AF983F" w:rsidP="00D74120">
      <w:pPr>
        <w:pStyle w:val="PR1"/>
      </w:pPr>
      <w:r w:rsidRPr="00A650B3">
        <w:t>System Integration Capabilities</w:t>
      </w:r>
    </w:p>
    <w:p w14:paraId="3C1881D3" w14:textId="3E22EE8B" w:rsidR="002D6D59" w:rsidRPr="00A650B3" w:rsidRDefault="2DAF7AB8" w:rsidP="00A07D25">
      <w:pPr>
        <w:pStyle w:val="PR2"/>
        <w:numPr>
          <w:ilvl w:val="0"/>
          <w:numId w:val="26"/>
        </w:numPr>
      </w:pPr>
      <w:r w:rsidRPr="00A650B3">
        <w:t xml:space="preserve">The system shall provide the necessary interfaces to integrate </w:t>
      </w:r>
      <w:r w:rsidR="37AF983F" w:rsidRPr="00A650B3">
        <w:t>with third-party</w:t>
      </w:r>
      <w:r w:rsidRPr="00A650B3">
        <w:t xml:space="preserve"> systems s</w:t>
      </w:r>
      <w:r w:rsidR="65A652C6" w:rsidRPr="00A650B3">
        <w:t>u</w:t>
      </w:r>
      <w:r w:rsidRPr="00A650B3">
        <w:t xml:space="preserve">ch as </w:t>
      </w:r>
      <w:r w:rsidR="37AF983F" w:rsidRPr="00A650B3">
        <w:t xml:space="preserve">building management systems (BMS) </w:t>
      </w:r>
      <w:r w:rsidRPr="00A650B3">
        <w:t>and smart building platform</w:t>
      </w:r>
      <w:r w:rsidR="65A652C6" w:rsidRPr="00A650B3">
        <w:t>s</w:t>
      </w:r>
      <w:r w:rsidR="21B175B8" w:rsidRPr="00A650B3">
        <w:t>.</w:t>
      </w:r>
    </w:p>
    <w:p w14:paraId="3E0D31F3" w14:textId="601D2FF8" w:rsidR="00B30B44" w:rsidRPr="00A650B3" w:rsidRDefault="005C3B9A" w:rsidP="00A07D25">
      <w:pPr>
        <w:pStyle w:val="PR2"/>
        <w:numPr>
          <w:ilvl w:val="0"/>
          <w:numId w:val="26"/>
        </w:numPr>
      </w:pPr>
      <w:r w:rsidRPr="00A650B3">
        <w:t>Holistic control and integration of the system</w:t>
      </w:r>
      <w:r w:rsidR="00922B36" w:rsidRPr="00A650B3">
        <w:t xml:space="preserve"> independent of technology.</w:t>
      </w:r>
    </w:p>
    <w:p w14:paraId="32713DE9" w14:textId="366DA000" w:rsidR="21B175B8" w:rsidRPr="00A650B3" w:rsidRDefault="21B175B8" w:rsidP="00A07D25">
      <w:pPr>
        <w:pStyle w:val="PR2"/>
      </w:pPr>
      <w:r w:rsidRPr="00A650B3">
        <w:t>The system shall offer the following interfaces:</w:t>
      </w:r>
    </w:p>
    <w:p w14:paraId="6EE2BBFD" w14:textId="4986BEDA" w:rsidR="37AF983F" w:rsidRPr="00A650B3" w:rsidRDefault="37AF983F" w:rsidP="00A07D25">
      <w:pPr>
        <w:pStyle w:val="PR3"/>
        <w:numPr>
          <w:ilvl w:val="4"/>
          <w:numId w:val="27"/>
        </w:numPr>
      </w:pPr>
      <w:r w:rsidRPr="00A650B3">
        <w:t>BACnet/IP protocol</w:t>
      </w:r>
      <w:r w:rsidR="57987686" w:rsidRPr="00A650B3">
        <w:t xml:space="preserve"> to integrate with the building automation system and other BACnet/IP supporting systems. </w:t>
      </w:r>
    </w:p>
    <w:p w14:paraId="751741C1" w14:textId="4E8BEDB1" w:rsidR="37AF983F" w:rsidRPr="00A650B3" w:rsidRDefault="37AF983F" w:rsidP="00A07D25">
      <w:pPr>
        <w:pStyle w:val="PR3"/>
      </w:pPr>
      <w:r w:rsidRPr="00A650B3">
        <w:t>RESTful API includ</w:t>
      </w:r>
      <w:r w:rsidR="6B7F9B58" w:rsidRPr="00A650B3">
        <w:t>es</w:t>
      </w:r>
      <w:r w:rsidRPr="00A650B3">
        <w:t xml:space="preserve"> the following system integration capabilities:</w:t>
      </w:r>
    </w:p>
    <w:p w14:paraId="0B6ECF5A" w14:textId="4D52348F" w:rsidR="007F0752" w:rsidRPr="00A650B3" w:rsidRDefault="37AF983F" w:rsidP="00A07D25">
      <w:pPr>
        <w:pStyle w:val="PR4"/>
      </w:pPr>
      <w:r w:rsidRPr="00A650B3">
        <w:t xml:space="preserve">"Write" messages </w:t>
      </w:r>
      <w:r w:rsidR="6B7F9B58" w:rsidRPr="00A650B3">
        <w:t>to control individual devices, including</w:t>
      </w:r>
      <w:r w:rsidRPr="00A650B3">
        <w:t xml:space="preserve"> relay and dimming output.</w:t>
      </w:r>
    </w:p>
    <w:p w14:paraId="53B1402E" w14:textId="4108FFAE" w:rsidR="003F035A" w:rsidRPr="00A650B3" w:rsidRDefault="37AF983F" w:rsidP="00A07D25">
      <w:pPr>
        <w:pStyle w:val="PR4"/>
      </w:pPr>
      <w:r w:rsidRPr="00A650B3">
        <w:t xml:space="preserve">"Write" messages </w:t>
      </w:r>
      <w:r w:rsidR="6B7F9B58" w:rsidRPr="00A650B3">
        <w:t>to control</w:t>
      </w:r>
      <w:r w:rsidRPr="00A650B3">
        <w:t xml:space="preserve"> groups of devices through a single command, including control of relay and dimming output of all devices.</w:t>
      </w:r>
    </w:p>
    <w:p w14:paraId="3138210B" w14:textId="067F0DD5" w:rsidR="003F035A" w:rsidRPr="00A650B3" w:rsidRDefault="37AF983F" w:rsidP="00A07D25">
      <w:pPr>
        <w:pStyle w:val="PR4"/>
      </w:pPr>
      <w:r w:rsidRPr="00A650B3">
        <w:t>"Read" messages for individual device status information.</w:t>
      </w:r>
      <w:r w:rsidR="6FA83090" w:rsidRPr="00A650B3">
        <w:t xml:space="preserve"> </w:t>
      </w:r>
      <w:r w:rsidR="6B7F9B58" w:rsidRPr="00A650B3">
        <w:t>The a</w:t>
      </w:r>
      <w:r w:rsidRPr="00A650B3">
        <w:t xml:space="preserve">vailable status will vary based on device type and capabilities, </w:t>
      </w:r>
      <w:r w:rsidR="6B7F9B58" w:rsidRPr="00A650B3">
        <w:t>including</w:t>
      </w:r>
      <w:r w:rsidRPr="00A650B3">
        <w:t xml:space="preserve"> relay state, dimming output, power measurement, occupancy sensor status, and photosensor light measurement.</w:t>
      </w:r>
    </w:p>
    <w:p w14:paraId="332017B0" w14:textId="5DFED9FF" w:rsidR="37AF983F" w:rsidRPr="00A650B3" w:rsidRDefault="37AF983F" w:rsidP="00A07D25">
      <w:pPr>
        <w:pStyle w:val="PR4"/>
      </w:pPr>
      <w:r w:rsidRPr="00A650B3">
        <w:t>"Read" messages for group status information for occupancy, relay state, and dimming output.</w:t>
      </w:r>
    </w:p>
    <w:p w14:paraId="3FF53BA9" w14:textId="1EA87EDA" w:rsidR="0F6F63A9" w:rsidRPr="00A650B3" w:rsidRDefault="0F6F63A9" w:rsidP="00A07D25">
      <w:pPr>
        <w:pStyle w:val="PR3"/>
      </w:pPr>
      <w:r w:rsidRPr="00A650B3">
        <w:t xml:space="preserve">OpenADR 2.0b to active demand response requests from utility companies' Demand Response Automation Servers (DRAS). </w:t>
      </w:r>
    </w:p>
    <w:p w14:paraId="12D7DF64" w14:textId="5401DA2C" w:rsidR="007A573E" w:rsidRPr="00A650B3" w:rsidRDefault="6EF7FBD2" w:rsidP="00D74120">
      <w:pPr>
        <w:pStyle w:val="PR1"/>
      </w:pPr>
      <w:r w:rsidRPr="00A650B3">
        <w:t>Supported Sequence of Operations</w:t>
      </w:r>
    </w:p>
    <w:p w14:paraId="0465B1D7" w14:textId="796457FC" w:rsidR="007A573E" w:rsidRPr="00A650B3" w:rsidRDefault="0A478B3F" w:rsidP="00A07D25">
      <w:pPr>
        <w:pStyle w:val="PR2"/>
        <w:numPr>
          <w:ilvl w:val="0"/>
          <w:numId w:val="111"/>
        </w:numPr>
      </w:pPr>
      <w:r w:rsidRPr="00A650B3">
        <w:t>Control Zones</w:t>
      </w:r>
    </w:p>
    <w:p w14:paraId="6EEC64C1" w14:textId="01222FAD" w:rsidR="007A573E" w:rsidRPr="00A650B3" w:rsidRDefault="0A478B3F" w:rsidP="00A07D25">
      <w:pPr>
        <w:pStyle w:val="PR3"/>
        <w:numPr>
          <w:ilvl w:val="4"/>
          <w:numId w:val="112"/>
        </w:numPr>
      </w:pPr>
      <w:r w:rsidRPr="00A650B3">
        <w:t xml:space="preserve">Standalone topology: </w:t>
      </w:r>
      <w:r w:rsidR="06BA84CB" w:rsidRPr="00A650B3">
        <w:t xml:space="preserve"> A group of</w:t>
      </w:r>
      <w:r w:rsidRPr="00A650B3">
        <w:t xml:space="preserve"> </w:t>
      </w:r>
      <w:r w:rsidR="6D4B1ED8" w:rsidRPr="00A650B3">
        <w:t xml:space="preserve">lighting </w:t>
      </w:r>
      <w:r w:rsidRPr="00A650B3">
        <w:t>control devices</w:t>
      </w:r>
      <w:r w:rsidR="4D05D34C" w:rsidRPr="00A650B3">
        <w:t xml:space="preserve"> (ceiling sensor, wallstations, </w:t>
      </w:r>
      <w:r w:rsidR="6D4B1ED8" w:rsidRPr="00A650B3">
        <w:t>Switchpacks</w:t>
      </w:r>
      <w:r w:rsidR="4030F368" w:rsidRPr="00A650B3">
        <w:t>)</w:t>
      </w:r>
      <w:r w:rsidRPr="00A650B3">
        <w:t xml:space="preserve"> installed in a</w:t>
      </w:r>
      <w:r w:rsidR="06BA84CB" w:rsidRPr="00A650B3">
        <w:t xml:space="preserve"> single </w:t>
      </w:r>
      <w:r w:rsidRPr="00A650B3">
        <w:t xml:space="preserve">area </w:t>
      </w:r>
      <w:r w:rsidR="06BA84CB" w:rsidRPr="00A650B3">
        <w:t xml:space="preserve">that </w:t>
      </w:r>
      <w:r w:rsidR="4030F368" w:rsidRPr="00A650B3">
        <w:t xml:space="preserve">communicate with each other and adjust the lights within the space based on </w:t>
      </w:r>
      <w:r w:rsidR="7670B280" w:rsidRPr="00A650B3">
        <w:t xml:space="preserve">the space’s occupancy status, daylight levels coming into the room as well as </w:t>
      </w:r>
      <w:r w:rsidR="4CEAEB34" w:rsidRPr="00A650B3">
        <w:t>occupants’</w:t>
      </w:r>
      <w:r w:rsidR="7670B280" w:rsidRPr="00A650B3">
        <w:t xml:space="preserve"> actions. </w:t>
      </w:r>
      <w:r w:rsidR="6D4B1ED8" w:rsidRPr="00A650B3">
        <w:t>The lights can be grouped together up to</w:t>
      </w:r>
      <w:r w:rsidRPr="00A650B3">
        <w:t xml:space="preserve"> 16 unique control zones to support different and reconfigurable sequences of operation within </w:t>
      </w:r>
      <w:r w:rsidR="5D2489B6" w:rsidRPr="00A650B3">
        <w:t xml:space="preserve">the </w:t>
      </w:r>
      <w:r w:rsidRPr="00A650B3">
        <w:t xml:space="preserve">area. </w:t>
      </w:r>
    </w:p>
    <w:p w14:paraId="7A250C08" w14:textId="34219506" w:rsidR="007A573E" w:rsidRPr="00A650B3" w:rsidRDefault="0A478B3F" w:rsidP="00A07D25">
      <w:pPr>
        <w:pStyle w:val="PR3"/>
      </w:pPr>
      <w:r w:rsidRPr="00A650B3">
        <w:t xml:space="preserve">Networked topology: </w:t>
      </w:r>
      <w:r w:rsidR="6D4B1ED8" w:rsidRPr="00A650B3">
        <w:t>A group of c</w:t>
      </w:r>
      <w:r w:rsidRPr="00A650B3">
        <w:t>onnected luminaires and lighting control devices</w:t>
      </w:r>
      <w:r w:rsidR="1336544D" w:rsidRPr="00A650B3">
        <w:t xml:space="preserve"> (ceiling sensors, wallstations, swithpacks)</w:t>
      </w:r>
      <w:r w:rsidR="6F08BAF5" w:rsidRPr="00A650B3">
        <w:t xml:space="preserve">, including </w:t>
      </w:r>
      <w:r w:rsidR="7F9B30A0" w:rsidRPr="00A650B3">
        <w:t>a hybrid topology,</w:t>
      </w:r>
      <w:r w:rsidRPr="00A650B3">
        <w:t xml:space="preserve"> installed in different areas </w:t>
      </w:r>
      <w:r w:rsidR="6D4B1ED8" w:rsidRPr="00A650B3">
        <w:t xml:space="preserve">that </w:t>
      </w:r>
      <w:r w:rsidR="1336544D" w:rsidRPr="00A650B3">
        <w:t xml:space="preserve">communicate to an </w:t>
      </w:r>
      <w:r w:rsidRPr="00A650B3">
        <w:t>area controller</w:t>
      </w:r>
      <w:r w:rsidR="53675947" w:rsidRPr="00A650B3">
        <w:t xml:space="preserve">. The devices communicate with each and adjust the lights within the space based on the space’s occupancy status, daylight levels coming into the rooms as well as </w:t>
      </w:r>
      <w:r w:rsidR="54704DF1" w:rsidRPr="00A650B3">
        <w:t>occupants’</w:t>
      </w:r>
      <w:r w:rsidR="53675947" w:rsidRPr="00A650B3">
        <w:t xml:space="preserve"> actions. The lights can be grouped together up to 30 </w:t>
      </w:r>
      <w:r w:rsidRPr="00A650B3">
        <w:t xml:space="preserve">control zones </w:t>
      </w:r>
      <w:r w:rsidR="53675947" w:rsidRPr="00A650B3">
        <w:t xml:space="preserve">per area and up to 49 areas </w:t>
      </w:r>
      <w:r w:rsidRPr="00A650B3">
        <w:t xml:space="preserve">to support different and reconfigurable sequences of operation within those areas. </w:t>
      </w:r>
    </w:p>
    <w:p w14:paraId="7D11EC0C" w14:textId="3424A5BC" w:rsidR="007A573E" w:rsidRPr="00A650B3" w:rsidRDefault="0A478B3F" w:rsidP="00A07D25">
      <w:pPr>
        <w:pStyle w:val="PR2"/>
      </w:pPr>
      <w:r w:rsidRPr="00A650B3">
        <w:t>Wallstation Capabilities</w:t>
      </w:r>
    </w:p>
    <w:p w14:paraId="6EE5DF84" w14:textId="6A7690D2" w:rsidR="007A573E" w:rsidRPr="00A650B3" w:rsidRDefault="0A478B3F" w:rsidP="00A07D25">
      <w:pPr>
        <w:pStyle w:val="PR3"/>
        <w:numPr>
          <w:ilvl w:val="4"/>
          <w:numId w:val="113"/>
        </w:numPr>
      </w:pPr>
      <w:r w:rsidRPr="00A650B3">
        <w:t>Wall stations support the following capabilities:</w:t>
      </w:r>
    </w:p>
    <w:p w14:paraId="05A6F576" w14:textId="780ACC0A" w:rsidR="007A573E" w:rsidRPr="00A650B3" w:rsidRDefault="0A478B3F" w:rsidP="00A07D25">
      <w:pPr>
        <w:pStyle w:val="PR4"/>
        <w:numPr>
          <w:ilvl w:val="7"/>
          <w:numId w:val="114"/>
        </w:numPr>
      </w:pPr>
      <w:r w:rsidRPr="00A650B3">
        <w:t xml:space="preserve">On/Off </w:t>
      </w:r>
      <w:r w:rsidR="686B0ED1" w:rsidRPr="00A650B3">
        <w:t xml:space="preserve">control of </w:t>
      </w:r>
      <w:r w:rsidRPr="00A650B3">
        <w:t>one or many zones.</w:t>
      </w:r>
    </w:p>
    <w:p w14:paraId="419695D8" w14:textId="7842CD37" w:rsidR="007A573E" w:rsidRPr="00A650B3" w:rsidRDefault="0A478B3F" w:rsidP="00A07D25">
      <w:pPr>
        <w:pStyle w:val="PR4"/>
      </w:pPr>
      <w:r w:rsidRPr="00A650B3">
        <w:t xml:space="preserve">Continuous dimming control of </w:t>
      </w:r>
      <w:r w:rsidR="5D2489B6" w:rsidRPr="00A650B3">
        <w:t xml:space="preserve">the </w:t>
      </w:r>
      <w:r w:rsidRPr="00A650B3">
        <w:t>light level of one or many zones.</w:t>
      </w:r>
    </w:p>
    <w:p w14:paraId="00A46F70" w14:textId="226F10C9" w:rsidR="007A573E" w:rsidRPr="00A650B3" w:rsidRDefault="0A478B3F" w:rsidP="00A07D25">
      <w:pPr>
        <w:pStyle w:val="PR4"/>
      </w:pPr>
      <w:r w:rsidRPr="00A650B3">
        <w:lastRenderedPageBreak/>
        <w:t xml:space="preserve">Multi-Way Control: Multiple wallstations capable of controlling the same zones to support "multi-way" switching and dimming </w:t>
      </w:r>
      <w:r w:rsidR="54704DF1" w:rsidRPr="00A650B3">
        <w:t>control</w:t>
      </w:r>
    </w:p>
    <w:p w14:paraId="48997530" w14:textId="6F32878D" w:rsidR="007A573E" w:rsidRPr="00A650B3" w:rsidRDefault="0A478B3F" w:rsidP="00A07D25">
      <w:pPr>
        <w:pStyle w:val="PR4"/>
      </w:pPr>
      <w:r w:rsidRPr="00A650B3">
        <w:t>Minimum actions supported: Specific light level, specific scene, raise, lower, toggle (available in networked topology only)</w:t>
      </w:r>
    </w:p>
    <w:p w14:paraId="2F62654E" w14:textId="17D52FA0" w:rsidR="0A478B3F" w:rsidRPr="00A650B3" w:rsidRDefault="0A478B3F" w:rsidP="00A07D25">
      <w:pPr>
        <w:pStyle w:val="PR4"/>
      </w:pPr>
      <w:r w:rsidRPr="00A650B3">
        <w:t>Mechoshades</w:t>
      </w:r>
      <w:r w:rsidR="4CEAEB34" w:rsidRPr="00A650B3">
        <w:t>®</w:t>
      </w:r>
      <w:r w:rsidRPr="00A650B3">
        <w:t xml:space="preserve"> integration: In a networked topology with a supervisory controller, a wallstation can control a shade controlled by a </w:t>
      </w:r>
      <w:r w:rsidR="4CEAEB34" w:rsidRPr="00A650B3">
        <w:t>M</w:t>
      </w:r>
      <w:r w:rsidRPr="00A650B3">
        <w:t>echoshade</w:t>
      </w:r>
      <w:r w:rsidR="4CEAEB34" w:rsidRPr="00A650B3">
        <w:t>s®</w:t>
      </w:r>
      <w:r w:rsidRPr="00A650B3">
        <w:t xml:space="preserve"> control system.</w:t>
      </w:r>
    </w:p>
    <w:p w14:paraId="31FA3F51" w14:textId="775B3400" w:rsidR="75A85865" w:rsidRPr="00A650B3" w:rsidRDefault="75A85865" w:rsidP="00A07D25">
      <w:pPr>
        <w:pStyle w:val="PR2"/>
      </w:pPr>
      <w:r w:rsidRPr="00A650B3">
        <w:t xml:space="preserve">Occupancy Sensing Capabilities  </w:t>
      </w:r>
    </w:p>
    <w:p w14:paraId="34A79B52" w14:textId="3196B58E" w:rsidR="007A573E" w:rsidRPr="00A650B3" w:rsidRDefault="0A478B3F" w:rsidP="00A07D25">
      <w:pPr>
        <w:pStyle w:val="PR3"/>
        <w:numPr>
          <w:ilvl w:val="4"/>
          <w:numId w:val="115"/>
        </w:numPr>
      </w:pPr>
      <w:r w:rsidRPr="00A650B3">
        <w:t xml:space="preserve">Occupancy sensors configurable to control one or multiple </w:t>
      </w:r>
      <w:r w:rsidR="54704DF1" w:rsidRPr="00A650B3">
        <w:t>zones.</w:t>
      </w:r>
    </w:p>
    <w:p w14:paraId="51996980" w14:textId="2A88C3F9" w:rsidR="007A573E" w:rsidRPr="00A650B3" w:rsidRDefault="0A478B3F" w:rsidP="00A07D25">
      <w:pPr>
        <w:pStyle w:val="PR3"/>
      </w:pPr>
      <w:r w:rsidRPr="00A650B3">
        <w:t xml:space="preserve">Multiple occupancy sensors </w:t>
      </w:r>
      <w:r w:rsidR="54704DF1" w:rsidRPr="00A650B3">
        <w:t>controlling</w:t>
      </w:r>
      <w:r w:rsidRPr="00A650B3">
        <w:t xml:space="preserve"> one or multiple zones.</w:t>
      </w:r>
    </w:p>
    <w:p w14:paraId="5A231A27" w14:textId="0DF40E77" w:rsidR="007A573E" w:rsidRPr="00A650B3" w:rsidRDefault="0A478B3F" w:rsidP="00A07D25">
      <w:pPr>
        <w:pStyle w:val="PR3"/>
      </w:pPr>
      <w:r w:rsidRPr="00A650B3">
        <w:t>Occupancy sensing sequence of operation modes:</w:t>
      </w:r>
    </w:p>
    <w:p w14:paraId="2962A027" w14:textId="48E0BC43" w:rsidR="007A573E" w:rsidRPr="00A650B3" w:rsidRDefault="0A478B3F" w:rsidP="00A07D25">
      <w:pPr>
        <w:pStyle w:val="PR4"/>
        <w:numPr>
          <w:ilvl w:val="7"/>
          <w:numId w:val="116"/>
        </w:numPr>
      </w:pPr>
      <w:r w:rsidRPr="00A650B3">
        <w:t>On/Off Occupancy Sensing.</w:t>
      </w:r>
    </w:p>
    <w:p w14:paraId="585AA7D2" w14:textId="38BD372E" w:rsidR="007A573E" w:rsidRPr="00A650B3" w:rsidRDefault="0A478B3F" w:rsidP="00A07D25">
      <w:pPr>
        <w:pStyle w:val="PR4"/>
      </w:pPr>
      <w:r w:rsidRPr="00A650B3">
        <w:t>Partial-On Occupancy Sensing.</w:t>
      </w:r>
      <w:r w:rsidR="0027053E" w:rsidRPr="00A650B3">
        <w:t>(including Associated occupancy sets(</w:t>
      </w:r>
    </w:p>
    <w:p w14:paraId="13318536" w14:textId="776B5080" w:rsidR="007A573E" w:rsidRPr="00A650B3" w:rsidRDefault="0A478B3F" w:rsidP="00A07D25">
      <w:pPr>
        <w:pStyle w:val="PR4"/>
      </w:pPr>
      <w:r w:rsidRPr="00A650B3">
        <w:t>Partial-Off Occupancy Sensing.</w:t>
      </w:r>
    </w:p>
    <w:p w14:paraId="2E04FD2D" w14:textId="0CF44857" w:rsidR="007A573E" w:rsidRPr="00A650B3" w:rsidRDefault="0A478B3F" w:rsidP="00A07D25">
      <w:pPr>
        <w:pStyle w:val="PR4"/>
      </w:pPr>
      <w:r w:rsidRPr="00A650B3">
        <w:t>Vacancy Sensing (Manual-On / Automatic-Off).</w:t>
      </w:r>
    </w:p>
    <w:p w14:paraId="5E6CF520" w14:textId="2FF7E550" w:rsidR="007A573E" w:rsidRPr="00A650B3" w:rsidRDefault="0A478B3F" w:rsidP="00A07D25">
      <w:pPr>
        <w:pStyle w:val="PR3"/>
      </w:pPr>
      <w:r w:rsidRPr="00A650B3">
        <w:t>On/Off, Partial-On, and Partial-Off Occupancy Sensing Modes Sequence of Operation:</w:t>
      </w:r>
    </w:p>
    <w:p w14:paraId="78A2DD79" w14:textId="1D2A97F0" w:rsidR="007A573E" w:rsidRPr="00A650B3" w:rsidRDefault="5D2489B6" w:rsidP="00A07D25">
      <w:pPr>
        <w:pStyle w:val="PR4"/>
        <w:numPr>
          <w:ilvl w:val="7"/>
          <w:numId w:val="117"/>
        </w:numPr>
      </w:pPr>
      <w:r w:rsidRPr="00A650B3">
        <w:t>When occupancy is detected, occupancy automatically turns lights on to a designated level or scene (0 to 100%)</w:t>
      </w:r>
      <w:r w:rsidR="2F6AC464" w:rsidRPr="00A650B3">
        <w:t>.</w:t>
      </w:r>
    </w:p>
    <w:p w14:paraId="7439726F" w14:textId="435B6D2F" w:rsidR="007B29A9" w:rsidRPr="00A650B3" w:rsidRDefault="007B29A9" w:rsidP="00A07D25">
      <w:pPr>
        <w:pStyle w:val="PR4"/>
      </w:pPr>
      <w:r w:rsidRPr="00A650B3">
        <w:t>When occupancy is detected in an associated occupancy set</w:t>
      </w:r>
      <w:r w:rsidR="009968BA" w:rsidRPr="00A650B3">
        <w:t xml:space="preserve">, that associated occupancy </w:t>
      </w:r>
      <w:r w:rsidR="00812D31" w:rsidRPr="00A650B3">
        <w:t>automatically turns lights on to a designated level or scene (0 to 100%)</w:t>
      </w:r>
    </w:p>
    <w:p w14:paraId="7D235B8B" w14:textId="4597E318" w:rsidR="007A573E" w:rsidRPr="00A650B3" w:rsidRDefault="0A478B3F" w:rsidP="00A07D25">
      <w:pPr>
        <w:pStyle w:val="PR4"/>
      </w:pPr>
      <w:r w:rsidRPr="00A650B3">
        <w:t xml:space="preserve">Occupancy sensors automatically turn lights off or to a dimmed state (Partial-Off) when </w:t>
      </w:r>
      <w:r w:rsidR="5D2489B6" w:rsidRPr="00A650B3">
        <w:t xml:space="preserve">a </w:t>
      </w:r>
      <w:r w:rsidRPr="00A650B3">
        <w:t>vacancy occurs or if sufficient daylight is detected.</w:t>
      </w:r>
    </w:p>
    <w:p w14:paraId="61847B11" w14:textId="21CBE48C" w:rsidR="007A573E" w:rsidRPr="00A650B3" w:rsidRDefault="5D2489B6" w:rsidP="00A07D25">
      <w:pPr>
        <w:pStyle w:val="PR4"/>
      </w:pPr>
      <w:r w:rsidRPr="00A650B3">
        <w:t>A s</w:t>
      </w:r>
      <w:r w:rsidR="0A478B3F" w:rsidRPr="00A650B3">
        <w:t>ystem capable of combining Partial-Off and Full-Off operation</w:t>
      </w:r>
      <w:r w:rsidRPr="00A650B3">
        <w:t>s</w:t>
      </w:r>
      <w:r w:rsidR="0A478B3F" w:rsidRPr="00A650B3">
        <w:t xml:space="preserve"> by dimming lights to a designated level when vacant and turning the lights off </w:t>
      </w:r>
      <w:r w:rsidR="597369BC" w:rsidRPr="00A650B3">
        <w:t>entir</w:t>
      </w:r>
      <w:r w:rsidR="0A478B3F" w:rsidRPr="00A650B3">
        <w:t>ely after an additional time delay.</w:t>
      </w:r>
    </w:p>
    <w:p w14:paraId="1581D74D" w14:textId="74EC41FC" w:rsidR="007A573E" w:rsidRPr="00A650B3" w:rsidRDefault="597369BC" w:rsidP="00A07D25">
      <w:pPr>
        <w:pStyle w:val="PR4"/>
      </w:pPr>
      <w:r w:rsidRPr="00A650B3">
        <w:t>If enabled in the occupancy sensing control zone, photosensor readings</w:t>
      </w:r>
      <w:r w:rsidR="0A478B3F" w:rsidRPr="00A650B3">
        <w:t xml:space="preserve"> automatically adjust light levels during occupied or unoccupied conditions as necessary.</w:t>
      </w:r>
    </w:p>
    <w:p w14:paraId="2E6C5509" w14:textId="1E060C40" w:rsidR="007A573E" w:rsidRPr="00A650B3" w:rsidRDefault="0A478B3F" w:rsidP="00A07D25">
      <w:pPr>
        <w:pStyle w:val="PR4"/>
      </w:pPr>
      <w:r w:rsidRPr="00A650B3">
        <w:t>Wall station activation changes the dimming level or turn</w:t>
      </w:r>
      <w:r w:rsidR="597369BC" w:rsidRPr="00A650B3">
        <w:t>s the lights off as the occupant selects</w:t>
      </w:r>
      <w:r w:rsidRPr="00A650B3">
        <w:t xml:space="preserve">. Lights optionally remain in this manually specified light level until the zone becomes vacant. Upon vacancy, </w:t>
      </w:r>
      <w:r w:rsidR="597369BC" w:rsidRPr="00A650B3">
        <w:t xml:space="preserve">the </w:t>
      </w:r>
      <w:r w:rsidRPr="00A650B3">
        <w:t>normal sequence of operation resumes.</w:t>
      </w:r>
    </w:p>
    <w:p w14:paraId="15E05C97" w14:textId="7ED3D1FD" w:rsidR="007A573E" w:rsidRPr="00A650B3" w:rsidRDefault="0A478B3F" w:rsidP="00A07D25">
      <w:pPr>
        <w:pStyle w:val="PR3"/>
      </w:pPr>
      <w:r w:rsidRPr="00A650B3">
        <w:t>Vacancy Sensing or Manual-On/Automatic-Off Mode Sequence of Operation:</w:t>
      </w:r>
    </w:p>
    <w:p w14:paraId="290DED69" w14:textId="40E7E428" w:rsidR="007A573E" w:rsidRPr="00A650B3" w:rsidRDefault="0A478B3F" w:rsidP="00A07D25">
      <w:pPr>
        <w:pStyle w:val="PR4"/>
        <w:numPr>
          <w:ilvl w:val="7"/>
          <w:numId w:val="118"/>
        </w:numPr>
      </w:pPr>
      <w:r w:rsidRPr="00A650B3">
        <w:t xml:space="preserve">Activation of a wall station is required </w:t>
      </w:r>
      <w:r w:rsidR="597369BC" w:rsidRPr="00A650B3">
        <w:t xml:space="preserve">to </w:t>
      </w:r>
      <w:r w:rsidRPr="00A650B3">
        <w:t xml:space="preserve">turn lights on. </w:t>
      </w:r>
      <w:r w:rsidR="597369BC" w:rsidRPr="00A650B3">
        <w:t>A s</w:t>
      </w:r>
      <w:r w:rsidRPr="00A650B3">
        <w:t xml:space="preserve">ystem capable of programming the </w:t>
      </w:r>
      <w:r w:rsidR="17A5D1B5" w:rsidRPr="00A650B3">
        <w:t>area</w:t>
      </w:r>
      <w:r w:rsidRPr="00A650B3">
        <w:t xml:space="preserve"> to turn on to a designated light level. Initially occupying the space without using a wall station must not result in lights turning on.</w:t>
      </w:r>
    </w:p>
    <w:p w14:paraId="4339B962" w14:textId="1D00D56F" w:rsidR="007A573E" w:rsidRPr="00A650B3" w:rsidRDefault="0A478B3F" w:rsidP="00A07D25">
      <w:pPr>
        <w:pStyle w:val="PR4"/>
      </w:pPr>
      <w:r w:rsidRPr="00A650B3">
        <w:t xml:space="preserve">Occupancy sensors automatically turn lights off or to a dimmed state (Partial-Off) when </w:t>
      </w:r>
      <w:r w:rsidR="597369BC" w:rsidRPr="00A650B3">
        <w:t xml:space="preserve">a </w:t>
      </w:r>
      <w:r w:rsidRPr="00A650B3">
        <w:t>vacancy occurs or if sufficient daylight is detected</w:t>
      </w:r>
      <w:r w:rsidR="333A218A" w:rsidRPr="00A650B3">
        <w:t>. User</w:t>
      </w:r>
      <w:r w:rsidR="597369BC" w:rsidRPr="00A650B3">
        <w:t>s</w:t>
      </w:r>
      <w:r w:rsidR="333A218A" w:rsidRPr="00A650B3">
        <w:t xml:space="preserve"> can change the default </w:t>
      </w:r>
      <w:r w:rsidRPr="00A650B3">
        <w:t xml:space="preserve">unoccupied </w:t>
      </w:r>
      <w:r w:rsidR="333A218A" w:rsidRPr="00A650B3">
        <w:t>light</w:t>
      </w:r>
      <w:r w:rsidRPr="00A650B3">
        <w:t xml:space="preserve"> level </w:t>
      </w:r>
      <w:r w:rsidR="333A218A" w:rsidRPr="00A650B3">
        <w:t xml:space="preserve">(0%) to another light level. </w:t>
      </w:r>
    </w:p>
    <w:p w14:paraId="580DCBB6" w14:textId="568198F6" w:rsidR="007A573E" w:rsidRPr="00A650B3" w:rsidRDefault="0A478B3F" w:rsidP="00A07D25">
      <w:pPr>
        <w:pStyle w:val="PR4"/>
      </w:pPr>
      <w:r w:rsidRPr="00A650B3">
        <w:t xml:space="preserve">Photosensor readings, if enabled in the Occupancy Sensing control </w:t>
      </w:r>
      <w:r w:rsidR="55A54038" w:rsidRPr="00A650B3">
        <w:t>set</w:t>
      </w:r>
      <w:r w:rsidRPr="00A650B3">
        <w:t xml:space="preserve">, </w:t>
      </w:r>
      <w:r w:rsidR="597369BC" w:rsidRPr="00A650B3">
        <w:t>can automatically adjust</w:t>
      </w:r>
      <w:r w:rsidRPr="00A650B3">
        <w:t xml:space="preserve"> the light level during occupied or unoccupied conditions as necessary.</w:t>
      </w:r>
    </w:p>
    <w:p w14:paraId="2829C026" w14:textId="597D5200" w:rsidR="007A573E" w:rsidRPr="00A650B3" w:rsidRDefault="0A478B3F" w:rsidP="00A07D25">
      <w:pPr>
        <w:pStyle w:val="PR4"/>
      </w:pPr>
      <w:r w:rsidRPr="00A650B3">
        <w:t>Wall station interaction changes the dimming level or turn</w:t>
      </w:r>
      <w:r w:rsidR="597369BC" w:rsidRPr="00A650B3">
        <w:t>s</w:t>
      </w:r>
      <w:r w:rsidRPr="00A650B3">
        <w:t xml:space="preserve"> lights off as </w:t>
      </w:r>
      <w:r w:rsidR="597369BC" w:rsidRPr="00A650B3">
        <w:t>the occupant selects</w:t>
      </w:r>
      <w:r w:rsidRPr="00A650B3">
        <w:t xml:space="preserve">. Lights remain at </w:t>
      </w:r>
      <w:r w:rsidR="6B0430B7" w:rsidRPr="00A650B3">
        <w:t xml:space="preserve">the </w:t>
      </w:r>
      <w:r w:rsidRPr="00A650B3">
        <w:t xml:space="preserve">manually specified light level until </w:t>
      </w:r>
      <w:r w:rsidR="6B0430B7" w:rsidRPr="00A650B3">
        <w:t xml:space="preserve">the </w:t>
      </w:r>
      <w:r w:rsidRPr="00A650B3">
        <w:t xml:space="preserve">zone becomes vacant; </w:t>
      </w:r>
      <w:r w:rsidR="6B0430B7" w:rsidRPr="00A650B3">
        <w:t xml:space="preserve">the </w:t>
      </w:r>
      <w:r w:rsidRPr="00A650B3">
        <w:t>normal sequence of operation resumes upon vacancy.</w:t>
      </w:r>
    </w:p>
    <w:p w14:paraId="791029C8" w14:textId="02EC447A" w:rsidR="007A573E" w:rsidRPr="00A650B3" w:rsidRDefault="0A478B3F" w:rsidP="00A07D25">
      <w:pPr>
        <w:pStyle w:val="PR3"/>
      </w:pPr>
      <w:r w:rsidRPr="00A650B3">
        <w:t>Occupancy time delays before dimming or shutting off lights separately programmable for all control zones from 15 seconds to 2 hours.</w:t>
      </w:r>
    </w:p>
    <w:p w14:paraId="1F0FB8EA" w14:textId="6ECEE7AC" w:rsidR="007A573E" w:rsidRPr="00A650B3" w:rsidRDefault="247DD6D1" w:rsidP="00A07D25">
      <w:pPr>
        <w:pStyle w:val="PR3"/>
      </w:pPr>
      <w:r w:rsidRPr="00A650B3">
        <w:t>Energy mode</w:t>
      </w:r>
      <w:r w:rsidR="4DAEB288" w:rsidRPr="00A650B3">
        <w:t xml:space="preserve"> sequence of operation:</w:t>
      </w:r>
    </w:p>
    <w:p w14:paraId="0621EA53" w14:textId="7B612388" w:rsidR="007A573E" w:rsidRPr="00A650B3" w:rsidRDefault="247DD6D1" w:rsidP="00A07D25">
      <w:pPr>
        <w:pStyle w:val="PR4"/>
        <w:numPr>
          <w:ilvl w:val="7"/>
          <w:numId w:val="119"/>
        </w:numPr>
      </w:pPr>
      <w:r w:rsidRPr="00A650B3">
        <w:t xml:space="preserve">The system shall be capable of dimming the lights when vacant and then turning the lights off </w:t>
      </w:r>
      <w:r w:rsidR="6B0430B7" w:rsidRPr="00A650B3">
        <w:t>entir</w:t>
      </w:r>
      <w:r w:rsidRPr="00A650B3">
        <w:t xml:space="preserve">ely after an additional </w:t>
      </w:r>
      <w:r w:rsidR="6B0430B7" w:rsidRPr="00A650B3">
        <w:t xml:space="preserve">time </w:t>
      </w:r>
      <w:r w:rsidRPr="00A650B3">
        <w:t>delay.</w:t>
      </w:r>
    </w:p>
    <w:p w14:paraId="6730BF04" w14:textId="6FDD2B7D" w:rsidR="007A573E" w:rsidRPr="00A650B3" w:rsidRDefault="0A478B3F" w:rsidP="00A07D25">
      <w:pPr>
        <w:pStyle w:val="PR4"/>
      </w:pPr>
      <w:r w:rsidRPr="00A650B3">
        <w:lastRenderedPageBreak/>
        <w:t>Associated occupancy sets: Networked control devices ca</w:t>
      </w:r>
      <w:r w:rsidR="6B0430B7" w:rsidRPr="00A650B3">
        <w:t>n track</w:t>
      </w:r>
      <w:r w:rsidRPr="00A650B3">
        <w:t xml:space="preserve"> occupancy broadcasts from adjacent zones. When this feature is enabled, luminaire output for a vacant zone will reduce to a configurable dimmed state if one or more adjacent zones are occupied. Luminaires will turn off when both primary and adjacent zones are vacant.</w:t>
      </w:r>
    </w:p>
    <w:p w14:paraId="7F2A03A7" w14:textId="6CC35740" w:rsidR="007A573E" w:rsidRPr="00A650B3" w:rsidRDefault="662FDF13" w:rsidP="00A07D25">
      <w:pPr>
        <w:pStyle w:val="PR2"/>
      </w:pPr>
      <w:r w:rsidRPr="00A650B3">
        <w:t xml:space="preserve">Daylighting Sensing Capabilities  </w:t>
      </w:r>
    </w:p>
    <w:p w14:paraId="34BA17F6" w14:textId="3E8CDEF2" w:rsidR="007A573E" w:rsidRPr="00A650B3" w:rsidRDefault="0A478B3F" w:rsidP="00A07D25">
      <w:pPr>
        <w:pStyle w:val="PR3"/>
        <w:numPr>
          <w:ilvl w:val="4"/>
          <w:numId w:val="120"/>
        </w:numPr>
      </w:pPr>
      <w:r w:rsidRPr="00A650B3">
        <w:t>Photosensor devices configurable to control a local zone.</w:t>
      </w:r>
    </w:p>
    <w:p w14:paraId="79E68948" w14:textId="72FC7219" w:rsidR="007A573E" w:rsidRPr="00A650B3" w:rsidRDefault="0A478B3F" w:rsidP="00A07D25">
      <w:pPr>
        <w:pStyle w:val="PR3"/>
      </w:pPr>
      <w:r w:rsidRPr="00A650B3">
        <w:t xml:space="preserve">Photosensor-Based Control: </w:t>
      </w:r>
      <w:r w:rsidR="0991B30C" w:rsidRPr="00A650B3">
        <w:t xml:space="preserve">The photosensor will </w:t>
      </w:r>
      <w:r w:rsidRPr="00A650B3">
        <w:t xml:space="preserve">automatically adjusts dimming output in response to </w:t>
      </w:r>
      <w:r w:rsidR="1949DAA7" w:rsidRPr="00A650B3">
        <w:t>photometric</w:t>
      </w:r>
      <w:r w:rsidRPr="00A650B3">
        <w:t xml:space="preserve"> readings, to maintain a minimum light level consisting of both electric light and daylight sources. Photosensor response</w:t>
      </w:r>
      <w:r w:rsidR="1949DAA7" w:rsidRPr="00A650B3">
        <w:t xml:space="preserve"> can be adjusted </w:t>
      </w:r>
      <w:r w:rsidR="194CCE82" w:rsidRPr="00A650B3">
        <w:t>using the programming application</w:t>
      </w:r>
      <w:r w:rsidRPr="00A650B3">
        <w:t>.</w:t>
      </w:r>
    </w:p>
    <w:p w14:paraId="63469CCA" w14:textId="37C5C678" w:rsidR="0040402C" w:rsidRPr="00A650B3" w:rsidRDefault="56A39523" w:rsidP="00A07D25">
      <w:pPr>
        <w:pStyle w:val="PR2"/>
      </w:pPr>
      <w:r w:rsidRPr="00A650B3">
        <w:t xml:space="preserve">Time-based Events Capabilities in networked operation  </w:t>
      </w:r>
    </w:p>
    <w:p w14:paraId="1E2BA877" w14:textId="1AC5A1E9" w:rsidR="0040402C" w:rsidRPr="00A650B3" w:rsidRDefault="194CCE82" w:rsidP="00A07D25">
      <w:pPr>
        <w:pStyle w:val="PR3"/>
        <w:numPr>
          <w:ilvl w:val="4"/>
          <w:numId w:val="121"/>
        </w:numPr>
      </w:pPr>
      <w:r w:rsidRPr="00A650B3">
        <w:t xml:space="preserve">The system shall be able </w:t>
      </w:r>
      <w:r w:rsidR="1F32931B" w:rsidRPr="00A650B3">
        <w:t xml:space="preserve">to trigger actions at user-defined time. </w:t>
      </w:r>
    </w:p>
    <w:p w14:paraId="609FD572" w14:textId="707B4E3B" w:rsidR="0040402C" w:rsidRPr="00A650B3" w:rsidRDefault="7F6C7378" w:rsidP="00A07D25">
      <w:pPr>
        <w:pStyle w:val="PR3"/>
      </w:pPr>
      <w:r w:rsidRPr="00A650B3">
        <w:t xml:space="preserve">The following </w:t>
      </w:r>
      <w:r w:rsidR="6364C467" w:rsidRPr="00A650B3">
        <w:t xml:space="preserve">actions can be defined with a </w:t>
      </w:r>
      <w:r w:rsidR="4CEAEB34" w:rsidRPr="00A650B3">
        <w:t>time-based event</w:t>
      </w:r>
      <w:r w:rsidR="6364C467" w:rsidRPr="00A650B3">
        <w:t>:</w:t>
      </w:r>
    </w:p>
    <w:p w14:paraId="681FAB63" w14:textId="2F6B798D" w:rsidR="00AE03AE" w:rsidRPr="00A650B3" w:rsidRDefault="356FBCB5" w:rsidP="00A07D25">
      <w:pPr>
        <w:pStyle w:val="PR4"/>
        <w:numPr>
          <w:ilvl w:val="7"/>
          <w:numId w:val="28"/>
        </w:numPr>
      </w:pPr>
      <w:r w:rsidRPr="00A650B3">
        <w:t>Enable/Disable Wallstation</w:t>
      </w:r>
      <w:r w:rsidR="202BFB39" w:rsidRPr="00A650B3">
        <w:t>s</w:t>
      </w:r>
    </w:p>
    <w:p w14:paraId="21FEDB3E" w14:textId="4922E62C" w:rsidR="00AE03AE" w:rsidRPr="00A650B3" w:rsidRDefault="356FBCB5" w:rsidP="00A07D25">
      <w:pPr>
        <w:pStyle w:val="PR4"/>
      </w:pPr>
      <w:r w:rsidRPr="00A650B3">
        <w:t>Select Occupancy Action</w:t>
      </w:r>
      <w:r w:rsidR="202BFB39" w:rsidRPr="00A650B3">
        <w:t>s</w:t>
      </w:r>
    </w:p>
    <w:p w14:paraId="492DB10A" w14:textId="7DF0016F" w:rsidR="00AE03AE" w:rsidRPr="00A650B3" w:rsidRDefault="356FBCB5" w:rsidP="00A07D25">
      <w:pPr>
        <w:pStyle w:val="PR4"/>
      </w:pPr>
      <w:r w:rsidRPr="00A650B3">
        <w:t>Select Scene</w:t>
      </w:r>
      <w:r w:rsidR="202BFB39" w:rsidRPr="00A650B3">
        <w:t xml:space="preserve"> for one or multiple areas</w:t>
      </w:r>
      <w:r w:rsidR="64C9D314" w:rsidRPr="00A650B3">
        <w:t>/</w:t>
      </w:r>
      <w:r w:rsidR="4CEAEB34" w:rsidRPr="00A650B3">
        <w:t>zones.</w:t>
      </w:r>
    </w:p>
    <w:p w14:paraId="78EDAC77" w14:textId="2F9211AA" w:rsidR="00AE03AE" w:rsidRPr="00A650B3" w:rsidRDefault="356FBCB5" w:rsidP="00A07D25">
      <w:pPr>
        <w:pStyle w:val="PR4"/>
      </w:pPr>
      <w:r w:rsidRPr="00A650B3">
        <w:t>Set White Tuning Level</w:t>
      </w:r>
      <w:r w:rsidR="202BFB39" w:rsidRPr="00A650B3">
        <w:t xml:space="preserve"> for one or multiple areas/</w:t>
      </w:r>
      <w:r w:rsidR="4CEAEB34" w:rsidRPr="00A650B3">
        <w:t>zones.</w:t>
      </w:r>
    </w:p>
    <w:p w14:paraId="50FE3748" w14:textId="3400EAA5" w:rsidR="00AE03AE" w:rsidRPr="00A650B3" w:rsidRDefault="356FBCB5" w:rsidP="00A07D25">
      <w:pPr>
        <w:pStyle w:val="PR4"/>
      </w:pPr>
      <w:r w:rsidRPr="00A650B3">
        <w:t>Set Zone Level</w:t>
      </w:r>
      <w:r w:rsidR="64C9D314" w:rsidRPr="00A650B3">
        <w:t xml:space="preserve"> for one or multiple zones. </w:t>
      </w:r>
    </w:p>
    <w:p w14:paraId="22B8F388" w14:textId="7D400F6D" w:rsidR="00AE03AE" w:rsidRPr="00A650B3" w:rsidRDefault="356FBCB5" w:rsidP="00A07D25">
      <w:pPr>
        <w:pStyle w:val="PR4"/>
      </w:pPr>
      <w:r w:rsidRPr="00A650B3">
        <w:t>Enable/Disable Occupancy Detection</w:t>
      </w:r>
    </w:p>
    <w:p w14:paraId="14A839C2" w14:textId="0E469A85" w:rsidR="001377D8" w:rsidRPr="00A650B3" w:rsidRDefault="12F2CF98" w:rsidP="00A07D25">
      <w:pPr>
        <w:pStyle w:val="PR4"/>
      </w:pPr>
      <w:r w:rsidRPr="00A650B3">
        <w:t>Enable/Disable Manual Timer</w:t>
      </w:r>
    </w:p>
    <w:p w14:paraId="2CB8250A" w14:textId="6308FF77" w:rsidR="001377D8" w:rsidRPr="00A650B3" w:rsidRDefault="22B77A1C" w:rsidP="00A07D25">
      <w:pPr>
        <w:pStyle w:val="PR3"/>
      </w:pPr>
      <w:r w:rsidRPr="00A650B3">
        <w:t xml:space="preserve">The system shall allow user to define recurring actions. The user can define daily, weekly, yearly and a specific date. The system shall support definition of start date, end date, end after "n" recurrences, or never ending.    </w:t>
      </w:r>
    </w:p>
    <w:p w14:paraId="1459C067" w14:textId="2270AA7A" w:rsidR="001377D8" w:rsidRPr="00A650B3" w:rsidRDefault="7F1D1A26" w:rsidP="00A07D25">
      <w:pPr>
        <w:pStyle w:val="PR3"/>
      </w:pPr>
      <w:r w:rsidRPr="00A650B3">
        <w:t xml:space="preserve">The system shall be able to allow users to schedule events based on </w:t>
      </w:r>
      <w:r w:rsidR="022F866A" w:rsidRPr="00A650B3">
        <w:t xml:space="preserve">sunrise and sunset. The </w:t>
      </w:r>
      <w:r w:rsidR="0A478B3F" w:rsidRPr="00A650B3">
        <w:t>Sunrise/sunset times automatically derived from location</w:t>
      </w:r>
      <w:r w:rsidR="022F866A" w:rsidRPr="00A650B3">
        <w:t xml:space="preserve"> of the building</w:t>
      </w:r>
      <w:r w:rsidR="0A478B3F" w:rsidRPr="00A650B3">
        <w:t xml:space="preserve"> using an astronomical clock.</w:t>
      </w:r>
      <w:r w:rsidR="39E57784" w:rsidRPr="00A650B3">
        <w:t xml:space="preserve"> The system shall be able to support buildings located in different geographies. The system shall also allow the definition of timed offsets relative to sunrise or sunset.</w:t>
      </w:r>
    </w:p>
    <w:p w14:paraId="5673814A" w14:textId="0AD28B05" w:rsidR="001377D8" w:rsidRPr="00A650B3" w:rsidRDefault="39E57784" w:rsidP="00A07D25">
      <w:pPr>
        <w:pStyle w:val="PR3"/>
      </w:pPr>
      <w:r w:rsidRPr="00A650B3">
        <w:t xml:space="preserve">The lighting management software application shall offer a graphical calendar view </w:t>
      </w:r>
      <w:r w:rsidR="0A478B3F" w:rsidRPr="00A650B3">
        <w:t xml:space="preserve">of </w:t>
      </w:r>
      <w:r w:rsidRPr="00A650B3">
        <w:t xml:space="preserve">scheduled event. </w:t>
      </w:r>
      <w:r w:rsidR="0A478B3F" w:rsidRPr="00A650B3">
        <w:t>profile schedules for each control zone.</w:t>
      </w:r>
      <w:r w:rsidR="712ED89B" w:rsidRPr="00A650B3">
        <w:t xml:space="preserve"> The system shall support daily, weekly and monthly calendar views. </w:t>
      </w:r>
    </w:p>
    <w:p w14:paraId="35D57F78" w14:textId="4090E481" w:rsidR="2504498F" w:rsidRPr="00A650B3" w:rsidRDefault="2504498F" w:rsidP="00A07D25">
      <w:pPr>
        <w:pStyle w:val="PR2"/>
      </w:pPr>
      <w:r w:rsidRPr="00A650B3">
        <w:t xml:space="preserve">General Characteristics </w:t>
      </w:r>
    </w:p>
    <w:p w14:paraId="342288AD" w14:textId="23162BCB" w:rsidR="00250033" w:rsidRPr="00A650B3" w:rsidRDefault="270EC9C7" w:rsidP="00A07D25">
      <w:pPr>
        <w:pStyle w:val="PR3"/>
        <w:numPr>
          <w:ilvl w:val="4"/>
          <w:numId w:val="29"/>
        </w:numPr>
      </w:pPr>
      <w:r w:rsidRPr="00A650B3">
        <w:t xml:space="preserve">System capable of providing a visible "blink warning" prior to a light turning off if </w:t>
      </w:r>
      <w:r w:rsidR="7F6C7378" w:rsidRPr="00A650B3">
        <w:t>required by the sequence of operations.</w:t>
      </w:r>
    </w:p>
    <w:p w14:paraId="7256BE2B" w14:textId="1C71F880" w:rsidR="0063542E" w:rsidRPr="00A650B3" w:rsidRDefault="0063542E" w:rsidP="005A6F5A">
      <w:pPr>
        <w:pStyle w:val="Heading2"/>
      </w:pPr>
      <w:r w:rsidRPr="00A650B3">
        <w:t>SYSTEM SOFTWARE INTERFACES</w:t>
      </w:r>
    </w:p>
    <w:p w14:paraId="400CC99F" w14:textId="3A97DDF3" w:rsidR="294E786A" w:rsidRPr="00A650B3" w:rsidRDefault="67065B4B" w:rsidP="00D74120">
      <w:pPr>
        <w:pStyle w:val="PR1"/>
        <w:numPr>
          <w:ilvl w:val="0"/>
          <w:numId w:val="30"/>
        </w:numPr>
      </w:pPr>
      <w:r w:rsidRPr="00A650B3">
        <w:t>The system shall allow users to program and manage the system via a mobile app and</w:t>
      </w:r>
      <w:r w:rsidR="0040BE47" w:rsidRPr="00A650B3">
        <w:t>/or</w:t>
      </w:r>
      <w:r w:rsidRPr="00A650B3">
        <w:t xml:space="preserve"> </w:t>
      </w:r>
      <w:r w:rsidR="09D8535F" w:rsidRPr="00A650B3">
        <w:t xml:space="preserve">latest </w:t>
      </w:r>
      <w:r w:rsidRPr="00A650B3">
        <w:t xml:space="preserve"> web browser</w:t>
      </w:r>
      <w:r w:rsidR="09D8535F" w:rsidRPr="00A650B3">
        <w:t xml:space="preserve"> from Apple, Googe and Microsoft. </w:t>
      </w:r>
    </w:p>
    <w:p w14:paraId="5AB4A7E4" w14:textId="1460A06A" w:rsidR="294E786A" w:rsidRPr="00A650B3" w:rsidRDefault="09D8535F" w:rsidP="00D74120">
      <w:pPr>
        <w:pStyle w:val="PR1"/>
        <w:numPr>
          <w:ilvl w:val="0"/>
          <w:numId w:val="19"/>
        </w:numPr>
      </w:pPr>
      <w:r w:rsidRPr="00A650B3">
        <w:t>Programming</w:t>
      </w:r>
      <w:r w:rsidR="5B143AC6" w:rsidRPr="00A650B3">
        <w:t xml:space="preserve"> </w:t>
      </w:r>
    </w:p>
    <w:p w14:paraId="4C53EE79" w14:textId="368012BF" w:rsidR="294E786A" w:rsidRPr="00A650B3" w:rsidRDefault="09D8535F" w:rsidP="00A07D25">
      <w:pPr>
        <w:pStyle w:val="PR2"/>
        <w:numPr>
          <w:ilvl w:val="0"/>
          <w:numId w:val="122"/>
        </w:numPr>
      </w:pPr>
      <w:r w:rsidRPr="00A650B3">
        <w:t>The system shall support the following features:</w:t>
      </w:r>
    </w:p>
    <w:p w14:paraId="2FA63BAB" w14:textId="72AC0619" w:rsidR="294E786A" w:rsidRPr="00A650B3" w:rsidRDefault="04A74542" w:rsidP="00A07D25">
      <w:pPr>
        <w:pStyle w:val="PR3"/>
        <w:numPr>
          <w:ilvl w:val="4"/>
          <w:numId w:val="123"/>
        </w:numPr>
      </w:pPr>
      <w:r w:rsidRPr="00A650B3">
        <w:t xml:space="preserve">Programming via an auxiliary device or via an interface already embedded in all or certain control devices. Once programming is done the auxiliary programming device may be removed and the control devices should remember its programming. </w:t>
      </w:r>
      <w:r w:rsidR="672DB90A" w:rsidRPr="00A650B3">
        <w:t>Similarly</w:t>
      </w:r>
      <w:r w:rsidRPr="00A650B3">
        <w:t xml:space="preserve"> when the auxiliary device is connect</w:t>
      </w:r>
      <w:r w:rsidR="6EAD36C7" w:rsidRPr="00A650B3">
        <w:t>ed</w:t>
      </w:r>
      <w:r w:rsidRPr="00A650B3">
        <w:t xml:space="preserve"> to the programmed wired system, it should be able read in the systems configured/programmed parameters.</w:t>
      </w:r>
    </w:p>
    <w:p w14:paraId="7694FE5D" w14:textId="4D1E3F38" w:rsidR="294E786A" w:rsidRPr="00A650B3" w:rsidRDefault="56E372F9" w:rsidP="00A07D25">
      <w:pPr>
        <w:pStyle w:val="PR3"/>
      </w:pPr>
      <w:r w:rsidRPr="00A650B3">
        <w:t>Creating, editing and deleting the building elements, i.e. building, floor, areas</w:t>
      </w:r>
      <w:r w:rsidR="4F838FE4" w:rsidRPr="00A650B3">
        <w:t xml:space="preserve"> and zones</w:t>
      </w:r>
      <w:r w:rsidR="76A6064E" w:rsidRPr="00A650B3">
        <w:t xml:space="preserve">, occupancy groups and daylight groups. </w:t>
      </w:r>
    </w:p>
    <w:p w14:paraId="1B58B48D" w14:textId="44E18651" w:rsidR="294E786A" w:rsidRPr="00A650B3" w:rsidRDefault="09D8535F" w:rsidP="00A07D25">
      <w:pPr>
        <w:pStyle w:val="PR3"/>
      </w:pPr>
      <w:r w:rsidRPr="00A650B3">
        <w:t>Discovery of the control devices</w:t>
      </w:r>
      <w:r w:rsidR="271D2B91" w:rsidRPr="00A650B3">
        <w:t>.</w:t>
      </w:r>
      <w:r w:rsidRPr="00A650B3">
        <w:t xml:space="preserve"> </w:t>
      </w:r>
    </w:p>
    <w:p w14:paraId="47D0EE2E" w14:textId="59494578" w:rsidR="294E786A" w:rsidRPr="00A650B3" w:rsidRDefault="1088DE55" w:rsidP="00A07D25">
      <w:pPr>
        <w:pStyle w:val="PR3"/>
      </w:pPr>
      <w:r w:rsidRPr="00A650B3">
        <w:lastRenderedPageBreak/>
        <w:t>Blink identification of control devices, by blinking them or devices connected to them.</w:t>
      </w:r>
      <w:r w:rsidR="575B904B" w:rsidRPr="00A650B3">
        <w:t xml:space="preserve"> </w:t>
      </w:r>
    </w:p>
    <w:p w14:paraId="5341DAEC" w14:textId="739BFBEC" w:rsidR="294E786A" w:rsidRPr="00A650B3" w:rsidRDefault="09D8535F" w:rsidP="00A07D25">
      <w:pPr>
        <w:pStyle w:val="PR3"/>
      </w:pPr>
      <w:r w:rsidRPr="00A650B3">
        <w:t xml:space="preserve">Ability to </w:t>
      </w:r>
      <w:r w:rsidR="76A6064E" w:rsidRPr="00A650B3">
        <w:t xml:space="preserve">add one or many devices </w:t>
      </w:r>
      <w:r w:rsidRPr="00A650B3">
        <w:t>to a defined area.</w:t>
      </w:r>
    </w:p>
    <w:p w14:paraId="5B61041D" w14:textId="10985BF1" w:rsidR="294E786A" w:rsidRPr="00A650B3" w:rsidRDefault="472711BD" w:rsidP="00A07D25">
      <w:pPr>
        <w:pStyle w:val="PR3"/>
      </w:pPr>
      <w:r w:rsidRPr="00A650B3">
        <w:t>Switch, occupancy sensor, and photosensor zone configuration.</w:t>
      </w:r>
    </w:p>
    <w:p w14:paraId="55F699F9" w14:textId="1D249355" w:rsidR="294E786A" w:rsidRPr="00A650B3" w:rsidRDefault="5C165CE3" w:rsidP="00A07D25">
      <w:pPr>
        <w:pStyle w:val="PR3"/>
      </w:pPr>
      <w:r w:rsidRPr="00A650B3">
        <w:t>Defining high- and low-end trim levels</w:t>
      </w:r>
    </w:p>
    <w:p w14:paraId="4B2E3425" w14:textId="69E6F83B" w:rsidR="294E786A" w:rsidRPr="00A650B3" w:rsidRDefault="47935C2C" w:rsidP="00A07D25">
      <w:pPr>
        <w:pStyle w:val="PR3"/>
      </w:pPr>
      <w:r w:rsidRPr="00A650B3">
        <w:t>Ability to adjust an o</w:t>
      </w:r>
      <w:r w:rsidR="472711BD" w:rsidRPr="00A650B3">
        <w:t xml:space="preserve">ccupancy sensor </w:t>
      </w:r>
      <w:r w:rsidR="307BD0CC" w:rsidRPr="00A650B3">
        <w:t>hold time</w:t>
      </w:r>
      <w:r w:rsidR="472711BD" w:rsidRPr="00A650B3">
        <w:t xml:space="preserve"> and PIR sensitivity.</w:t>
      </w:r>
    </w:p>
    <w:p w14:paraId="208C47AC" w14:textId="2A9EC182" w:rsidR="294E786A" w:rsidRPr="00A650B3" w:rsidRDefault="5C165CE3" w:rsidP="00A07D25">
      <w:pPr>
        <w:pStyle w:val="PR3"/>
      </w:pPr>
      <w:r w:rsidRPr="00A650B3">
        <w:t xml:space="preserve">Ability to define the sensor </w:t>
      </w:r>
      <w:r w:rsidR="267322E1" w:rsidRPr="00A650B3">
        <w:t>occupancy mode (occupancy or vacancy)</w:t>
      </w:r>
    </w:p>
    <w:p w14:paraId="545B6A7C" w14:textId="34B1FCD9" w:rsidR="294E786A" w:rsidRPr="00A650B3" w:rsidRDefault="267322E1" w:rsidP="00A07D25">
      <w:pPr>
        <w:pStyle w:val="PR3"/>
      </w:pPr>
      <w:r w:rsidRPr="00A650B3">
        <w:t>Ability to enable or disable an o</w:t>
      </w:r>
      <w:r w:rsidR="4E194E02" w:rsidRPr="00A650B3">
        <w:t>ccupancy sensor</w:t>
      </w:r>
      <w:r w:rsidRPr="00A650B3">
        <w:t xml:space="preserve"> or group of occupancy </w:t>
      </w:r>
      <w:r w:rsidR="47935C2C" w:rsidRPr="00A650B3">
        <w:t>sensors.</w:t>
      </w:r>
    </w:p>
    <w:p w14:paraId="47FDB695" w14:textId="217E36C5" w:rsidR="294E786A" w:rsidRPr="00A650B3" w:rsidRDefault="47935C2C" w:rsidP="00A07D25">
      <w:pPr>
        <w:pStyle w:val="PR3"/>
      </w:pPr>
      <w:r w:rsidRPr="00A650B3">
        <w:t>Ability to enable/disable a daylight sensor or group of daylight sensors</w:t>
      </w:r>
    </w:p>
    <w:p w14:paraId="7C0CD54F" w14:textId="1AECB952" w:rsidR="294E786A" w:rsidRPr="00A650B3" w:rsidRDefault="28AD43FF" w:rsidP="00A07D25">
      <w:pPr>
        <w:pStyle w:val="PR3"/>
      </w:pPr>
      <w:r w:rsidRPr="00A650B3">
        <w:t>Ability to adjust the photo</w:t>
      </w:r>
      <w:r w:rsidR="551A8ADA" w:rsidRPr="00A650B3">
        <w:t xml:space="preserve">cell </w:t>
      </w:r>
      <w:r w:rsidR="4E194E02" w:rsidRPr="00A650B3">
        <w:t>setpoints and transition time delays.</w:t>
      </w:r>
    </w:p>
    <w:p w14:paraId="03462B78" w14:textId="5F3A6AC7" w:rsidR="294E786A" w:rsidRPr="00A650B3" w:rsidRDefault="551A8ADA" w:rsidP="00A07D25">
      <w:pPr>
        <w:pStyle w:val="PR3"/>
      </w:pPr>
      <w:r w:rsidRPr="00A650B3">
        <w:t xml:space="preserve">Ability to calibrate the photocell </w:t>
      </w:r>
      <w:r w:rsidR="5C165CE3" w:rsidRPr="00A650B3">
        <w:t>and auto-setpoint.</w:t>
      </w:r>
    </w:p>
    <w:p w14:paraId="1C858678" w14:textId="2A641EA6" w:rsidR="294E786A" w:rsidRPr="00A650B3" w:rsidRDefault="76A6064E" w:rsidP="00A07D25">
      <w:pPr>
        <w:pStyle w:val="PR3"/>
      </w:pPr>
      <w:r w:rsidRPr="00A650B3">
        <w:t xml:space="preserve">Defining the </w:t>
      </w:r>
      <w:r w:rsidR="09D8535F" w:rsidRPr="00A650B3">
        <w:t>Demand Response values for each area.</w:t>
      </w:r>
    </w:p>
    <w:p w14:paraId="1441C952" w14:textId="6B13D37D" w:rsidR="294E786A" w:rsidRPr="00A650B3" w:rsidRDefault="09D8535F" w:rsidP="00A07D25">
      <w:pPr>
        <w:pStyle w:val="PR3"/>
      </w:pPr>
      <w:r w:rsidRPr="00A650B3">
        <w:t>Definition of scene values for each area.</w:t>
      </w:r>
    </w:p>
    <w:p w14:paraId="46B5F35F" w14:textId="20C84C6E" w:rsidR="294E786A" w:rsidRPr="00A650B3" w:rsidRDefault="09D8535F" w:rsidP="00A07D25">
      <w:pPr>
        <w:pStyle w:val="PR3"/>
      </w:pPr>
      <w:r w:rsidRPr="00A650B3">
        <w:t xml:space="preserve">Definition of time-based events to turn the lights on/off for one or many areas. </w:t>
      </w:r>
    </w:p>
    <w:p w14:paraId="100F0499" w14:textId="50C31674" w:rsidR="294E786A" w:rsidRPr="00A650B3" w:rsidRDefault="22E2A12D" w:rsidP="00A07D25">
      <w:pPr>
        <w:pStyle w:val="PR3"/>
      </w:pPr>
      <w:r w:rsidRPr="00A650B3">
        <w:t>The system shall display live status of control devices and connected luminaires:</w:t>
      </w:r>
    </w:p>
    <w:p w14:paraId="6BCD405D" w14:textId="39C2A2EB" w:rsidR="294E786A" w:rsidRPr="00A650B3" w:rsidRDefault="22E2A12D" w:rsidP="00A07D25">
      <w:pPr>
        <w:pStyle w:val="PR4"/>
        <w:numPr>
          <w:ilvl w:val="7"/>
          <w:numId w:val="124"/>
        </w:numPr>
      </w:pPr>
      <w:r w:rsidRPr="00A650B3">
        <w:t>Luminaire on/off status.</w:t>
      </w:r>
    </w:p>
    <w:p w14:paraId="49826DA0" w14:textId="684A156D" w:rsidR="294E786A" w:rsidRPr="00A650B3" w:rsidRDefault="22E2A12D" w:rsidP="00A07D25">
      <w:pPr>
        <w:pStyle w:val="PR4"/>
      </w:pPr>
      <w:r w:rsidRPr="00A650B3">
        <w:t>Dim level.</w:t>
      </w:r>
    </w:p>
    <w:p w14:paraId="02BD6C0A" w14:textId="77777777" w:rsidR="294E786A" w:rsidRPr="00A650B3" w:rsidRDefault="22E2A12D" w:rsidP="00A07D25">
      <w:pPr>
        <w:pStyle w:val="PR4"/>
      </w:pPr>
      <w:r w:rsidRPr="00A650B3">
        <w:t>Occupancy sensor status.</w:t>
      </w:r>
    </w:p>
    <w:p w14:paraId="2D92E0AD" w14:textId="77777777" w:rsidR="294E786A" w:rsidRPr="00A650B3" w:rsidRDefault="22E2A12D" w:rsidP="00A07D25">
      <w:pPr>
        <w:pStyle w:val="PR4"/>
      </w:pPr>
      <w:r w:rsidRPr="00A650B3">
        <w:t>Photosensor reading.</w:t>
      </w:r>
    </w:p>
    <w:p w14:paraId="5EC80563" w14:textId="2ED3AD59" w:rsidR="00BA6A89" w:rsidRPr="00A650B3" w:rsidRDefault="22E2A12D" w:rsidP="00A07D25">
      <w:pPr>
        <w:pStyle w:val="PR4"/>
      </w:pPr>
      <w:r w:rsidRPr="00A650B3">
        <w:t>Device health status</w:t>
      </w:r>
    </w:p>
    <w:p w14:paraId="3A63AC95" w14:textId="5C5B450D" w:rsidR="00BA6A89" w:rsidRPr="00A650B3" w:rsidRDefault="2BA29AD4" w:rsidP="00A07D25">
      <w:pPr>
        <w:pStyle w:val="PR3"/>
      </w:pPr>
      <w:r w:rsidRPr="00A650B3">
        <w:t xml:space="preserve">The system shall allow users to </w:t>
      </w:r>
      <w:r w:rsidR="09642CD3" w:rsidRPr="00A650B3">
        <w:t xml:space="preserve">easily identify the devices </w:t>
      </w:r>
      <w:r w:rsidR="7A135589" w:rsidRPr="00A650B3">
        <w:t>using its</w:t>
      </w:r>
      <w:r w:rsidR="09642CD3" w:rsidRPr="00A650B3">
        <w:t xml:space="preserve"> attributes</w:t>
      </w:r>
      <w:r w:rsidRPr="00A650B3">
        <w:t>:</w:t>
      </w:r>
    </w:p>
    <w:p w14:paraId="4FE03DAA" w14:textId="6A6BB95D" w:rsidR="00BA6A89" w:rsidRPr="00A650B3" w:rsidRDefault="2BA29AD4" w:rsidP="00A07D25">
      <w:pPr>
        <w:pStyle w:val="PR4"/>
        <w:numPr>
          <w:ilvl w:val="7"/>
          <w:numId w:val="125"/>
        </w:numPr>
      </w:pPr>
      <w:r w:rsidRPr="00A650B3">
        <w:t>Device Type</w:t>
      </w:r>
    </w:p>
    <w:p w14:paraId="3644E642" w14:textId="1E1C20B0" w:rsidR="00BA6A89" w:rsidRPr="00A650B3" w:rsidRDefault="2BA29AD4" w:rsidP="00A07D25">
      <w:pPr>
        <w:pStyle w:val="PR4"/>
      </w:pPr>
      <w:r w:rsidRPr="00A650B3">
        <w:t>Device Description</w:t>
      </w:r>
    </w:p>
    <w:p w14:paraId="2ACC5B3C" w14:textId="4BCD1BB8" w:rsidR="00BA6A89" w:rsidRPr="00A650B3" w:rsidRDefault="2BA29AD4" w:rsidP="00A07D25">
      <w:pPr>
        <w:pStyle w:val="PR4"/>
      </w:pPr>
      <w:r w:rsidRPr="00A650B3">
        <w:t>Model description.</w:t>
      </w:r>
    </w:p>
    <w:p w14:paraId="6E0D8E63" w14:textId="10AF8978" w:rsidR="00BA6A89" w:rsidRPr="00A650B3" w:rsidRDefault="2BA29AD4" w:rsidP="00A07D25">
      <w:pPr>
        <w:pStyle w:val="PR4"/>
      </w:pPr>
      <w:r w:rsidRPr="00A650B3">
        <w:t>Serial number or network ID.</w:t>
      </w:r>
    </w:p>
    <w:p w14:paraId="200769D8" w14:textId="42AA1C40" w:rsidR="00BA6A89" w:rsidRPr="00A650B3" w:rsidRDefault="2BA29AD4" w:rsidP="00A07D25">
      <w:pPr>
        <w:pStyle w:val="PR4"/>
      </w:pPr>
      <w:r w:rsidRPr="00A650B3">
        <w:t>Device Name that can be edited</w:t>
      </w:r>
    </w:p>
    <w:p w14:paraId="30DB0DA6" w14:textId="2E83EDFF" w:rsidR="00253A64" w:rsidRPr="00A650B3" w:rsidRDefault="73567DE6" w:rsidP="00D74120">
      <w:pPr>
        <w:pStyle w:val="PR1"/>
        <w:numPr>
          <w:ilvl w:val="0"/>
          <w:numId w:val="19"/>
        </w:numPr>
      </w:pPr>
      <w:r w:rsidRPr="00A650B3">
        <w:t>Lighting Management</w:t>
      </w:r>
    </w:p>
    <w:p w14:paraId="4AD37C9C" w14:textId="61104956" w:rsidR="00253A64" w:rsidRPr="00A650B3" w:rsidRDefault="7E173C6F" w:rsidP="00A07D25">
      <w:pPr>
        <w:pStyle w:val="PR2"/>
        <w:numPr>
          <w:ilvl w:val="0"/>
          <w:numId w:val="31"/>
        </w:numPr>
      </w:pPr>
      <w:r w:rsidRPr="00A650B3">
        <w:t>The system shall allow users to monitor and control the lights:</w:t>
      </w:r>
    </w:p>
    <w:p w14:paraId="648DD5BE" w14:textId="784D021B" w:rsidR="00253A64" w:rsidRPr="00A650B3" w:rsidRDefault="7E173C6F" w:rsidP="00A07D25">
      <w:pPr>
        <w:pStyle w:val="PR3"/>
        <w:numPr>
          <w:ilvl w:val="4"/>
          <w:numId w:val="32"/>
        </w:numPr>
        <w:rPr>
          <w:b/>
        </w:rPr>
      </w:pPr>
      <w:r w:rsidRPr="00A650B3">
        <w:t xml:space="preserve">Area lights can be monitored for on/off </w:t>
      </w:r>
      <w:r w:rsidR="49F811E6" w:rsidRPr="00A650B3">
        <w:t>status.</w:t>
      </w:r>
    </w:p>
    <w:p w14:paraId="35F2F3D0" w14:textId="6278636E" w:rsidR="00253A64" w:rsidRPr="00A650B3" w:rsidRDefault="7E173C6F" w:rsidP="00A07D25">
      <w:pPr>
        <w:pStyle w:val="PR3"/>
        <w:rPr>
          <w:b/>
          <w:bCs/>
        </w:rPr>
      </w:pPr>
      <w:r w:rsidRPr="00A650B3">
        <w:t xml:space="preserve">Area lights can be modified to a pre-defined scene or defined light </w:t>
      </w:r>
      <w:r w:rsidR="49F811E6" w:rsidRPr="00A650B3">
        <w:t>level.</w:t>
      </w:r>
    </w:p>
    <w:p w14:paraId="0BC93CFE" w14:textId="2E1ACCD0" w:rsidR="00253A64" w:rsidRPr="00A650B3" w:rsidRDefault="7E173C6F" w:rsidP="00A07D25">
      <w:pPr>
        <w:pStyle w:val="PR3"/>
        <w:rPr>
          <w:b/>
          <w:bCs/>
        </w:rPr>
      </w:pPr>
      <w:r w:rsidRPr="00A650B3">
        <w:t xml:space="preserve">Zone lights can be monitored for on/off </w:t>
      </w:r>
      <w:r w:rsidR="49F811E6" w:rsidRPr="00A650B3">
        <w:t>status.</w:t>
      </w:r>
    </w:p>
    <w:p w14:paraId="091F5467" w14:textId="02B0A70B" w:rsidR="00253A64" w:rsidRPr="00A650B3" w:rsidRDefault="7E173C6F" w:rsidP="00A07D25">
      <w:pPr>
        <w:pStyle w:val="PR3"/>
        <w:rPr>
          <w:b/>
          <w:bCs/>
        </w:rPr>
      </w:pPr>
      <w:r w:rsidRPr="00A650B3">
        <w:t xml:space="preserve">Zone lights can be modified to define the light </w:t>
      </w:r>
      <w:r w:rsidR="49F811E6" w:rsidRPr="00A650B3">
        <w:t>level.</w:t>
      </w:r>
    </w:p>
    <w:p w14:paraId="290FE2FD" w14:textId="73ECB856" w:rsidR="00253A64" w:rsidRPr="00A650B3" w:rsidRDefault="7E173C6F" w:rsidP="00A07D25">
      <w:pPr>
        <w:pStyle w:val="PR3"/>
        <w:rPr>
          <w:b/>
          <w:bCs/>
        </w:rPr>
      </w:pPr>
      <w:r w:rsidRPr="00A650B3">
        <w:t xml:space="preserve">Individual control devices can be monitored for on/off </w:t>
      </w:r>
      <w:r w:rsidR="49F811E6" w:rsidRPr="00A650B3">
        <w:t>status.</w:t>
      </w:r>
      <w:r w:rsidRPr="00A650B3">
        <w:t xml:space="preserve"> </w:t>
      </w:r>
    </w:p>
    <w:p w14:paraId="0D483932" w14:textId="7D79714C" w:rsidR="00253A64" w:rsidRPr="00A650B3" w:rsidRDefault="7E173C6F" w:rsidP="00A07D25">
      <w:pPr>
        <w:pStyle w:val="PR3"/>
        <w:rPr>
          <w:b/>
          <w:bCs/>
        </w:rPr>
      </w:pPr>
      <w:r w:rsidRPr="00A650B3">
        <w:t>Individual control devices can be modified to define light levels or on/off status.</w:t>
      </w:r>
    </w:p>
    <w:p w14:paraId="63DCAFA9" w14:textId="560D9F27" w:rsidR="00253A64" w:rsidRPr="00A650B3" w:rsidRDefault="0CEEFF3B" w:rsidP="00A07D25">
      <w:pPr>
        <w:pStyle w:val="PR2"/>
        <w:rPr>
          <w:rFonts w:eastAsia="Arial" w:cs="Arial"/>
        </w:rPr>
      </w:pPr>
      <w:r w:rsidRPr="00A650B3">
        <w:t xml:space="preserve">When </w:t>
      </w:r>
      <w:r w:rsidR="741D0A51" w:rsidRPr="00A650B3">
        <w:t>higher level network devices are used, t</w:t>
      </w:r>
      <w:r w:rsidR="7E173C6F" w:rsidRPr="00A650B3">
        <w:t>he system shall offer a graphical floorplan</w:t>
      </w:r>
      <w:r w:rsidR="150F3DC1" w:rsidRPr="00A650B3">
        <w:t>:</w:t>
      </w:r>
    </w:p>
    <w:p w14:paraId="2F2C797A" w14:textId="455C49E8" w:rsidR="00491043" w:rsidRPr="00A650B3" w:rsidRDefault="4B6A5AE2" w:rsidP="00A07D25">
      <w:pPr>
        <w:pStyle w:val="PR3"/>
        <w:numPr>
          <w:ilvl w:val="4"/>
          <w:numId w:val="33"/>
        </w:numPr>
      </w:pPr>
      <w:r w:rsidRPr="00A650B3">
        <w:t>T</w:t>
      </w:r>
      <w:r w:rsidR="7E173C6F" w:rsidRPr="00A650B3">
        <w:t xml:space="preserve">he user </w:t>
      </w:r>
      <w:r w:rsidRPr="00A650B3">
        <w:t xml:space="preserve">shall be </w:t>
      </w:r>
      <w:r w:rsidR="7E173C6F" w:rsidRPr="00A650B3">
        <w:t>to create a floorplan for each floor within the building with areas, zones and devices</w:t>
      </w:r>
      <w:r w:rsidR="150F3DC1" w:rsidRPr="00A650B3">
        <w:t>. No additional services from manufacturers are required to create and manage the floorplan.</w:t>
      </w:r>
    </w:p>
    <w:p w14:paraId="52508AC0" w14:textId="00700A2D" w:rsidR="00491043" w:rsidRPr="00A650B3" w:rsidRDefault="7E173C6F" w:rsidP="00A07D25">
      <w:pPr>
        <w:pStyle w:val="PR3"/>
      </w:pPr>
      <w:r w:rsidRPr="00A650B3">
        <w:t>The floorplan shall offer the following features:</w:t>
      </w:r>
    </w:p>
    <w:p w14:paraId="76E7CACD" w14:textId="77777777" w:rsidR="00491043" w:rsidRPr="00A650B3" w:rsidRDefault="00491043" w:rsidP="00A07D25">
      <w:pPr>
        <w:pStyle w:val="PR4"/>
        <w:numPr>
          <w:ilvl w:val="7"/>
          <w:numId w:val="34"/>
        </w:numPr>
      </w:pPr>
      <w:r w:rsidRPr="00A650B3">
        <w:t>Pan and zoom commands supported to allow smaller areas to be displayed on a larger scale simply by panning and zooming each floor's master graphic.</w:t>
      </w:r>
    </w:p>
    <w:p w14:paraId="355C1F9F" w14:textId="225DA39E" w:rsidR="00491043" w:rsidRPr="00A650B3" w:rsidRDefault="00CB2D20" w:rsidP="00A07D25">
      <w:pPr>
        <w:pStyle w:val="PR4"/>
      </w:pPr>
      <w:r w:rsidRPr="00A650B3">
        <w:t xml:space="preserve">When selecting </w:t>
      </w:r>
      <w:r w:rsidR="00154A9E" w:rsidRPr="00A650B3">
        <w:t>an area/zone or a device from the floorplan shal</w:t>
      </w:r>
      <w:r w:rsidR="00537BDC" w:rsidRPr="00A650B3">
        <w:t>l</w:t>
      </w:r>
      <w:r w:rsidRPr="00A650B3">
        <w:t xml:space="preserve">, the system shall display a property display that would </w:t>
      </w:r>
      <w:r w:rsidR="00537BDC" w:rsidRPr="00A650B3">
        <w:t>allow users to monitor the selected element and perform specific actions:</w:t>
      </w:r>
    </w:p>
    <w:p w14:paraId="2A35E810" w14:textId="674E0AC4" w:rsidR="00491043" w:rsidRPr="00A650B3" w:rsidRDefault="00491043" w:rsidP="00646F4A">
      <w:pPr>
        <w:pStyle w:val="PR5"/>
      </w:pPr>
      <w:r w:rsidRPr="00A650B3">
        <w:fldChar w:fldCharType="begin"/>
      </w:r>
      <w:r w:rsidRPr="00A650B3">
        <w:instrText>COMMENTS  {nLVi}  \* MERGEFORMAT</w:instrText>
      </w:r>
      <w:r w:rsidRPr="00A650B3">
        <w:fldChar w:fldCharType="end"/>
      </w:r>
      <w:r w:rsidR="00D33951" w:rsidRPr="00A650B3">
        <w:t>Element Name</w:t>
      </w:r>
      <w:r w:rsidRPr="00A650B3">
        <w:t>.</w:t>
      </w:r>
    </w:p>
    <w:p w14:paraId="6FC942FB" w14:textId="3B8285D3" w:rsidR="00D33951" w:rsidRPr="00A650B3" w:rsidRDefault="00D33951" w:rsidP="00646F4A">
      <w:pPr>
        <w:pStyle w:val="PR5"/>
      </w:pPr>
      <w:r w:rsidRPr="00A650B3">
        <w:t>Total Alarms</w:t>
      </w:r>
    </w:p>
    <w:p w14:paraId="6A5CC0DA" w14:textId="546DDAF9" w:rsidR="00655866" w:rsidRPr="00A650B3" w:rsidRDefault="00655866" w:rsidP="00646F4A">
      <w:pPr>
        <w:pStyle w:val="PR5"/>
      </w:pPr>
      <w:r w:rsidRPr="00A650B3">
        <w:t>Current light level (scene or light level)</w:t>
      </w:r>
    </w:p>
    <w:p w14:paraId="7114645C" w14:textId="6E06D378" w:rsidR="00491043" w:rsidRPr="00A650B3" w:rsidRDefault="00D33951" w:rsidP="00646F4A">
      <w:pPr>
        <w:pStyle w:val="PR5"/>
      </w:pPr>
      <w:r w:rsidRPr="00A650B3">
        <w:t xml:space="preserve">Manual Actions including </w:t>
      </w:r>
      <w:r w:rsidR="00655866" w:rsidRPr="00A650B3">
        <w:t xml:space="preserve">manual </w:t>
      </w:r>
      <w:r w:rsidR="00466D23" w:rsidRPr="00A650B3">
        <w:t>override.</w:t>
      </w:r>
    </w:p>
    <w:p w14:paraId="365B0041" w14:textId="77777777" w:rsidR="00491043" w:rsidRPr="00A650B3" w:rsidRDefault="7E173C6F" w:rsidP="00646F4A">
      <w:pPr>
        <w:pStyle w:val="PR5"/>
      </w:pPr>
      <w:r w:rsidRPr="00A650B3">
        <w:t>Device diagnostic information.</w:t>
      </w:r>
    </w:p>
    <w:p w14:paraId="36656FB7" w14:textId="31028F3D" w:rsidR="00511749" w:rsidRPr="00A650B3" w:rsidRDefault="01876A35" w:rsidP="00D74120">
      <w:pPr>
        <w:pStyle w:val="PR1"/>
        <w:numPr>
          <w:ilvl w:val="0"/>
          <w:numId w:val="19"/>
        </w:numPr>
      </w:pPr>
      <w:r w:rsidRPr="00A650B3">
        <w:t>Alarms/Events Management</w:t>
      </w:r>
    </w:p>
    <w:p w14:paraId="561E31B2" w14:textId="5680541B" w:rsidR="00511749" w:rsidRPr="00A650B3" w:rsidRDefault="4EF28914" w:rsidP="00A07D25">
      <w:pPr>
        <w:pStyle w:val="PR2"/>
        <w:numPr>
          <w:ilvl w:val="0"/>
          <w:numId w:val="126"/>
        </w:numPr>
      </w:pPr>
      <w:r w:rsidRPr="00A650B3">
        <w:lastRenderedPageBreak/>
        <w:t>The system shall display the system's fault in near real-time. System faults include loss of communication</w:t>
      </w:r>
      <w:r w:rsidR="004B67F1" w:rsidRPr="00A650B3">
        <w:t xml:space="preserve"> and low battery alarms for battery powered devices (wireless wallstations and wireless ceiling sensors)</w:t>
      </w:r>
      <w:r w:rsidR="729B670B" w:rsidRPr="00A650B3">
        <w:t>.</w:t>
      </w:r>
    </w:p>
    <w:p w14:paraId="296F2BB4" w14:textId="5A2B9063" w:rsidR="00511749" w:rsidRPr="00A650B3" w:rsidRDefault="15520CBD" w:rsidP="00A07D25">
      <w:pPr>
        <w:pStyle w:val="PR2"/>
      </w:pPr>
      <w:r w:rsidRPr="00A650B3">
        <w:t>When higher level network interfaces are used</w:t>
      </w:r>
      <w:r w:rsidR="0E84C9CB" w:rsidRPr="00A650B3">
        <w:t>, such as the Area Hub</w:t>
      </w:r>
      <w:r w:rsidR="4067246D" w:rsidRPr="00A650B3">
        <w:t xml:space="preserve"> and area controller:</w:t>
      </w:r>
    </w:p>
    <w:p w14:paraId="287E7D41" w14:textId="6CB7B378" w:rsidR="00511749" w:rsidRPr="00A650B3" w:rsidRDefault="4EF28914" w:rsidP="00A07D25">
      <w:pPr>
        <w:pStyle w:val="PR2"/>
      </w:pPr>
      <w:r w:rsidRPr="00A650B3">
        <w:t xml:space="preserve">The system shall </w:t>
      </w:r>
      <w:r w:rsidR="5BD2EDE1" w:rsidRPr="00A650B3">
        <w:t xml:space="preserve">allow users to view current and past </w:t>
      </w:r>
      <w:r w:rsidRPr="00A650B3">
        <w:t>system faults to provide better insight into the system's health.</w:t>
      </w:r>
    </w:p>
    <w:p w14:paraId="303E727D" w14:textId="14D3E540" w:rsidR="00511749" w:rsidRPr="00A650B3" w:rsidRDefault="4EF28914" w:rsidP="00A07D25">
      <w:pPr>
        <w:pStyle w:val="PR2"/>
      </w:pPr>
      <w:r w:rsidRPr="00A650B3">
        <w:t>The system shall offer context-sensitive troubleshooting tips for each alarm.</w:t>
      </w:r>
    </w:p>
    <w:p w14:paraId="059DD173" w14:textId="3CC1BBB8" w:rsidR="00511749" w:rsidRPr="00A650B3" w:rsidRDefault="2DCA580B" w:rsidP="00A07D25">
      <w:pPr>
        <w:pStyle w:val="PR2"/>
      </w:pPr>
      <w:r w:rsidRPr="00A650B3">
        <w:t>The system shall offer a floorplan locator for each alarm. When selected, the system shall automatically launch the floorplan and zoom in on the selected device.</w:t>
      </w:r>
    </w:p>
    <w:p w14:paraId="6474895E" w14:textId="2063BD7F" w:rsidR="00511749" w:rsidRPr="00A650B3" w:rsidRDefault="4EF28914" w:rsidP="00A07D25">
      <w:pPr>
        <w:pStyle w:val="PR2"/>
      </w:pPr>
      <w:r w:rsidRPr="00A650B3">
        <w:t xml:space="preserve">The system shall send e-mail notifications to subscribe users for each fault. The user shall provide the SMTP server information to allow the </w:t>
      </w:r>
      <w:r w:rsidR="2DCA580B" w:rsidRPr="00A650B3">
        <w:t>supervisory software application</w:t>
      </w:r>
      <w:r w:rsidRPr="00A650B3">
        <w:t xml:space="preserve"> to send out e-mail notifications.</w:t>
      </w:r>
    </w:p>
    <w:p w14:paraId="08A5FBAD" w14:textId="7EF2CA23" w:rsidR="00511749" w:rsidRPr="00A650B3" w:rsidRDefault="2BA29AD4" w:rsidP="00D74120">
      <w:pPr>
        <w:pStyle w:val="PR1"/>
        <w:numPr>
          <w:ilvl w:val="0"/>
          <w:numId w:val="19"/>
        </w:numPr>
      </w:pPr>
      <w:r w:rsidRPr="00A650B3">
        <w:t>User Management</w:t>
      </w:r>
    </w:p>
    <w:p w14:paraId="504EDA30" w14:textId="5E183FE8" w:rsidR="00511749" w:rsidRPr="00A650B3" w:rsidRDefault="37E04D2B" w:rsidP="00A07D25">
      <w:pPr>
        <w:pStyle w:val="PR2"/>
        <w:numPr>
          <w:ilvl w:val="0"/>
          <w:numId w:val="127"/>
        </w:numPr>
      </w:pPr>
      <w:r w:rsidRPr="00A650B3">
        <w:t xml:space="preserve">The system shall include user management module allowing users to: </w:t>
      </w:r>
    </w:p>
    <w:p w14:paraId="0532CB20" w14:textId="5932557E" w:rsidR="00511749" w:rsidRPr="00A650B3" w:rsidRDefault="37E04D2B" w:rsidP="00A07D25">
      <w:pPr>
        <w:pStyle w:val="PR3"/>
        <w:numPr>
          <w:ilvl w:val="4"/>
          <w:numId w:val="128"/>
        </w:numPr>
      </w:pPr>
      <w:r w:rsidRPr="00A650B3">
        <w:t>Create u</w:t>
      </w:r>
      <w:r w:rsidR="5C28539D" w:rsidRPr="00A650B3">
        <w:t xml:space="preserve">ser </w:t>
      </w:r>
      <w:r w:rsidR="4E194E02" w:rsidRPr="00A650B3">
        <w:t>accounts.</w:t>
      </w:r>
    </w:p>
    <w:p w14:paraId="2C37CA36" w14:textId="65082577" w:rsidR="00511749" w:rsidRPr="00A650B3" w:rsidRDefault="37E04D2B" w:rsidP="00A07D25">
      <w:pPr>
        <w:pStyle w:val="PR3"/>
      </w:pPr>
      <w:r w:rsidRPr="00A650B3">
        <w:t>A</w:t>
      </w:r>
      <w:r w:rsidR="5C28539D" w:rsidRPr="00A650B3">
        <w:t>ssign the user account to a specific role.</w:t>
      </w:r>
    </w:p>
    <w:p w14:paraId="0C2B6C87" w14:textId="5CB356DB" w:rsidR="00511749" w:rsidRPr="00A650B3" w:rsidRDefault="37E04D2B" w:rsidP="00A07D25">
      <w:pPr>
        <w:pStyle w:val="PR3"/>
      </w:pPr>
      <w:r w:rsidRPr="00A650B3">
        <w:t>Create</w:t>
      </w:r>
      <w:r w:rsidR="5C28539D" w:rsidRPr="00A650B3">
        <w:t xml:space="preserve"> </w:t>
      </w:r>
      <w:r w:rsidRPr="00A650B3">
        <w:t xml:space="preserve">custom </w:t>
      </w:r>
      <w:r w:rsidR="5C28539D" w:rsidRPr="00A650B3">
        <w:t>roles based on pre-determined permissions.</w:t>
      </w:r>
    </w:p>
    <w:p w14:paraId="5DCECE1F" w14:textId="6B8BF008" w:rsidR="00511749" w:rsidRPr="00A650B3" w:rsidRDefault="391D64D3" w:rsidP="00A07D25">
      <w:pPr>
        <w:pStyle w:val="PR3"/>
      </w:pPr>
      <w:r w:rsidRPr="00A650B3">
        <w:t>Restrict</w:t>
      </w:r>
      <w:r w:rsidR="5C28539D" w:rsidRPr="00A650B3">
        <w:t xml:space="preserve"> access for user accounts to specific </w:t>
      </w:r>
      <w:r w:rsidR="4E194E02" w:rsidRPr="00A650B3">
        <w:t>areas within the system</w:t>
      </w:r>
      <w:r w:rsidR="5C28539D" w:rsidRPr="00A650B3">
        <w:t>.</w:t>
      </w:r>
    </w:p>
    <w:p w14:paraId="262F0306" w14:textId="2DC4F089" w:rsidR="00511749" w:rsidRPr="00A650B3" w:rsidRDefault="5B143AC6" w:rsidP="00D74120">
      <w:pPr>
        <w:pStyle w:val="PR1"/>
        <w:numPr>
          <w:ilvl w:val="0"/>
          <w:numId w:val="19"/>
        </w:numPr>
      </w:pPr>
      <w:r w:rsidRPr="00A650B3">
        <w:t>System Energy Analysis and Reporting</w:t>
      </w:r>
    </w:p>
    <w:p w14:paraId="0B34879E" w14:textId="330A629C" w:rsidR="00511749" w:rsidRPr="00A650B3" w:rsidRDefault="7EDBD69E" w:rsidP="00A07D25">
      <w:pPr>
        <w:pStyle w:val="PR2"/>
      </w:pPr>
      <w:r w:rsidRPr="00A650B3">
        <w:t>When higher-level network devices are used</w:t>
      </w:r>
      <w:r w:rsidR="0A3227B2" w:rsidRPr="00A650B3">
        <w:t>, such as an Area Hub and Area Controller:</w:t>
      </w:r>
    </w:p>
    <w:p w14:paraId="515F776C" w14:textId="4EA871BB" w:rsidR="00511749" w:rsidRPr="00A650B3" w:rsidRDefault="46279924" w:rsidP="00A07D25">
      <w:pPr>
        <w:pStyle w:val="PR3"/>
        <w:numPr>
          <w:ilvl w:val="4"/>
          <w:numId w:val="129"/>
        </w:numPr>
      </w:pPr>
      <w:r w:rsidRPr="00A650B3">
        <w:t>The system shall offer an intuitive graphical interface allowing the building owner to view the energy usage for the buildings controlled by the system</w:t>
      </w:r>
      <w:r w:rsidR="009D7BA3" w:rsidRPr="00A650B3">
        <w:t>.</w:t>
      </w:r>
    </w:p>
    <w:p w14:paraId="56753C6E" w14:textId="0CB9AD8E" w:rsidR="00511749" w:rsidRPr="00A650B3" w:rsidRDefault="46279924" w:rsidP="00A07D25">
      <w:pPr>
        <w:pStyle w:val="PR3"/>
      </w:pPr>
      <w:r w:rsidRPr="00A650B3">
        <w:t xml:space="preserve">The interface shall </w:t>
      </w:r>
      <w:r w:rsidR="0973D598" w:rsidRPr="00A650B3">
        <w:t xml:space="preserve">allow users to analyze </w:t>
      </w:r>
      <w:r w:rsidRPr="00A650B3">
        <w:t>the data based on the building hierarchy, i.e. building, floors, areas and zones, as well as the source type, i.e. lighting and/or receptacles.</w:t>
      </w:r>
    </w:p>
    <w:p w14:paraId="6A9C2BC3" w14:textId="77777777" w:rsidR="00511749" w:rsidRPr="00A650B3" w:rsidRDefault="46279924" w:rsidP="00A07D25">
      <w:pPr>
        <w:pStyle w:val="PR3"/>
      </w:pPr>
      <w:r w:rsidRPr="00A650B3">
        <w:t>The system shall collect energy usage data for 13 consecutive months.</w:t>
      </w:r>
    </w:p>
    <w:p w14:paraId="0447D5F3" w14:textId="47ACD9C5" w:rsidR="00511749" w:rsidRPr="00A650B3" w:rsidRDefault="46279924" w:rsidP="00A07D25">
      <w:pPr>
        <w:pStyle w:val="PR3"/>
      </w:pPr>
      <w:r w:rsidRPr="00A650B3">
        <w:t xml:space="preserve">The </w:t>
      </w:r>
      <w:r w:rsidR="0973D598" w:rsidRPr="00A650B3">
        <w:t xml:space="preserve">system shall allow users to </w:t>
      </w:r>
      <w:r w:rsidR="0A199F83" w:rsidRPr="00A650B3">
        <w:t xml:space="preserve">select the period </w:t>
      </w:r>
      <w:r w:rsidRPr="00A650B3">
        <w:t>for the energy usage, i.e. last 24 hours, last 7 days, last 30 days, last 3 months, last 12 months.</w:t>
      </w:r>
    </w:p>
    <w:p w14:paraId="52E7734A" w14:textId="13485E77" w:rsidR="00511749" w:rsidRPr="00A650B3" w:rsidRDefault="46279924" w:rsidP="00A07D25">
      <w:pPr>
        <w:pStyle w:val="PR3"/>
      </w:pPr>
      <w:r w:rsidRPr="00A650B3">
        <w:t xml:space="preserve">The </w:t>
      </w:r>
      <w:r w:rsidR="273DD06B" w:rsidRPr="00A650B3">
        <w:t xml:space="preserve">system shall provide </w:t>
      </w:r>
      <w:r w:rsidRPr="00A650B3">
        <w:t>the energy savings generated by the lighting system in kWh for the selected period.</w:t>
      </w:r>
    </w:p>
    <w:p w14:paraId="63B48FF9" w14:textId="62807C9F" w:rsidR="00247722" w:rsidRPr="00A650B3" w:rsidRDefault="2AC257DE" w:rsidP="00A07D25">
      <w:pPr>
        <w:pStyle w:val="PR3"/>
      </w:pPr>
      <w:r w:rsidRPr="00A650B3">
        <w:t>The system shall allow users to export the report as a pdf or an excel.</w:t>
      </w:r>
    </w:p>
    <w:p w14:paraId="23406639" w14:textId="0EE14BF0" w:rsidR="009D7BA3" w:rsidRPr="00A650B3" w:rsidRDefault="009D7BA3" w:rsidP="005A6F5A">
      <w:pPr>
        <w:pStyle w:val="Heading2"/>
      </w:pPr>
      <w:r w:rsidRPr="00A650B3">
        <w:t>CYBERSECURITY</w:t>
      </w:r>
    </w:p>
    <w:p w14:paraId="4B1DAF7F" w14:textId="627597E3" w:rsidR="00247722" w:rsidRPr="00A650B3" w:rsidRDefault="29865EAF" w:rsidP="00D74120">
      <w:pPr>
        <w:pStyle w:val="PR1"/>
        <w:numPr>
          <w:ilvl w:val="0"/>
          <w:numId w:val="35"/>
        </w:numPr>
      </w:pPr>
      <w:r w:rsidRPr="00A650B3">
        <w:t>T</w:t>
      </w:r>
      <w:r w:rsidR="55CA694A" w:rsidRPr="00A650B3">
        <w:t xml:space="preserve">he </w:t>
      </w:r>
      <w:r w:rsidR="2718F4B8" w:rsidRPr="00A650B3">
        <w:t xml:space="preserve">IP network connectable products within the </w:t>
      </w:r>
      <w:r w:rsidR="1F96BF4F" w:rsidRPr="00A650B3">
        <w:t>networked</w:t>
      </w:r>
      <w:r w:rsidR="004B67F1" w:rsidRPr="00A650B3">
        <w:t>, wireless,</w:t>
      </w:r>
      <w:r w:rsidR="1F96BF4F" w:rsidRPr="00A650B3">
        <w:t xml:space="preserve"> and h</w:t>
      </w:r>
      <w:r w:rsidR="256DE49C" w:rsidRPr="00A650B3">
        <w:t xml:space="preserve">ybrid </w:t>
      </w:r>
      <w:r w:rsidR="2718F4B8" w:rsidRPr="00A650B3">
        <w:t xml:space="preserve">Lighting Control system </w:t>
      </w:r>
      <w:r w:rsidR="55CA694A" w:rsidRPr="00A650B3">
        <w:t xml:space="preserve">can </w:t>
      </w:r>
      <w:r w:rsidR="25463CE3" w:rsidRPr="00A650B3">
        <w:t xml:space="preserve">comply with the </w:t>
      </w:r>
      <w:r w:rsidR="26CB2F0B" w:rsidRPr="00A650B3">
        <w:t>IEC 62443-4-2</w:t>
      </w:r>
      <w:r w:rsidR="2718F4B8" w:rsidRPr="00A650B3">
        <w:t xml:space="preserve"> cybersecurity standard. </w:t>
      </w:r>
      <w:r w:rsidR="25463CE3" w:rsidRPr="00A650B3">
        <w:t>A letter of compliance by a</w:t>
      </w:r>
      <w:r w:rsidR="7A47820C" w:rsidRPr="00A650B3">
        <w:t>n</w:t>
      </w:r>
      <w:r w:rsidR="1BB98154" w:rsidRPr="00A650B3">
        <w:t xml:space="preserve"> IEC </w:t>
      </w:r>
      <w:r w:rsidR="7A47820C" w:rsidRPr="00A650B3">
        <w:t>authorized certification lab shall be provided for all IP connectable product</w:t>
      </w:r>
      <w:r w:rsidR="2910A395" w:rsidRPr="00A650B3">
        <w:t>s</w:t>
      </w:r>
      <w:r w:rsidR="7A47820C" w:rsidRPr="00A650B3">
        <w:t xml:space="preserve">. Self-certification </w:t>
      </w:r>
      <w:r w:rsidR="1AE6A5FE" w:rsidRPr="00A650B3">
        <w:t xml:space="preserve">to the standard </w:t>
      </w:r>
      <w:r w:rsidR="7A47820C" w:rsidRPr="00A650B3">
        <w:t xml:space="preserve">will not be accepted. </w:t>
      </w:r>
    </w:p>
    <w:p w14:paraId="545BD596" w14:textId="4E31791B" w:rsidR="00247722" w:rsidRPr="00A650B3" w:rsidRDefault="1210CF08" w:rsidP="00D74120">
      <w:pPr>
        <w:pStyle w:val="PR1"/>
        <w:numPr>
          <w:ilvl w:val="0"/>
          <w:numId w:val="19"/>
        </w:numPr>
      </w:pPr>
      <w:r w:rsidRPr="00A650B3">
        <w:t>All wireless communication between lighting control components supports the following five tiers of security measures</w:t>
      </w:r>
      <w:r w:rsidR="1F9023F0" w:rsidRPr="00A650B3">
        <w:t>:</w:t>
      </w:r>
    </w:p>
    <w:p w14:paraId="7AC5BE17" w14:textId="0471B84E" w:rsidR="00247722" w:rsidRPr="00A650B3" w:rsidRDefault="1210CF08" w:rsidP="00A07D25">
      <w:pPr>
        <w:pStyle w:val="PR2"/>
        <w:numPr>
          <w:ilvl w:val="0"/>
          <w:numId w:val="130"/>
        </w:numPr>
      </w:pPr>
      <w:r w:rsidRPr="00A650B3">
        <w:t>Data encryption</w:t>
      </w:r>
      <w:r w:rsidR="5353E6FC" w:rsidRPr="00A650B3">
        <w:t>.</w:t>
      </w:r>
    </w:p>
    <w:p w14:paraId="5936EE58" w14:textId="5CFEA3B7" w:rsidR="00247722" w:rsidRPr="00A650B3" w:rsidRDefault="1210CF08" w:rsidP="00A07D25">
      <w:pPr>
        <w:pStyle w:val="PR2"/>
      </w:pPr>
      <w:r w:rsidRPr="00A650B3">
        <w:t>Firmware protection.</w:t>
      </w:r>
    </w:p>
    <w:p w14:paraId="21B34DD0" w14:textId="568F04B5" w:rsidR="00247722" w:rsidRPr="00A650B3" w:rsidRDefault="1F9023F0" w:rsidP="00A07D25">
      <w:pPr>
        <w:pStyle w:val="PR2"/>
      </w:pPr>
      <w:r w:rsidRPr="00A650B3">
        <w:t>T</w:t>
      </w:r>
      <w:r w:rsidR="1210CF08" w:rsidRPr="00A650B3">
        <w:t>amper-proof hardware.</w:t>
      </w:r>
    </w:p>
    <w:p w14:paraId="51A5E051" w14:textId="62958469" w:rsidR="00247722" w:rsidRPr="00A650B3" w:rsidRDefault="1210CF08" w:rsidP="00A07D25">
      <w:pPr>
        <w:pStyle w:val="PR2"/>
      </w:pPr>
      <w:r w:rsidRPr="00A650B3">
        <w:t>Authenticated user access.</w:t>
      </w:r>
    </w:p>
    <w:p w14:paraId="26443CE7" w14:textId="02A91A29" w:rsidR="00247722" w:rsidRPr="00A650B3" w:rsidRDefault="1210CF08" w:rsidP="00A07D25">
      <w:pPr>
        <w:pStyle w:val="PR2"/>
      </w:pPr>
      <w:r w:rsidRPr="00A650B3">
        <w:t>Mutual device authenticatio</w:t>
      </w:r>
      <w:r w:rsidR="49F61A29" w:rsidRPr="00A650B3">
        <w:t>n</w:t>
      </w:r>
    </w:p>
    <w:p w14:paraId="64B6390E" w14:textId="297B918B" w:rsidR="00247722" w:rsidRPr="00A650B3" w:rsidRDefault="49F61A29" w:rsidP="00D74120">
      <w:pPr>
        <w:pStyle w:val="PR1"/>
        <w:numPr>
          <w:ilvl w:val="0"/>
          <w:numId w:val="19"/>
        </w:numPr>
      </w:pPr>
      <w:r w:rsidRPr="00A650B3">
        <w:t>Wireless devices use AES encryption to secure communication with a unique encryption key generated for each programmed site.</w:t>
      </w:r>
    </w:p>
    <w:p w14:paraId="3175DFA4" w14:textId="7F297D9C" w:rsidR="00247722" w:rsidRPr="00A650B3" w:rsidRDefault="7E98EF87" w:rsidP="00D74120">
      <w:pPr>
        <w:pStyle w:val="PR1"/>
        <w:numPr>
          <w:ilvl w:val="0"/>
          <w:numId w:val="19"/>
        </w:numPr>
      </w:pPr>
      <w:r w:rsidRPr="00A650B3">
        <w:t>Wireless devices use signed firmware to ensure that unmodified, authentic software is always installed.</w:t>
      </w:r>
    </w:p>
    <w:p w14:paraId="5952B3AE" w14:textId="3EBEEF1B" w:rsidR="009D7BA3" w:rsidRPr="00A650B3" w:rsidRDefault="009D7BA3" w:rsidP="005A6F5A">
      <w:pPr>
        <w:pStyle w:val="Heading2"/>
      </w:pPr>
      <w:r w:rsidRPr="00A650B3">
        <w:t>WIRED DEVICES</w:t>
      </w:r>
    </w:p>
    <w:p w14:paraId="2585A3DD" w14:textId="19B0FA37" w:rsidR="0060652B" w:rsidRPr="00A650B3" w:rsidRDefault="7D56676D" w:rsidP="00D74120">
      <w:pPr>
        <w:pStyle w:val="PR1"/>
        <w:numPr>
          <w:ilvl w:val="0"/>
          <w:numId w:val="36"/>
        </w:numPr>
      </w:pPr>
      <w:r w:rsidRPr="00A650B3">
        <w:lastRenderedPageBreak/>
        <w:t xml:space="preserve">Wired Dimming </w:t>
      </w:r>
      <w:r w:rsidR="2BB20C6E" w:rsidRPr="00A650B3">
        <w:t>Switchpack</w:t>
      </w:r>
    </w:p>
    <w:p w14:paraId="2BDD4A64" w14:textId="62E4DFFD" w:rsidR="0026530B" w:rsidRPr="00A650B3" w:rsidRDefault="7D56676D" w:rsidP="00A07D25">
      <w:pPr>
        <w:pStyle w:val="PR2"/>
        <w:numPr>
          <w:ilvl w:val="0"/>
          <w:numId w:val="131"/>
        </w:numPr>
      </w:pPr>
      <w:r w:rsidRPr="00A650B3">
        <w:t xml:space="preserve">Basis-of-design Product: WaveLinx </w:t>
      </w:r>
      <w:r w:rsidR="10A53A54" w:rsidRPr="00A650B3">
        <w:t xml:space="preserve">CAT </w:t>
      </w:r>
      <w:r w:rsidRPr="00A650B3">
        <w:t>Dimming Switchpack with one 0-10V Dimming channel [RSP-</w:t>
      </w:r>
      <w:r w:rsidR="6CE567BB" w:rsidRPr="00A650B3">
        <w:t>C</w:t>
      </w:r>
      <w:r w:rsidRPr="00A650B3">
        <w:t>-010]</w:t>
      </w:r>
      <w:r w:rsidR="00341800" w:rsidRPr="00A650B3">
        <w:t>.</w:t>
      </w:r>
    </w:p>
    <w:p w14:paraId="28433891" w14:textId="629FE9E8" w:rsidR="0060652B" w:rsidRPr="00A650B3" w:rsidRDefault="7D56676D" w:rsidP="00A07D25">
      <w:pPr>
        <w:pStyle w:val="PR2"/>
      </w:pPr>
      <w:r w:rsidRPr="00A650B3">
        <w:t xml:space="preserve">Communication: </w:t>
      </w:r>
    </w:p>
    <w:p w14:paraId="573E3083" w14:textId="5C146754" w:rsidR="0060652B" w:rsidRPr="00A650B3" w:rsidRDefault="3DEA41F4" w:rsidP="00A07D25">
      <w:pPr>
        <w:pStyle w:val="PR3"/>
        <w:numPr>
          <w:ilvl w:val="4"/>
          <w:numId w:val="132"/>
        </w:numPr>
      </w:pPr>
      <w:r w:rsidRPr="00A650B3">
        <w:t>low volta</w:t>
      </w:r>
      <w:r w:rsidR="74CA87DE" w:rsidRPr="00A650B3">
        <w:t>ge network cable</w:t>
      </w:r>
    </w:p>
    <w:p w14:paraId="256C2E60" w14:textId="2B329745" w:rsidR="0060652B" w:rsidRPr="00A650B3" w:rsidRDefault="5AFE7846" w:rsidP="00A07D25">
      <w:pPr>
        <w:pStyle w:val="PR3"/>
      </w:pPr>
      <w:r w:rsidRPr="00A650B3">
        <w:t xml:space="preserve">Communication ports: 2 x </w:t>
      </w:r>
      <w:r w:rsidR="74CA87DE" w:rsidRPr="00A650B3">
        <w:t>RJ-45 connectors</w:t>
      </w:r>
    </w:p>
    <w:p w14:paraId="2EE77F53" w14:textId="56EC9104" w:rsidR="0060652B" w:rsidRPr="00A650B3" w:rsidRDefault="7D56676D" w:rsidP="00A07D25">
      <w:pPr>
        <w:pStyle w:val="PR2"/>
      </w:pPr>
      <w:r w:rsidRPr="00A650B3">
        <w:t>Plenum-rated</w:t>
      </w:r>
    </w:p>
    <w:p w14:paraId="58165D0F" w14:textId="509DF3C7" w:rsidR="00C410BA" w:rsidRPr="00A650B3" w:rsidRDefault="7D56676D" w:rsidP="00A07D25">
      <w:pPr>
        <w:pStyle w:val="PR2"/>
      </w:pPr>
      <w:r w:rsidRPr="00A650B3">
        <w:t xml:space="preserve">Integrated, self-contained unit consisting internally of an isolated load switching control relay [and a power supply to provide low-voltage power].  </w:t>
      </w:r>
    </w:p>
    <w:p w14:paraId="6DF6D278" w14:textId="443DE6EA" w:rsidR="00C410BA" w:rsidRPr="00A650B3" w:rsidRDefault="5E06AEB1" w:rsidP="00A07D25">
      <w:pPr>
        <w:pStyle w:val="PR2"/>
      </w:pPr>
      <w:r w:rsidRPr="00A650B3">
        <w:t>I</w:t>
      </w:r>
      <w:r w:rsidR="7D56676D" w:rsidRPr="00A650B3">
        <w:t>nput Voltage: 120/277</w:t>
      </w:r>
      <w:r w:rsidR="74CA87DE" w:rsidRPr="00A650B3">
        <w:t xml:space="preserve"> </w:t>
      </w:r>
      <w:r w:rsidR="7D56676D" w:rsidRPr="00A650B3">
        <w:t>VAC</w:t>
      </w:r>
    </w:p>
    <w:p w14:paraId="7E755269" w14:textId="751C5AD4" w:rsidR="00C410BA" w:rsidRPr="00A650B3" w:rsidRDefault="7D56676D" w:rsidP="00A07D25">
      <w:pPr>
        <w:pStyle w:val="PR2"/>
      </w:pPr>
      <w:r w:rsidRPr="00A650B3">
        <w:t xml:space="preserve">Relay Output: </w:t>
      </w:r>
      <w:r w:rsidR="663C31BD" w:rsidRPr="00A650B3">
        <w:t xml:space="preserve">Class 1 </w:t>
      </w:r>
      <w:r w:rsidR="105A29EB" w:rsidRPr="00A650B3">
        <w:t xml:space="preserve">Latching </w:t>
      </w:r>
      <w:r w:rsidRPr="00A650B3">
        <w:t xml:space="preserve">20amp </w:t>
      </w:r>
      <w:r w:rsidR="105A29EB" w:rsidRPr="00A650B3">
        <w:t xml:space="preserve">Relay </w:t>
      </w:r>
      <w:r w:rsidR="4B998D7F" w:rsidRPr="00A650B3">
        <w:t xml:space="preserve">at </w:t>
      </w:r>
      <w:r w:rsidRPr="00A650B3">
        <w:t>277VAC</w:t>
      </w:r>
    </w:p>
    <w:p w14:paraId="470BC315" w14:textId="3DFF1DEE" w:rsidR="00C410BA" w:rsidRPr="00A650B3" w:rsidRDefault="1B799ED2" w:rsidP="00A07D25">
      <w:pPr>
        <w:pStyle w:val="PR2"/>
      </w:pPr>
      <w:r w:rsidRPr="00A650B3">
        <w:t xml:space="preserve">Contact Closure Output signal (-R) to third </w:t>
      </w:r>
      <w:r w:rsidR="196D1894" w:rsidRPr="00A650B3">
        <w:t>party system</w:t>
      </w:r>
      <w:r w:rsidR="780D0719" w:rsidRPr="00A650B3">
        <w:t>s</w:t>
      </w:r>
    </w:p>
    <w:p w14:paraId="6F8F2A7B" w14:textId="1215B44B" w:rsidR="00C410BA" w:rsidRPr="00A650B3" w:rsidRDefault="7D56676D" w:rsidP="00A07D25">
      <w:pPr>
        <w:pStyle w:val="PR2"/>
      </w:pPr>
      <w:r w:rsidRPr="00A650B3">
        <w:t xml:space="preserve">Dimming Output: Single </w:t>
      </w:r>
      <w:r w:rsidR="5AFE7846" w:rsidRPr="00A650B3">
        <w:t>C</w:t>
      </w:r>
      <w:r w:rsidRPr="00A650B3">
        <w:t>lass 2 0-10V dimming output</w:t>
      </w:r>
    </w:p>
    <w:p w14:paraId="76547ADD" w14:textId="0FE602FE" w:rsidR="00C410BA" w:rsidRPr="00A650B3" w:rsidRDefault="38BDE315" w:rsidP="00A07D25">
      <w:pPr>
        <w:pStyle w:val="PR2"/>
        <w:rPr>
          <w:lang w:val="en-CA"/>
        </w:rPr>
      </w:pPr>
      <w:r w:rsidRPr="00A650B3">
        <w:t>Sink Current: 30mA at 0-10</w:t>
      </w:r>
      <w:r w:rsidR="4CEAEB34" w:rsidRPr="00A650B3">
        <w:t xml:space="preserve"> VDC.</w:t>
      </w:r>
    </w:p>
    <w:p w14:paraId="175638CA" w14:textId="6A8A1F34" w:rsidR="00C410BA" w:rsidRPr="00A650B3" w:rsidRDefault="38BDE315" w:rsidP="00A07D25">
      <w:pPr>
        <w:pStyle w:val="PR2"/>
      </w:pPr>
      <w:r w:rsidRPr="00A650B3">
        <w:t xml:space="preserve">Power Output: 24VDC; 350 mA </w:t>
      </w:r>
    </w:p>
    <w:p w14:paraId="6C8755DE" w14:textId="4F64045F" w:rsidR="00C410BA" w:rsidRPr="00A650B3" w:rsidRDefault="7D56676D" w:rsidP="00A07D25">
      <w:pPr>
        <w:pStyle w:val="PR2"/>
      </w:pPr>
      <w:r w:rsidRPr="00A650B3">
        <w:t xml:space="preserve">Mounting: Integral 1/2 </w:t>
      </w:r>
      <w:r w:rsidR="4CEAEB34" w:rsidRPr="00A650B3">
        <w:t>inch</w:t>
      </w:r>
      <w:r w:rsidRPr="00A650B3">
        <w:t xml:space="preserve"> chase nipple.</w:t>
      </w:r>
    </w:p>
    <w:p w14:paraId="644FCD2F" w14:textId="3BEDB7F7" w:rsidR="00C410BA" w:rsidRPr="00A650B3" w:rsidRDefault="7D56676D" w:rsidP="00A07D25">
      <w:pPr>
        <w:pStyle w:val="PR2"/>
      </w:pPr>
      <w:r w:rsidRPr="00A650B3">
        <w:t>Calculated energy consumption data available through the WaveLinx CORE</w:t>
      </w:r>
      <w:r w:rsidR="21595AD3" w:rsidRPr="00A650B3">
        <w:t xml:space="preserve"> or higher-level network appliances.</w:t>
      </w:r>
    </w:p>
    <w:p w14:paraId="286AD2FD" w14:textId="39D23AB1" w:rsidR="00C410BA" w:rsidRPr="00A650B3" w:rsidRDefault="7D56676D" w:rsidP="00A07D25">
      <w:pPr>
        <w:pStyle w:val="PR2"/>
      </w:pPr>
      <w:r w:rsidRPr="00A650B3">
        <w:t xml:space="preserve">Shall be capable of controlling up to </w:t>
      </w:r>
      <w:r w:rsidR="4CEAEB34" w:rsidRPr="00A650B3">
        <w:t>20-amp</w:t>
      </w:r>
      <w:r w:rsidRPr="00A650B3">
        <w:t xml:space="preserve"> receptacle or plug loads. </w:t>
      </w:r>
    </w:p>
    <w:p w14:paraId="5D80C2A4" w14:textId="70A8D876" w:rsidR="00C410BA" w:rsidRPr="00A650B3" w:rsidRDefault="4F6000AA" w:rsidP="00A07D25">
      <w:pPr>
        <w:pStyle w:val="PR2"/>
      </w:pPr>
      <w:r w:rsidRPr="00A650B3">
        <w:t xml:space="preserve">Standards/Environmental regulations: </w:t>
      </w:r>
    </w:p>
    <w:p w14:paraId="6AB818BC" w14:textId="33B56EB6" w:rsidR="00C410BA" w:rsidRPr="00A650B3" w:rsidRDefault="4F6000AA" w:rsidP="00A07D25">
      <w:pPr>
        <w:pStyle w:val="PR3"/>
        <w:numPr>
          <w:ilvl w:val="4"/>
          <w:numId w:val="133"/>
        </w:numPr>
      </w:pPr>
      <w:r w:rsidRPr="00A650B3">
        <w:t xml:space="preserve">FCC </w:t>
      </w:r>
      <w:r w:rsidR="4CEAEB34" w:rsidRPr="00A650B3">
        <w:t>certified.</w:t>
      </w:r>
    </w:p>
    <w:p w14:paraId="45CD4073" w14:textId="1514F26B" w:rsidR="00C410BA" w:rsidRPr="00A650B3" w:rsidRDefault="4F6000AA" w:rsidP="00A07D25">
      <w:pPr>
        <w:pStyle w:val="PR3"/>
      </w:pPr>
      <w:r w:rsidRPr="00A650B3">
        <w:t>cULus Listed</w:t>
      </w:r>
      <w:r w:rsidR="4CEAEB34" w:rsidRPr="00A650B3">
        <w:t>.</w:t>
      </w:r>
    </w:p>
    <w:p w14:paraId="682418B1" w14:textId="768C8B2D" w:rsidR="00CA19D8" w:rsidRPr="00A650B3" w:rsidRDefault="5525B983" w:rsidP="00D74120">
      <w:pPr>
        <w:pStyle w:val="PR1"/>
        <w:numPr>
          <w:ilvl w:val="0"/>
          <w:numId w:val="36"/>
        </w:numPr>
      </w:pPr>
      <w:r w:rsidRPr="00A650B3">
        <w:t xml:space="preserve">Wired Emergency Dimming </w:t>
      </w:r>
      <w:r w:rsidR="2BB20C6E" w:rsidRPr="00A650B3">
        <w:t>Switchpack</w:t>
      </w:r>
    </w:p>
    <w:p w14:paraId="41ED697A" w14:textId="5B6A3E0F" w:rsidR="00341800" w:rsidRPr="00A650B3" w:rsidRDefault="5525B983" w:rsidP="00A07D25">
      <w:pPr>
        <w:pStyle w:val="PR2"/>
        <w:numPr>
          <w:ilvl w:val="0"/>
          <w:numId w:val="136"/>
        </w:numPr>
      </w:pPr>
      <w:r w:rsidRPr="00A650B3">
        <w:t xml:space="preserve">Basis-of-design Product: WaveLinx </w:t>
      </w:r>
      <w:r w:rsidR="10A53A54" w:rsidRPr="00A650B3">
        <w:t>CAT</w:t>
      </w:r>
      <w:r w:rsidRPr="00A650B3">
        <w:t xml:space="preserve"> </w:t>
      </w:r>
      <w:r w:rsidR="10A53A54" w:rsidRPr="00A650B3">
        <w:t xml:space="preserve">Emergency </w:t>
      </w:r>
      <w:r w:rsidRPr="00A650B3">
        <w:t>Dimming Switchpack with one 0-10</w:t>
      </w:r>
      <w:r w:rsidR="00FE0CFF" w:rsidRPr="00A650B3">
        <w:t>V</w:t>
      </w:r>
      <w:r w:rsidR="00341800" w:rsidRPr="00A650B3">
        <w:t xml:space="preserve"> </w:t>
      </w:r>
      <w:r w:rsidRPr="00A650B3">
        <w:t>Dimming channel [</w:t>
      </w:r>
      <w:r w:rsidR="201F7BC9" w:rsidRPr="00A650B3">
        <w:t>E</w:t>
      </w:r>
      <w:r w:rsidRPr="00A650B3">
        <w:t>SP-</w:t>
      </w:r>
      <w:r w:rsidR="3923E35A" w:rsidRPr="00A650B3">
        <w:t>C</w:t>
      </w:r>
      <w:r w:rsidRPr="00A650B3">
        <w:t xml:space="preserve">-010] </w:t>
      </w:r>
    </w:p>
    <w:p w14:paraId="466B2699" w14:textId="64D45C7F" w:rsidR="00CA19D8" w:rsidRPr="00A650B3" w:rsidRDefault="5525B983" w:rsidP="00A07D25">
      <w:pPr>
        <w:pStyle w:val="PR2"/>
      </w:pPr>
      <w:r w:rsidRPr="00A650B3">
        <w:t xml:space="preserve">Communication: </w:t>
      </w:r>
    </w:p>
    <w:p w14:paraId="5B5475EF" w14:textId="43EE2815" w:rsidR="00CA19D8" w:rsidRPr="00A650B3" w:rsidRDefault="5525B983" w:rsidP="00A07D25">
      <w:pPr>
        <w:pStyle w:val="PR3"/>
        <w:numPr>
          <w:ilvl w:val="4"/>
          <w:numId w:val="134"/>
        </w:numPr>
      </w:pPr>
      <w:r w:rsidRPr="00A650B3">
        <w:t>low voltage network cable</w:t>
      </w:r>
    </w:p>
    <w:p w14:paraId="57E411A1" w14:textId="12D56ABB" w:rsidR="00CA19D8" w:rsidRPr="00A650B3" w:rsidRDefault="5525B983" w:rsidP="00A07D25">
      <w:pPr>
        <w:pStyle w:val="PR3"/>
        <w:rPr>
          <w:rFonts w:eastAsia="Arial" w:cs="Arial"/>
        </w:rPr>
      </w:pPr>
      <w:r w:rsidRPr="00A650B3">
        <w:t>Communication ports: 2 x RJ-45 connectors</w:t>
      </w:r>
    </w:p>
    <w:p w14:paraId="63852201" w14:textId="77777777" w:rsidR="00CA19D8" w:rsidRPr="00A650B3" w:rsidRDefault="5525B983" w:rsidP="00A07D25">
      <w:pPr>
        <w:pStyle w:val="PR2"/>
      </w:pPr>
      <w:r w:rsidRPr="00A650B3">
        <w:t>Plenum-rated</w:t>
      </w:r>
    </w:p>
    <w:p w14:paraId="05767C60" w14:textId="77777777" w:rsidR="00CA19D8" w:rsidRPr="00A650B3" w:rsidRDefault="5525B983" w:rsidP="00A07D25">
      <w:pPr>
        <w:pStyle w:val="PR2"/>
      </w:pPr>
      <w:r w:rsidRPr="00A650B3">
        <w:t xml:space="preserve">Integrated, self-contained unit consisting internally of an isolated load switching control relay [and a power supply to provide low-voltage power].  </w:t>
      </w:r>
    </w:p>
    <w:p w14:paraId="2D8E1397" w14:textId="110BDEAF" w:rsidR="00CA19D8" w:rsidRPr="00A650B3" w:rsidRDefault="5525B983" w:rsidP="00A07D25">
      <w:pPr>
        <w:pStyle w:val="PR2"/>
      </w:pPr>
      <w:r w:rsidRPr="00A650B3">
        <w:t>Input Voltage: 120/277 VAC</w:t>
      </w:r>
      <w:r w:rsidR="543D2AD4" w:rsidRPr="00A650B3">
        <w:t xml:space="preserve"> </w:t>
      </w:r>
    </w:p>
    <w:p w14:paraId="5044A74D" w14:textId="19862F28" w:rsidR="2E8305D3" w:rsidRPr="00A650B3" w:rsidRDefault="543D2AD4" w:rsidP="00A07D25">
      <w:pPr>
        <w:pStyle w:val="PR2"/>
      </w:pPr>
      <w:r w:rsidRPr="00A650B3">
        <w:t>Only one source of input voltage from them emergency panel to the ESP-C.</w:t>
      </w:r>
    </w:p>
    <w:p w14:paraId="6F802EC7" w14:textId="38323EDC" w:rsidR="2E8305D3" w:rsidRPr="00A650B3" w:rsidRDefault="543D2AD4" w:rsidP="00A07D25">
      <w:pPr>
        <w:pStyle w:val="PR2"/>
      </w:pPr>
      <w:r w:rsidRPr="00A650B3">
        <w:t xml:space="preserve">Normal power loss sense detection over </w:t>
      </w:r>
      <w:r w:rsidR="6E8AD176" w:rsidRPr="00A650B3">
        <w:t>the</w:t>
      </w:r>
      <w:r w:rsidR="00FE0CFF" w:rsidRPr="00A650B3">
        <w:t xml:space="preserve"> </w:t>
      </w:r>
      <w:r w:rsidRPr="00A650B3">
        <w:t>network signal (communication bus).</w:t>
      </w:r>
    </w:p>
    <w:p w14:paraId="0D7BEC23" w14:textId="7EB0EAA9" w:rsidR="00CA19D8" w:rsidRPr="00A650B3" w:rsidRDefault="5525B983" w:rsidP="00A07D25">
      <w:pPr>
        <w:pStyle w:val="PR2"/>
      </w:pPr>
      <w:r w:rsidRPr="00A650B3">
        <w:t xml:space="preserve">Relay Output: Class 1 Latching 20amp Relay at 277VAC </w:t>
      </w:r>
    </w:p>
    <w:p w14:paraId="10C07B15" w14:textId="271FFA4B" w:rsidR="00CA19D8" w:rsidRPr="00A650B3" w:rsidRDefault="5525B983" w:rsidP="00A07D25">
      <w:pPr>
        <w:pStyle w:val="PR2"/>
      </w:pPr>
      <w:r w:rsidRPr="00A650B3">
        <w:t>Dimming Output: Single Class 2 0-10V dimming output</w:t>
      </w:r>
    </w:p>
    <w:p w14:paraId="433E7F6A" w14:textId="63061FEA" w:rsidR="00CA19D8" w:rsidRPr="00A650B3" w:rsidRDefault="5525B983" w:rsidP="00A07D25">
      <w:pPr>
        <w:pStyle w:val="PR2"/>
      </w:pPr>
      <w:r w:rsidRPr="00A650B3">
        <w:t>Sink Current: 30mA at 0-10</w:t>
      </w:r>
      <w:r w:rsidR="4CEAEB34" w:rsidRPr="00A650B3">
        <w:t xml:space="preserve"> VDC.</w:t>
      </w:r>
    </w:p>
    <w:p w14:paraId="4FAAD47B" w14:textId="77777777" w:rsidR="00CA19D8" w:rsidRPr="00A650B3" w:rsidRDefault="5525B983" w:rsidP="00A07D25">
      <w:pPr>
        <w:pStyle w:val="PR2"/>
        <w:rPr>
          <w:lang w:val="en-CA"/>
        </w:rPr>
      </w:pPr>
      <w:r w:rsidRPr="00A650B3">
        <w:rPr>
          <w:lang w:val="en-CA"/>
        </w:rPr>
        <w:t xml:space="preserve">Power Output: 24VDC; 350 mA </w:t>
      </w:r>
    </w:p>
    <w:p w14:paraId="67A65DC1" w14:textId="37A57DAC" w:rsidR="00CA19D8" w:rsidRPr="00A650B3" w:rsidRDefault="5525B983" w:rsidP="00A07D25">
      <w:pPr>
        <w:pStyle w:val="PR2"/>
      </w:pPr>
      <w:r w:rsidRPr="00A650B3">
        <w:t xml:space="preserve">Mounting: Integral </w:t>
      </w:r>
      <w:r w:rsidR="4CEAEB34" w:rsidRPr="00A650B3">
        <w:t>1/2-inch</w:t>
      </w:r>
      <w:r w:rsidRPr="00A650B3">
        <w:t xml:space="preserve"> chase nipple.</w:t>
      </w:r>
    </w:p>
    <w:p w14:paraId="7467A49B" w14:textId="60879F4B" w:rsidR="00CA19D8" w:rsidRPr="00A650B3" w:rsidRDefault="5525B983" w:rsidP="00A07D25">
      <w:pPr>
        <w:pStyle w:val="PR2"/>
      </w:pPr>
      <w:r w:rsidRPr="00A650B3">
        <w:t>Calculated energy consumption data available through the WaveLinx CORE</w:t>
      </w:r>
      <w:r w:rsidR="2F8FF088" w:rsidRPr="00A650B3">
        <w:t xml:space="preserve"> or higher-level networking </w:t>
      </w:r>
      <w:r w:rsidR="00330FCF" w:rsidRPr="00A650B3">
        <w:t>appliances</w:t>
      </w:r>
      <w:r w:rsidR="2F8FF088" w:rsidRPr="00A650B3">
        <w:t>.</w:t>
      </w:r>
    </w:p>
    <w:p w14:paraId="002FAC76" w14:textId="1DFBA74F" w:rsidR="00823AB3" w:rsidRPr="00A650B3" w:rsidRDefault="248C9CEA" w:rsidP="00A07D25">
      <w:pPr>
        <w:pStyle w:val="PR2"/>
      </w:pPr>
      <w:r w:rsidRPr="00A650B3">
        <w:t>Shall automatically override emergency fixture to full brightness upon normal power loss</w:t>
      </w:r>
    </w:p>
    <w:p w14:paraId="3A397FAC" w14:textId="70B9026D" w:rsidR="008140A1" w:rsidRPr="00A650B3" w:rsidRDefault="479D32BF" w:rsidP="00A07D25">
      <w:pPr>
        <w:pStyle w:val="PR2"/>
      </w:pPr>
      <w:r w:rsidRPr="00A650B3">
        <w:t xml:space="preserve">Standards/Environmental regulations: </w:t>
      </w:r>
    </w:p>
    <w:p w14:paraId="3A87C6E7" w14:textId="4BA8A6B1" w:rsidR="008140A1" w:rsidRPr="00A650B3" w:rsidRDefault="479D32BF" w:rsidP="00A07D25">
      <w:pPr>
        <w:pStyle w:val="PR3"/>
        <w:numPr>
          <w:ilvl w:val="4"/>
          <w:numId w:val="135"/>
        </w:numPr>
      </w:pPr>
      <w:r w:rsidRPr="00A650B3">
        <w:t xml:space="preserve">FCC </w:t>
      </w:r>
      <w:r w:rsidR="2BB20C6E" w:rsidRPr="00A650B3">
        <w:t>certified.</w:t>
      </w:r>
    </w:p>
    <w:p w14:paraId="2F9643AC" w14:textId="195A2692" w:rsidR="008140A1" w:rsidRPr="00A650B3" w:rsidRDefault="479D32BF" w:rsidP="00A07D25">
      <w:pPr>
        <w:pStyle w:val="PR3"/>
      </w:pPr>
      <w:r w:rsidRPr="00A650B3">
        <w:t>cULus Listed</w:t>
      </w:r>
    </w:p>
    <w:p w14:paraId="6B25A795" w14:textId="7E352F1B" w:rsidR="008140A1" w:rsidRPr="00A650B3" w:rsidRDefault="479D32BF" w:rsidP="00A07D25">
      <w:pPr>
        <w:pStyle w:val="PR3"/>
      </w:pPr>
      <w:r w:rsidRPr="00A650B3">
        <w:t>UL</w:t>
      </w:r>
      <w:r w:rsidR="426DD75D" w:rsidRPr="00A650B3">
        <w:t>924 Listed (Emergency Lighting and Power Equipment)</w:t>
      </w:r>
    </w:p>
    <w:p w14:paraId="0506CA83" w14:textId="437C7B1B" w:rsidR="008B29DB" w:rsidRPr="00A650B3" w:rsidRDefault="353758A5" w:rsidP="00D74120">
      <w:pPr>
        <w:pStyle w:val="PR1"/>
        <w:numPr>
          <w:ilvl w:val="0"/>
          <w:numId w:val="36"/>
        </w:numPr>
      </w:pPr>
      <w:r w:rsidRPr="00A650B3">
        <w:t xml:space="preserve">Wired </w:t>
      </w:r>
      <w:r w:rsidR="0815910B" w:rsidRPr="00A650B3">
        <w:t xml:space="preserve">Personal Control </w:t>
      </w:r>
      <w:r w:rsidR="13F41997" w:rsidRPr="00A650B3">
        <w:t>Interface</w:t>
      </w:r>
      <w:r w:rsidR="75F1BBD0" w:rsidRPr="00A650B3">
        <w:t>s</w:t>
      </w:r>
    </w:p>
    <w:p w14:paraId="4611A4E1" w14:textId="77777777" w:rsidR="00372071" w:rsidRPr="00A650B3" w:rsidRDefault="77179EFF" w:rsidP="00A07D25">
      <w:pPr>
        <w:pStyle w:val="PR2"/>
        <w:numPr>
          <w:ilvl w:val="0"/>
          <w:numId w:val="137"/>
        </w:numPr>
      </w:pPr>
      <w:r w:rsidRPr="00A650B3">
        <w:t>Basis-of-design Product: WaveLinx CAT Wallstation [W</w:t>
      </w:r>
      <w:r w:rsidR="3923E35A" w:rsidRPr="00A650B3">
        <w:t>ST</w:t>
      </w:r>
      <w:r w:rsidRPr="00A650B3">
        <w:t xml:space="preserve">-C-*] </w:t>
      </w:r>
      <w:r w:rsidR="00372071" w:rsidRPr="00A650B3">
        <w:t>\</w:t>
      </w:r>
    </w:p>
    <w:p w14:paraId="628BF130" w14:textId="12BBB4BE" w:rsidR="001B62AA" w:rsidRPr="00A650B3" w:rsidRDefault="74DC32DD" w:rsidP="00A07D25">
      <w:pPr>
        <w:pStyle w:val="PR2"/>
      </w:pPr>
      <w:r w:rsidRPr="00A650B3">
        <w:t xml:space="preserve">Communication: </w:t>
      </w:r>
    </w:p>
    <w:p w14:paraId="7F0FDE79" w14:textId="2C31757B" w:rsidR="009D2A65" w:rsidRPr="00A650B3" w:rsidRDefault="74DC32DD" w:rsidP="00A07D25">
      <w:pPr>
        <w:pStyle w:val="PR3"/>
        <w:numPr>
          <w:ilvl w:val="4"/>
          <w:numId w:val="138"/>
        </w:numPr>
      </w:pPr>
      <w:r w:rsidRPr="00A650B3">
        <w:t>low voltage network cable</w:t>
      </w:r>
      <w:r w:rsidR="287A4A6A" w:rsidRPr="00A650B3">
        <w:t>.</w:t>
      </w:r>
    </w:p>
    <w:p w14:paraId="573C5306" w14:textId="6E0926FD" w:rsidR="009D2A65" w:rsidRPr="00A650B3" w:rsidRDefault="74DC32DD" w:rsidP="00A07D25">
      <w:pPr>
        <w:pStyle w:val="PR3"/>
        <w:numPr>
          <w:ilvl w:val="4"/>
          <w:numId w:val="138"/>
        </w:numPr>
      </w:pPr>
      <w:r w:rsidRPr="00A650B3">
        <w:lastRenderedPageBreak/>
        <w:t>Communication ports: 2 x RJ-45 connectors</w:t>
      </w:r>
      <w:r w:rsidR="287A4A6A" w:rsidRPr="00A650B3">
        <w:t>.</w:t>
      </w:r>
    </w:p>
    <w:p w14:paraId="22521E3B" w14:textId="6B49B95C" w:rsidR="00712583" w:rsidRPr="00A650B3" w:rsidRDefault="55A84797" w:rsidP="00A07D25">
      <w:pPr>
        <w:pStyle w:val="PR2"/>
      </w:pPr>
      <w:r w:rsidRPr="00A650B3">
        <w:t xml:space="preserve">Input Voltage: </w:t>
      </w:r>
      <w:r w:rsidR="799A7D2F" w:rsidRPr="00A650B3">
        <w:t xml:space="preserve">Low voltage power delivered </w:t>
      </w:r>
      <w:r w:rsidR="482A09F9" w:rsidRPr="00A650B3">
        <w:t xml:space="preserve">by low-voltage network </w:t>
      </w:r>
      <w:r w:rsidR="287A4A6A" w:rsidRPr="00A650B3">
        <w:t>cable.</w:t>
      </w:r>
    </w:p>
    <w:p w14:paraId="20F4C48B" w14:textId="04763AA0" w:rsidR="00712583" w:rsidRPr="00A650B3" w:rsidRDefault="5326D041" w:rsidP="00A07D25">
      <w:pPr>
        <w:pStyle w:val="PR2"/>
      </w:pPr>
      <w:r w:rsidRPr="00A650B3">
        <w:t xml:space="preserve">Single LED indicator indicating </w:t>
      </w:r>
      <w:r w:rsidR="1EFD26F1" w:rsidRPr="00A650B3">
        <w:t>the status of the wallstation</w:t>
      </w:r>
      <w:r w:rsidR="3B90EDAA" w:rsidRPr="00A650B3">
        <w:t xml:space="preserve"> and </w:t>
      </w:r>
      <w:r w:rsidR="287A4A6A" w:rsidRPr="00A650B3">
        <w:t>communication.</w:t>
      </w:r>
    </w:p>
    <w:p w14:paraId="29E74BC6" w14:textId="3DBA78CE" w:rsidR="00712583" w:rsidRPr="00A650B3" w:rsidRDefault="55A84797" w:rsidP="00A07D25">
      <w:pPr>
        <w:pStyle w:val="PR2"/>
      </w:pPr>
      <w:r w:rsidRPr="00A650B3">
        <w:t>Controls incorporate non-volatile memory. Settings and parameters saved in protected memory shall not be lost should power be interrupted and restored.</w:t>
      </w:r>
    </w:p>
    <w:p w14:paraId="1A0D0E0B" w14:textId="068E470F" w:rsidR="00712583" w:rsidRPr="00A650B3" w:rsidRDefault="4ABF1317" w:rsidP="00A07D25">
      <w:pPr>
        <w:pStyle w:val="PR2"/>
      </w:pPr>
      <w:r w:rsidRPr="00A650B3">
        <w:t xml:space="preserve">Supported </w:t>
      </w:r>
      <w:r w:rsidR="04770D81" w:rsidRPr="00A650B3">
        <w:t>button configurations:</w:t>
      </w:r>
    </w:p>
    <w:p w14:paraId="3F21A827" w14:textId="1BB6962E" w:rsidR="00712583" w:rsidRPr="00A650B3" w:rsidRDefault="4F40C89B" w:rsidP="00A07D25">
      <w:pPr>
        <w:pStyle w:val="PR3"/>
        <w:numPr>
          <w:ilvl w:val="4"/>
          <w:numId w:val="139"/>
        </w:numPr>
      </w:pPr>
      <w:r w:rsidRPr="00A650B3">
        <w:t>1 button</w:t>
      </w:r>
    </w:p>
    <w:p w14:paraId="245E3D6D" w14:textId="55DF7477" w:rsidR="003079E0" w:rsidRPr="00A650B3" w:rsidRDefault="7ECC99F2" w:rsidP="00A07D25">
      <w:pPr>
        <w:pStyle w:val="PR3"/>
      </w:pPr>
      <w:r w:rsidRPr="00A650B3">
        <w:t>3</w:t>
      </w:r>
      <w:r w:rsidR="4F40C89B" w:rsidRPr="00A650B3">
        <w:t xml:space="preserve"> button</w:t>
      </w:r>
      <w:r w:rsidRPr="00A650B3">
        <w:t>s</w:t>
      </w:r>
    </w:p>
    <w:p w14:paraId="3B95A3ED" w14:textId="1087357A" w:rsidR="003079E0" w:rsidRPr="00A650B3" w:rsidRDefault="7ECC99F2" w:rsidP="00A07D25">
      <w:pPr>
        <w:pStyle w:val="PR3"/>
      </w:pPr>
      <w:r w:rsidRPr="00A650B3">
        <w:t>3</w:t>
      </w:r>
      <w:r w:rsidR="4F40C89B" w:rsidRPr="00A650B3">
        <w:t xml:space="preserve"> buttons </w:t>
      </w:r>
      <w:r w:rsidR="00DF4B92" w:rsidRPr="00A650B3">
        <w:t>+</w:t>
      </w:r>
      <w:r w:rsidR="4F40C89B" w:rsidRPr="00A650B3">
        <w:t xml:space="preserve"> raise/lower</w:t>
      </w:r>
    </w:p>
    <w:p w14:paraId="13857BEB" w14:textId="290E928D" w:rsidR="004A01BB" w:rsidRPr="00A650B3" w:rsidRDefault="7ECC99F2" w:rsidP="00A07D25">
      <w:pPr>
        <w:pStyle w:val="PR3"/>
      </w:pPr>
      <w:r w:rsidRPr="00A650B3">
        <w:t>5</w:t>
      </w:r>
      <w:r w:rsidR="4F40C89B" w:rsidRPr="00A650B3">
        <w:t xml:space="preserve"> buttons + raise/lower </w:t>
      </w:r>
    </w:p>
    <w:p w14:paraId="631AF145" w14:textId="3040EA27" w:rsidR="004A01BB" w:rsidRPr="00A650B3" w:rsidRDefault="79AF5337" w:rsidP="00A07D25">
      <w:pPr>
        <w:pStyle w:val="PR2"/>
      </w:pPr>
      <w:r w:rsidRPr="00A650B3">
        <w:t xml:space="preserve">The system shall allow user to define </w:t>
      </w:r>
      <w:r w:rsidR="2328BAD4" w:rsidRPr="00A650B3">
        <w:t>the action of each button using the programming software application.</w:t>
      </w:r>
    </w:p>
    <w:p w14:paraId="4E7FDA51" w14:textId="09703340" w:rsidR="004A01BB" w:rsidRPr="00A650B3" w:rsidRDefault="4ABF1317" w:rsidP="00A07D25">
      <w:pPr>
        <w:pStyle w:val="PR2"/>
      </w:pPr>
      <w:r w:rsidRPr="00A650B3">
        <w:t xml:space="preserve">Supported actions per button: </w:t>
      </w:r>
    </w:p>
    <w:p w14:paraId="15202803" w14:textId="3D0B37A8" w:rsidR="004A01BB" w:rsidRPr="00A650B3" w:rsidRDefault="4E6688BC" w:rsidP="00A07D25">
      <w:pPr>
        <w:pStyle w:val="PR3"/>
        <w:numPr>
          <w:ilvl w:val="4"/>
          <w:numId w:val="140"/>
        </w:numPr>
      </w:pPr>
      <w:r w:rsidRPr="00A650B3">
        <w:t>Select Scene</w:t>
      </w:r>
    </w:p>
    <w:p w14:paraId="473E169E" w14:textId="780CDCB9" w:rsidR="004A01BB" w:rsidRPr="00A650B3" w:rsidRDefault="67216BE0" w:rsidP="00A07D25">
      <w:pPr>
        <w:pStyle w:val="PR3"/>
      </w:pPr>
      <w:r w:rsidRPr="00A650B3">
        <w:t>Scene Toggle</w:t>
      </w:r>
    </w:p>
    <w:p w14:paraId="61065A98" w14:textId="7B55B0DA" w:rsidR="004A01BB" w:rsidRPr="00A650B3" w:rsidRDefault="67216BE0" w:rsidP="00A07D25">
      <w:pPr>
        <w:pStyle w:val="PR3"/>
      </w:pPr>
      <w:r w:rsidRPr="00A650B3">
        <w:t>Zone Level</w:t>
      </w:r>
    </w:p>
    <w:p w14:paraId="0366B9C1" w14:textId="3AEDDA37" w:rsidR="004A01BB" w:rsidRPr="00A650B3" w:rsidRDefault="67216BE0" w:rsidP="00A07D25">
      <w:pPr>
        <w:pStyle w:val="PR3"/>
      </w:pPr>
      <w:r w:rsidRPr="00A650B3">
        <w:t>Zone Toggle</w:t>
      </w:r>
    </w:p>
    <w:p w14:paraId="4FC5D3AE" w14:textId="42894A1A" w:rsidR="004A01BB" w:rsidRPr="00A650B3" w:rsidRDefault="67216BE0" w:rsidP="00A07D25">
      <w:pPr>
        <w:pStyle w:val="PR3"/>
      </w:pPr>
      <w:r w:rsidRPr="00A650B3">
        <w:t>Raise Level</w:t>
      </w:r>
    </w:p>
    <w:p w14:paraId="6B1FECCD" w14:textId="0DD2D69B" w:rsidR="004A01BB" w:rsidRPr="00A650B3" w:rsidRDefault="67216BE0" w:rsidP="00A07D25">
      <w:pPr>
        <w:pStyle w:val="PR3"/>
      </w:pPr>
      <w:r w:rsidRPr="00A650B3">
        <w:t>Lower Level</w:t>
      </w:r>
    </w:p>
    <w:p w14:paraId="6EA0E517" w14:textId="6DEF6F6F" w:rsidR="004A01BB" w:rsidRPr="00A650B3" w:rsidRDefault="1567D8E5" w:rsidP="00A07D25">
      <w:pPr>
        <w:pStyle w:val="PR3"/>
      </w:pPr>
      <w:r w:rsidRPr="00A650B3">
        <w:t>Hold/Release Occupied</w:t>
      </w:r>
    </w:p>
    <w:p w14:paraId="022645E8" w14:textId="34FC2C35" w:rsidR="004A01BB" w:rsidRPr="00A650B3" w:rsidRDefault="1567D8E5" w:rsidP="00A07D25">
      <w:pPr>
        <w:pStyle w:val="PR3"/>
      </w:pPr>
      <w:r w:rsidRPr="00A650B3">
        <w:t xml:space="preserve">Network action used for shades </w:t>
      </w:r>
      <w:r w:rsidR="1C5E94DF" w:rsidRPr="00A650B3">
        <w:t>integration.</w:t>
      </w:r>
    </w:p>
    <w:p w14:paraId="7EF3A490" w14:textId="77777777" w:rsidR="008A7FA7" w:rsidRPr="00A650B3" w:rsidRDefault="55A84797" w:rsidP="00A07D25">
      <w:pPr>
        <w:pStyle w:val="PR2"/>
      </w:pPr>
      <w:r w:rsidRPr="00A650B3">
        <w:t xml:space="preserve">Pre-defined digital button configurations. Each wallstation is shipped with </w:t>
      </w:r>
      <w:r w:rsidR="7D8F8EB3" w:rsidRPr="00A650B3">
        <w:t>default</w:t>
      </w:r>
      <w:r w:rsidR="79AF5337" w:rsidRPr="00A650B3">
        <w:t xml:space="preserve"> </w:t>
      </w:r>
      <w:r w:rsidR="7D8F8EB3" w:rsidRPr="00A650B3">
        <w:t xml:space="preserve">actions for each button. </w:t>
      </w:r>
      <w:r w:rsidRPr="00A650B3">
        <w:t xml:space="preserve"> </w:t>
      </w:r>
    </w:p>
    <w:p w14:paraId="4D0C55D1" w14:textId="5CFCB8EE" w:rsidR="00355692" w:rsidRPr="00A650B3" w:rsidRDefault="55A84797" w:rsidP="00A07D25">
      <w:pPr>
        <w:pStyle w:val="PR2"/>
      </w:pPr>
      <w:r w:rsidRPr="00A650B3">
        <w:t xml:space="preserve">Multiple </w:t>
      </w:r>
      <w:r w:rsidR="049F013F" w:rsidRPr="00A650B3">
        <w:t xml:space="preserve">wired </w:t>
      </w:r>
      <w:r w:rsidRPr="00A650B3">
        <w:t xml:space="preserve">wallstations may be installed in an area by simply connecting them to the WaveLinx </w:t>
      </w:r>
      <w:r w:rsidR="524DF7A6" w:rsidRPr="00A650B3">
        <w:t>system</w:t>
      </w:r>
      <w:r w:rsidRPr="00A650B3">
        <w:t>. No additional configuration will be required to achieve multi-way switching.</w:t>
      </w:r>
    </w:p>
    <w:p w14:paraId="017AF68C" w14:textId="32570D5B" w:rsidR="00355692" w:rsidRPr="00A650B3" w:rsidRDefault="55A84797" w:rsidP="00A07D25">
      <w:pPr>
        <w:pStyle w:val="PR2"/>
      </w:pPr>
      <w:r w:rsidRPr="00A650B3">
        <w:t xml:space="preserve">Optional custom </w:t>
      </w:r>
      <w:r w:rsidR="383F4068" w:rsidRPr="00A650B3">
        <w:t xml:space="preserve">engraving for </w:t>
      </w:r>
      <w:r w:rsidR="63CEC2FF" w:rsidRPr="00A650B3">
        <w:t xml:space="preserve">the buttons </w:t>
      </w:r>
      <w:r w:rsidRPr="00A650B3">
        <w:t xml:space="preserve">is available </w:t>
      </w:r>
      <w:r w:rsidR="287A4A6A" w:rsidRPr="00A650B3">
        <w:t>to improve the user experience</w:t>
      </w:r>
      <w:r w:rsidRPr="00A650B3">
        <w:t>.</w:t>
      </w:r>
    </w:p>
    <w:p w14:paraId="0491BFA8" w14:textId="5EB463EF" w:rsidR="00B772C3" w:rsidRPr="00A650B3" w:rsidRDefault="4527AEFC" w:rsidP="00A07D25">
      <w:pPr>
        <w:pStyle w:val="PR2"/>
      </w:pPr>
      <w:r w:rsidRPr="00A650B3">
        <w:t>Color: White</w:t>
      </w:r>
      <w:r w:rsidR="000E27E4" w:rsidRPr="00A650B3">
        <w:t>, Red</w:t>
      </w:r>
      <w:r w:rsidR="009927EA" w:rsidRPr="00A650B3">
        <w:t>, Ivory, Black</w:t>
      </w:r>
      <w:r w:rsidR="002A08EC" w:rsidRPr="00A650B3">
        <w:t>, Light Almon</w:t>
      </w:r>
      <w:r w:rsidR="00E67E7B" w:rsidRPr="00A650B3">
        <w:t>d, Gray</w:t>
      </w:r>
    </w:p>
    <w:p w14:paraId="426534D5" w14:textId="1FBB84DE" w:rsidR="00C24AB3" w:rsidRPr="00A650B3" w:rsidRDefault="6FA440F7" w:rsidP="00D74120">
      <w:pPr>
        <w:pStyle w:val="PR1"/>
      </w:pPr>
      <w:r w:rsidRPr="00A650B3">
        <w:t xml:space="preserve">Wired </w:t>
      </w:r>
      <w:r w:rsidR="3BBCBEDF" w:rsidRPr="00A650B3">
        <w:t xml:space="preserve">Ceiling Occupancy </w:t>
      </w:r>
      <w:r w:rsidRPr="00A650B3">
        <w:t>Sensor</w:t>
      </w:r>
    </w:p>
    <w:p w14:paraId="72AB7CD8" w14:textId="20BB76F6" w:rsidR="00CC6D7A" w:rsidRPr="00A650B3" w:rsidRDefault="6AD0CBEF" w:rsidP="00A07D25">
      <w:pPr>
        <w:pStyle w:val="PR2"/>
      </w:pPr>
      <w:r w:rsidRPr="00A650B3">
        <w:t xml:space="preserve">Basis-of-design Product: WaveLinx </w:t>
      </w:r>
      <w:r w:rsidR="1137C4B8" w:rsidRPr="00A650B3">
        <w:t>CAT Occupancy ceiling sensor</w:t>
      </w:r>
      <w:r w:rsidRPr="00A650B3">
        <w:t xml:space="preserve"> </w:t>
      </w:r>
      <w:r w:rsidR="1137C4B8" w:rsidRPr="00A650B3">
        <w:t>[OCS-C-</w:t>
      </w:r>
      <w:ins w:id="0" w:author="Shane De Lima" w:date="2025-03-04T14:13:00Z">
        <w:r w:rsidR="003B74E4" w:rsidRPr="00A650B3">
          <w:t>P</w:t>
        </w:r>
      </w:ins>
      <w:r w:rsidR="1137C4B8" w:rsidRPr="00A650B3">
        <w:t>]</w:t>
      </w:r>
    </w:p>
    <w:p w14:paraId="58B3F63E" w14:textId="32C9616E" w:rsidR="007D6C79" w:rsidRPr="00A650B3" w:rsidRDefault="0C9FB8B5" w:rsidP="00A07D25">
      <w:pPr>
        <w:pStyle w:val="PR2"/>
      </w:pPr>
      <w:r w:rsidRPr="00A650B3">
        <w:t xml:space="preserve">Communication: </w:t>
      </w:r>
    </w:p>
    <w:p w14:paraId="4050B4A3" w14:textId="30850D2D" w:rsidR="007D6C79" w:rsidRPr="00A650B3" w:rsidRDefault="0C9FB8B5" w:rsidP="00A07D25">
      <w:pPr>
        <w:pStyle w:val="PR3"/>
        <w:numPr>
          <w:ilvl w:val="4"/>
          <w:numId w:val="141"/>
        </w:numPr>
      </w:pPr>
      <w:r w:rsidRPr="00A650B3">
        <w:t>low voltage network cable.</w:t>
      </w:r>
    </w:p>
    <w:p w14:paraId="0A418312" w14:textId="66803C0D" w:rsidR="007D6C79" w:rsidRPr="00A650B3" w:rsidRDefault="0C9FB8B5" w:rsidP="00A07D25">
      <w:pPr>
        <w:pStyle w:val="PR3"/>
      </w:pPr>
      <w:r w:rsidRPr="00A650B3">
        <w:t>Communication ports: 2 x RJ-45 connectors.</w:t>
      </w:r>
    </w:p>
    <w:p w14:paraId="0E4E1239" w14:textId="77777777" w:rsidR="007D6C79" w:rsidRPr="00A650B3" w:rsidRDefault="0C9FB8B5" w:rsidP="00A07D25">
      <w:pPr>
        <w:pStyle w:val="PR2"/>
      </w:pPr>
      <w:r w:rsidRPr="00A650B3">
        <w:t>Input Voltage: Low voltage power delivered by low-voltage network cable.</w:t>
      </w:r>
    </w:p>
    <w:p w14:paraId="01C7B829" w14:textId="32FDF3FA" w:rsidR="007D6C79" w:rsidRPr="00A650B3" w:rsidRDefault="0C9FB8B5" w:rsidP="00A07D25">
      <w:pPr>
        <w:pStyle w:val="PR2"/>
      </w:pPr>
      <w:r w:rsidRPr="00A650B3">
        <w:t>Sensing technologies:</w:t>
      </w:r>
    </w:p>
    <w:p w14:paraId="62C48FA4" w14:textId="4FD08A9A" w:rsidR="007D6C79" w:rsidRPr="00A650B3" w:rsidRDefault="0C9FB8B5" w:rsidP="00A07D25">
      <w:pPr>
        <w:pStyle w:val="PR3"/>
        <w:numPr>
          <w:ilvl w:val="4"/>
          <w:numId w:val="142"/>
        </w:numPr>
      </w:pPr>
      <w:r w:rsidRPr="00A650B3">
        <w:t>Motion sensing:</w:t>
      </w:r>
    </w:p>
    <w:p w14:paraId="29C77D7E" w14:textId="77777777" w:rsidR="007D6C79" w:rsidRPr="00A650B3" w:rsidRDefault="007D6C79" w:rsidP="00A07D25">
      <w:pPr>
        <w:pStyle w:val="PR4"/>
        <w:numPr>
          <w:ilvl w:val="7"/>
          <w:numId w:val="143"/>
        </w:numPr>
      </w:pPr>
      <w:r w:rsidRPr="00A650B3">
        <w:t>PIR multiple-segmented lens, with internal grooves to eliminate dust and residue build-up.</w:t>
      </w:r>
    </w:p>
    <w:p w14:paraId="6526085D" w14:textId="77777777" w:rsidR="007D6C79" w:rsidRPr="00A650B3" w:rsidRDefault="007D6C79" w:rsidP="00A07D25">
      <w:pPr>
        <w:pStyle w:val="PR4"/>
      </w:pPr>
      <w:r w:rsidRPr="00A650B3">
        <w:t xml:space="preserve">Products tested in identical manner, compliant with NEMA WD 7 -2011 Occupancy Motion Sensors Standards </w:t>
      </w:r>
    </w:p>
    <w:p w14:paraId="4B45ED55" w14:textId="0FD14CF2" w:rsidR="007D6C79" w:rsidRPr="00A650B3" w:rsidRDefault="589E65E1" w:rsidP="00A07D25">
      <w:pPr>
        <w:pStyle w:val="PR4"/>
      </w:pPr>
      <w:r w:rsidRPr="00A650B3">
        <w:t>20 minute default time delay with the ability to increase to up</w:t>
      </w:r>
      <w:r w:rsidR="45AADF1C" w:rsidRPr="00A650B3">
        <w:t xml:space="preserve"> </w:t>
      </w:r>
      <w:r w:rsidRPr="00A650B3">
        <w:t xml:space="preserve">to </w:t>
      </w:r>
      <w:r w:rsidR="004E3869" w:rsidRPr="00A650B3">
        <w:t>4</w:t>
      </w:r>
      <w:r w:rsidRPr="00A650B3">
        <w:t>0 minutes.</w:t>
      </w:r>
    </w:p>
    <w:p w14:paraId="4A8B7E39" w14:textId="56A09FEA" w:rsidR="007D6C79" w:rsidRPr="00A650B3" w:rsidRDefault="007D6C79" w:rsidP="00A07D25">
      <w:pPr>
        <w:pStyle w:val="PR3"/>
      </w:pPr>
      <w:r w:rsidRPr="00A650B3">
        <w:t>Daylight Sensing:</w:t>
      </w:r>
    </w:p>
    <w:p w14:paraId="647633C3" w14:textId="77777777" w:rsidR="007D6C79" w:rsidRPr="00A650B3" w:rsidRDefault="007D6C79" w:rsidP="00A07D25">
      <w:pPr>
        <w:pStyle w:val="PR4"/>
        <w:numPr>
          <w:ilvl w:val="7"/>
          <w:numId w:val="144"/>
        </w:numPr>
      </w:pPr>
      <w:r w:rsidRPr="00A650B3">
        <w:t>Open-loop daylight sensor</w:t>
      </w:r>
    </w:p>
    <w:p w14:paraId="25AC9EA0" w14:textId="357DE2CC" w:rsidR="007D6C79" w:rsidRPr="00A650B3" w:rsidRDefault="5B36CE2C" w:rsidP="00A07D25">
      <w:pPr>
        <w:pStyle w:val="PR4"/>
      </w:pPr>
      <w:r w:rsidRPr="00A650B3">
        <w:t>0</w:t>
      </w:r>
      <w:r w:rsidR="007D6C79" w:rsidRPr="00A650B3">
        <w:t>-</w:t>
      </w:r>
      <w:r w:rsidR="27BEF6D7" w:rsidRPr="00A650B3">
        <w:t>1</w:t>
      </w:r>
      <w:r w:rsidR="00E94A0B" w:rsidRPr="00A650B3">
        <w:t>0,</w:t>
      </w:r>
      <w:r w:rsidR="007D6C79" w:rsidRPr="00A650B3">
        <w:t>00</w:t>
      </w:r>
      <w:r w:rsidR="008D517A" w:rsidRPr="00A650B3">
        <w:t>0</w:t>
      </w:r>
      <w:r w:rsidR="007D6C79" w:rsidRPr="00A650B3">
        <w:t>lux</w:t>
      </w:r>
    </w:p>
    <w:p w14:paraId="6A4E3158" w14:textId="77777777" w:rsidR="007D6C79" w:rsidRPr="00A650B3" w:rsidRDefault="007D6C79" w:rsidP="00A07D25">
      <w:pPr>
        <w:pStyle w:val="PR4"/>
      </w:pPr>
      <w:r w:rsidRPr="00A650B3">
        <w:t>Light input within 60° cone</w:t>
      </w:r>
    </w:p>
    <w:p w14:paraId="1C77A248" w14:textId="0A89DAE8" w:rsidR="007D6C79" w:rsidRPr="00A650B3" w:rsidRDefault="0C9FB8B5" w:rsidP="00A07D25">
      <w:pPr>
        <w:pStyle w:val="PR2"/>
      </w:pPr>
      <w:r w:rsidRPr="00A650B3">
        <w:t xml:space="preserve">Power failure memory: Device shall incorporate non-volatile memory. Settings and parameters saved in protected memory shall not be lost should power be interrupted and subsequently restored. Programming is stored in each sensor in addition to the Area Controller. </w:t>
      </w:r>
    </w:p>
    <w:p w14:paraId="39702A0A" w14:textId="63BB1A45" w:rsidR="007D6C79" w:rsidRPr="00A650B3" w:rsidRDefault="0C9FB8B5" w:rsidP="00A07D25">
      <w:pPr>
        <w:pStyle w:val="PR2"/>
      </w:pPr>
      <w:r w:rsidRPr="00A650B3">
        <w:t xml:space="preserve">Sensor </w:t>
      </w:r>
      <w:r w:rsidR="45774233" w:rsidRPr="00A650B3">
        <w:t>reports</w:t>
      </w:r>
      <w:r w:rsidRPr="00A650B3">
        <w:t xml:space="preserve"> the following data to the area controller:</w:t>
      </w:r>
    </w:p>
    <w:p w14:paraId="00959E9E" w14:textId="4595055A" w:rsidR="007D6C79" w:rsidRPr="00A650B3" w:rsidRDefault="0C9FB8B5" w:rsidP="00A07D25">
      <w:pPr>
        <w:pStyle w:val="PR3"/>
        <w:numPr>
          <w:ilvl w:val="4"/>
          <w:numId w:val="145"/>
        </w:numPr>
      </w:pPr>
      <w:r w:rsidRPr="00A650B3">
        <w:lastRenderedPageBreak/>
        <w:t>Occupancy status</w:t>
      </w:r>
    </w:p>
    <w:p w14:paraId="514AF46E" w14:textId="681302F2" w:rsidR="007D6C79" w:rsidRPr="00A650B3" w:rsidRDefault="0C9FB8B5" w:rsidP="00A07D25">
      <w:pPr>
        <w:pStyle w:val="PR3"/>
      </w:pPr>
      <w:r w:rsidRPr="00A650B3">
        <w:t>Ambient light level</w:t>
      </w:r>
    </w:p>
    <w:p w14:paraId="43900F9B" w14:textId="77777777" w:rsidR="007D6C79" w:rsidRPr="00A650B3" w:rsidRDefault="0C9FB8B5" w:rsidP="00A07D25">
      <w:pPr>
        <w:pStyle w:val="PR2"/>
      </w:pPr>
      <w:r w:rsidRPr="00A650B3">
        <w:t xml:space="preserve">LED indicators: LED indicators always provides a visual means to verify that motion is being detected during both testing and normal operation. </w:t>
      </w:r>
    </w:p>
    <w:p w14:paraId="08B37984" w14:textId="77777777" w:rsidR="007D6C79" w:rsidRPr="00A650B3" w:rsidRDefault="0C9FB8B5" w:rsidP="00A07D25">
      <w:pPr>
        <w:pStyle w:val="PR2"/>
      </w:pPr>
      <w:r w:rsidRPr="00A650B3">
        <w:t>Sensors shall be fully adaptive with the ability to have the sensitivity and timing to be remotely adjusted to ensure optimal lighting control for any use of the space.</w:t>
      </w:r>
    </w:p>
    <w:p w14:paraId="68496603" w14:textId="77777777" w:rsidR="007D6C79" w:rsidRPr="00A650B3" w:rsidRDefault="0C9FB8B5" w:rsidP="00A07D25">
      <w:pPr>
        <w:pStyle w:val="PR2"/>
      </w:pPr>
      <w:r w:rsidRPr="00A650B3">
        <w:t>Sensors have remotely adjustable settings for dimming levels, occupied/unoccupied light levels, occupancy/vacancy sensing, and sensitivity to changes in motion and changes in ambient light levels.</w:t>
      </w:r>
    </w:p>
    <w:p w14:paraId="62DB6F9B" w14:textId="77777777" w:rsidR="007D6C79" w:rsidRPr="00A650B3" w:rsidRDefault="0C9FB8B5" w:rsidP="00A07D25">
      <w:pPr>
        <w:pStyle w:val="PR2"/>
      </w:pPr>
      <w:r w:rsidRPr="00A650B3">
        <w:t>Sensors may remotely adjust the light output to reduced levels and remain at that reduced level for an adjustable period before turning off when the space is unoccupied.</w:t>
      </w:r>
    </w:p>
    <w:p w14:paraId="7E2CC606" w14:textId="77777777" w:rsidR="00E14430" w:rsidRPr="00A650B3" w:rsidRDefault="3B71BECD" w:rsidP="00A07D25">
      <w:pPr>
        <w:pStyle w:val="PR2"/>
      </w:pPr>
      <w:r w:rsidRPr="00A650B3">
        <w:t xml:space="preserve">Standards/Environmental regulations: </w:t>
      </w:r>
    </w:p>
    <w:p w14:paraId="2AF9DAF7" w14:textId="32333802" w:rsidR="00E14430" w:rsidRPr="00A650B3" w:rsidRDefault="3B71BECD" w:rsidP="00A07D25">
      <w:pPr>
        <w:pStyle w:val="PR3"/>
        <w:numPr>
          <w:ilvl w:val="4"/>
          <w:numId w:val="146"/>
        </w:numPr>
      </w:pPr>
      <w:r w:rsidRPr="00A650B3">
        <w:t>cULus Listed</w:t>
      </w:r>
    </w:p>
    <w:p w14:paraId="23B22448" w14:textId="19DC981A" w:rsidR="00E14430" w:rsidRPr="00A650B3" w:rsidRDefault="3B71BECD" w:rsidP="00A07D25">
      <w:pPr>
        <w:pStyle w:val="PR3"/>
      </w:pPr>
      <w:r w:rsidRPr="00A650B3">
        <w:t>RoHS</w:t>
      </w:r>
    </w:p>
    <w:p w14:paraId="377EAAFE" w14:textId="20E96C21" w:rsidR="00151F24" w:rsidRPr="00A650B3" w:rsidRDefault="00151F24" w:rsidP="00D74120">
      <w:pPr>
        <w:pStyle w:val="PR1"/>
        <w:numPr>
          <w:ilvl w:val="0"/>
          <w:numId w:val="36"/>
        </w:numPr>
      </w:pPr>
      <w:r w:rsidRPr="00A650B3">
        <w:t xml:space="preserve">Wired </w:t>
      </w:r>
      <w:r w:rsidR="00E61B6C" w:rsidRPr="00A650B3">
        <w:t xml:space="preserve">Dual Technology </w:t>
      </w:r>
      <w:r w:rsidRPr="00A650B3">
        <w:t>Ceiling Occupancy Sensor</w:t>
      </w:r>
    </w:p>
    <w:p w14:paraId="4F628816" w14:textId="77777777" w:rsidR="008039FF" w:rsidRPr="00A650B3" w:rsidRDefault="008039FF" w:rsidP="00A07D25">
      <w:pPr>
        <w:pStyle w:val="PR2"/>
        <w:numPr>
          <w:ilvl w:val="0"/>
          <w:numId w:val="147"/>
        </w:numPr>
      </w:pPr>
      <w:r w:rsidRPr="00A650B3">
        <w:t>Basis-of-design Product: WaveLinx CAT Occupancy ceiling sensor [OCS-C-D]</w:t>
      </w:r>
    </w:p>
    <w:p w14:paraId="120B988D" w14:textId="77777777" w:rsidR="008039FF" w:rsidRPr="00A650B3" w:rsidRDefault="008039FF" w:rsidP="00A07D25">
      <w:pPr>
        <w:pStyle w:val="PR2"/>
      </w:pPr>
      <w:r w:rsidRPr="00A650B3">
        <w:t xml:space="preserve">Communication: </w:t>
      </w:r>
    </w:p>
    <w:p w14:paraId="61E8038E" w14:textId="77777777" w:rsidR="008039FF" w:rsidRPr="00A650B3" w:rsidRDefault="008039FF" w:rsidP="00A07D25">
      <w:pPr>
        <w:pStyle w:val="PR3"/>
        <w:numPr>
          <w:ilvl w:val="4"/>
          <w:numId w:val="148"/>
        </w:numPr>
      </w:pPr>
      <w:r w:rsidRPr="00A650B3">
        <w:t>low voltage network cable.</w:t>
      </w:r>
    </w:p>
    <w:p w14:paraId="1CDD507B" w14:textId="77777777" w:rsidR="008039FF" w:rsidRPr="00A650B3" w:rsidRDefault="008039FF" w:rsidP="00A07D25">
      <w:pPr>
        <w:pStyle w:val="PR3"/>
      </w:pPr>
      <w:r w:rsidRPr="00A650B3">
        <w:t>Communication ports: 2 x RJ-45 connectors.</w:t>
      </w:r>
    </w:p>
    <w:p w14:paraId="716535C1" w14:textId="77777777" w:rsidR="008039FF" w:rsidRPr="00A650B3" w:rsidRDefault="008039FF" w:rsidP="00A07D25">
      <w:pPr>
        <w:pStyle w:val="PR2"/>
      </w:pPr>
      <w:r w:rsidRPr="00A650B3">
        <w:t>Input Voltage: Low voltage power delivered by low-voltage network cable.</w:t>
      </w:r>
    </w:p>
    <w:p w14:paraId="52CC1A5C" w14:textId="77777777" w:rsidR="008039FF" w:rsidRPr="00A650B3" w:rsidRDefault="008039FF" w:rsidP="00A07D25">
      <w:pPr>
        <w:pStyle w:val="PR2"/>
      </w:pPr>
      <w:r w:rsidRPr="00A650B3">
        <w:t>Sensing technologies:</w:t>
      </w:r>
    </w:p>
    <w:p w14:paraId="7B1C0EF7" w14:textId="77777777" w:rsidR="008039FF" w:rsidRPr="00A650B3" w:rsidRDefault="008039FF" w:rsidP="00A07D25">
      <w:pPr>
        <w:pStyle w:val="PR3"/>
        <w:numPr>
          <w:ilvl w:val="4"/>
          <w:numId w:val="149"/>
        </w:numPr>
      </w:pPr>
      <w:r w:rsidRPr="00A650B3">
        <w:t>PIR sensing:</w:t>
      </w:r>
    </w:p>
    <w:p w14:paraId="7E7707DF" w14:textId="77777777" w:rsidR="008039FF" w:rsidRPr="00A650B3" w:rsidRDefault="008039FF" w:rsidP="00A07D25">
      <w:pPr>
        <w:pStyle w:val="PR4"/>
        <w:numPr>
          <w:ilvl w:val="7"/>
          <w:numId w:val="150"/>
        </w:numPr>
      </w:pPr>
      <w:r w:rsidRPr="00A650B3">
        <w:t>PIR multiple-segmented lens, with internal grooves to eliminate dust and residue build-up.</w:t>
      </w:r>
    </w:p>
    <w:p w14:paraId="3775F6D0" w14:textId="77777777" w:rsidR="008039FF" w:rsidRPr="00A650B3" w:rsidRDefault="008039FF" w:rsidP="00A07D25">
      <w:pPr>
        <w:pStyle w:val="PR4"/>
      </w:pPr>
      <w:r w:rsidRPr="00A650B3">
        <w:t xml:space="preserve">Products tested in identical manner, compliant with NEMA WD 7 -2011 Occupancy Motion Sensors Standards </w:t>
      </w:r>
    </w:p>
    <w:p w14:paraId="438A6CB1" w14:textId="77777777" w:rsidR="008039FF" w:rsidRPr="00A650B3" w:rsidRDefault="008039FF" w:rsidP="00A07D25">
      <w:pPr>
        <w:pStyle w:val="PR4"/>
      </w:pPr>
      <w:r w:rsidRPr="00A650B3">
        <w:t>20 minute default time delay with the ability to increase to up to 40 minutes.</w:t>
      </w:r>
    </w:p>
    <w:p w14:paraId="3078A80E" w14:textId="77777777" w:rsidR="008039FF" w:rsidRPr="00A650B3" w:rsidRDefault="008039FF" w:rsidP="00A07D25">
      <w:pPr>
        <w:pStyle w:val="PR4"/>
      </w:pPr>
      <w:r w:rsidRPr="00A650B3">
        <w:t>Acoustic</w:t>
      </w:r>
    </w:p>
    <w:p w14:paraId="1FD3EE30" w14:textId="77777777" w:rsidR="008039FF" w:rsidRPr="00A650B3" w:rsidRDefault="008039FF" w:rsidP="00A07D25">
      <w:pPr>
        <w:pStyle w:val="PR4"/>
      </w:pPr>
      <w:r w:rsidRPr="00A650B3">
        <w:t xml:space="preserve">Secondary means of occupancy detection to detect occupancy without direct line of sight. </w:t>
      </w:r>
    </w:p>
    <w:p w14:paraId="20657DC2" w14:textId="77777777" w:rsidR="008039FF" w:rsidRPr="00A650B3" w:rsidRDefault="008039FF" w:rsidP="00A07D25">
      <w:pPr>
        <w:pStyle w:val="PR4"/>
      </w:pPr>
      <w:r w:rsidRPr="00A650B3">
        <w:t>Daylight Sensing:</w:t>
      </w:r>
    </w:p>
    <w:p w14:paraId="7096388A" w14:textId="77777777" w:rsidR="008039FF" w:rsidRPr="00A650B3" w:rsidRDefault="008039FF" w:rsidP="00A07D25">
      <w:pPr>
        <w:pStyle w:val="PR4"/>
      </w:pPr>
      <w:r w:rsidRPr="00A650B3">
        <w:t>Open-loop daylight sensor</w:t>
      </w:r>
    </w:p>
    <w:p w14:paraId="4E0407C2" w14:textId="77777777" w:rsidR="008039FF" w:rsidRPr="00A650B3" w:rsidRDefault="008039FF" w:rsidP="00A07D25">
      <w:pPr>
        <w:pStyle w:val="PR4"/>
      </w:pPr>
      <w:r w:rsidRPr="00A650B3">
        <w:t>0-10,000lux</w:t>
      </w:r>
    </w:p>
    <w:p w14:paraId="0BAA809C" w14:textId="77777777" w:rsidR="008039FF" w:rsidRPr="00A650B3" w:rsidRDefault="008039FF" w:rsidP="00A07D25">
      <w:pPr>
        <w:pStyle w:val="PR4"/>
      </w:pPr>
      <w:r w:rsidRPr="00A650B3">
        <w:t>Light input within 60° cone</w:t>
      </w:r>
    </w:p>
    <w:p w14:paraId="2714A010" w14:textId="77777777" w:rsidR="008039FF" w:rsidRPr="00A650B3" w:rsidRDefault="008039FF" w:rsidP="00A07D25">
      <w:pPr>
        <w:pStyle w:val="PR2"/>
      </w:pPr>
      <w:r w:rsidRPr="00A650B3">
        <w:t xml:space="preserve">Power failure memory: Device shall incorporate non-volatile memory. Settings and parameters saved in protected memory shall not be lost should power be interrupted and subsequently restored. Programming is stored in each sensor in addition to the Area Controller. </w:t>
      </w:r>
    </w:p>
    <w:p w14:paraId="5D4D52EA" w14:textId="77777777" w:rsidR="008039FF" w:rsidRPr="00A650B3" w:rsidRDefault="008039FF" w:rsidP="00A07D25">
      <w:pPr>
        <w:pStyle w:val="PR2"/>
      </w:pPr>
      <w:r w:rsidRPr="00A650B3">
        <w:t>Sensor reports the following data to the area controller:</w:t>
      </w:r>
    </w:p>
    <w:p w14:paraId="7A72B152" w14:textId="77777777" w:rsidR="008039FF" w:rsidRPr="00A650B3" w:rsidRDefault="008039FF" w:rsidP="00A07D25">
      <w:pPr>
        <w:pStyle w:val="PR3"/>
        <w:numPr>
          <w:ilvl w:val="4"/>
          <w:numId w:val="151"/>
        </w:numPr>
      </w:pPr>
      <w:r w:rsidRPr="00A650B3">
        <w:t>Occupancy status</w:t>
      </w:r>
    </w:p>
    <w:p w14:paraId="1D09A096" w14:textId="77777777" w:rsidR="008039FF" w:rsidRPr="00A650B3" w:rsidRDefault="008039FF" w:rsidP="00A07D25">
      <w:pPr>
        <w:pStyle w:val="PR3"/>
      </w:pPr>
      <w:r w:rsidRPr="00A650B3">
        <w:t>Ambient light level</w:t>
      </w:r>
    </w:p>
    <w:p w14:paraId="15624F78" w14:textId="2D2CBFAB" w:rsidR="008039FF" w:rsidRPr="00A650B3" w:rsidRDefault="008039FF" w:rsidP="00A07D25">
      <w:pPr>
        <w:pStyle w:val="PR2"/>
      </w:pPr>
      <w:r w:rsidRPr="00A650B3">
        <w:t xml:space="preserve">LED indicators: LED indicators always </w:t>
      </w:r>
      <w:r w:rsidR="002F125C" w:rsidRPr="00A650B3">
        <w:t>provide</w:t>
      </w:r>
      <w:r w:rsidRPr="00A650B3">
        <w:t xml:space="preserve"> a visual means to verify that motion is being detected during both testing and normal operation. </w:t>
      </w:r>
    </w:p>
    <w:p w14:paraId="778F722D" w14:textId="77777777" w:rsidR="008039FF" w:rsidRPr="00A650B3" w:rsidRDefault="008039FF" w:rsidP="00A07D25">
      <w:pPr>
        <w:pStyle w:val="PR2"/>
      </w:pPr>
      <w:r w:rsidRPr="00A650B3">
        <w:t>Sensors shall be fully adaptive with the ability to have the sensitivity and timing to be remotely adjusted to ensure optimal lighting control for any use of the space.</w:t>
      </w:r>
    </w:p>
    <w:p w14:paraId="551C2268" w14:textId="77777777" w:rsidR="008039FF" w:rsidRPr="00A650B3" w:rsidRDefault="008039FF" w:rsidP="00A07D25">
      <w:pPr>
        <w:pStyle w:val="PR2"/>
      </w:pPr>
      <w:r w:rsidRPr="00A650B3">
        <w:t>Sensors have remotely adjustable settings for dimming levels, occupied/unoccupied light levels, occupancy/vacancy sensing, and sensitivity to changes in motion and changes in ambient light levels.</w:t>
      </w:r>
    </w:p>
    <w:p w14:paraId="3360C593" w14:textId="77777777" w:rsidR="008039FF" w:rsidRPr="00A650B3" w:rsidRDefault="008039FF" w:rsidP="00A07D25">
      <w:pPr>
        <w:pStyle w:val="PR2"/>
      </w:pPr>
      <w:r w:rsidRPr="00A650B3">
        <w:t>Sensors may remotely adjust the light output to reduced levels and remain at that reduced level for an adjustable period before turning off when the space is unoccupied.</w:t>
      </w:r>
    </w:p>
    <w:p w14:paraId="2288716B" w14:textId="77777777" w:rsidR="008039FF" w:rsidRPr="00A650B3" w:rsidRDefault="008039FF" w:rsidP="00A07D25">
      <w:pPr>
        <w:pStyle w:val="PR2"/>
      </w:pPr>
      <w:r w:rsidRPr="00A650B3">
        <w:t xml:space="preserve">Standards/Environmental regulations: </w:t>
      </w:r>
    </w:p>
    <w:p w14:paraId="6773E79E" w14:textId="77777777" w:rsidR="008039FF" w:rsidRPr="00A650B3" w:rsidRDefault="008039FF" w:rsidP="00A07D25">
      <w:pPr>
        <w:pStyle w:val="PR3"/>
        <w:numPr>
          <w:ilvl w:val="4"/>
          <w:numId w:val="152"/>
        </w:numPr>
      </w:pPr>
      <w:r w:rsidRPr="00A650B3">
        <w:lastRenderedPageBreak/>
        <w:t>cULus Listed</w:t>
      </w:r>
    </w:p>
    <w:p w14:paraId="648978C1" w14:textId="77777777" w:rsidR="008039FF" w:rsidRPr="00A650B3" w:rsidRDefault="008039FF" w:rsidP="00A07D25">
      <w:pPr>
        <w:pStyle w:val="PR3"/>
      </w:pPr>
      <w:r w:rsidRPr="00A650B3">
        <w:t>RoHS</w:t>
      </w:r>
    </w:p>
    <w:p w14:paraId="4746B433" w14:textId="77777777" w:rsidR="00330FBF" w:rsidRPr="00A650B3" w:rsidRDefault="00330FBF" w:rsidP="00A07D25">
      <w:pPr>
        <w:pStyle w:val="PR3"/>
        <w:numPr>
          <w:ilvl w:val="0"/>
          <w:numId w:val="0"/>
        </w:numPr>
      </w:pPr>
    </w:p>
    <w:p w14:paraId="2B8CE1DA" w14:textId="77777777" w:rsidR="00C81B3D" w:rsidRPr="00A650B3" w:rsidRDefault="6FBF55DB" w:rsidP="00D74120">
      <w:pPr>
        <w:pStyle w:val="PR1"/>
        <w:numPr>
          <w:ilvl w:val="0"/>
          <w:numId w:val="36"/>
        </w:numPr>
      </w:pPr>
      <w:r w:rsidRPr="00A650B3">
        <w:t>Touchscreen Control Interface</w:t>
      </w:r>
    </w:p>
    <w:p w14:paraId="68983CE2" w14:textId="77777777" w:rsidR="00EF4AD8" w:rsidRPr="00A650B3" w:rsidRDefault="1415A137" w:rsidP="00A07D25">
      <w:pPr>
        <w:pStyle w:val="PR2"/>
        <w:numPr>
          <w:ilvl w:val="0"/>
          <w:numId w:val="153"/>
        </w:numPr>
      </w:pPr>
      <w:r w:rsidRPr="00A650B3">
        <w:t>Basis-of-design Product:</w:t>
      </w:r>
      <w:r w:rsidR="6FBF55DB" w:rsidRPr="00A650B3">
        <w:t xml:space="preserve"> Touchscreen [TSE57-WLX-B] </w:t>
      </w:r>
    </w:p>
    <w:p w14:paraId="5E7E81CB" w14:textId="77777777" w:rsidR="00C81B3D" w:rsidRPr="00A650B3" w:rsidRDefault="6FBF55DB" w:rsidP="00A07D25">
      <w:pPr>
        <w:pStyle w:val="PR2"/>
      </w:pPr>
      <w:r w:rsidRPr="00A650B3">
        <w:t>Communication: Ethernet</w:t>
      </w:r>
    </w:p>
    <w:p w14:paraId="3646305F" w14:textId="77777777" w:rsidR="00C81B3D" w:rsidRPr="00A650B3" w:rsidRDefault="6FBF55DB" w:rsidP="00A07D25">
      <w:pPr>
        <w:pStyle w:val="PR2"/>
      </w:pPr>
      <w:r w:rsidRPr="00A650B3">
        <w:t xml:space="preserve">Input power: Power over Ethernet (PoE – IEEE 802.3af) powered </w:t>
      </w:r>
    </w:p>
    <w:p w14:paraId="3DBA8E5E" w14:textId="77777777" w:rsidR="00C81B3D" w:rsidRPr="00A650B3" w:rsidRDefault="6FBF55DB" w:rsidP="00A07D25">
      <w:pPr>
        <w:pStyle w:val="PR2"/>
      </w:pPr>
      <w:r w:rsidRPr="00A650B3">
        <w:t>Display: 5.7" diagonal capacitive touch display screen</w:t>
      </w:r>
    </w:p>
    <w:p w14:paraId="38F48E88" w14:textId="77777777" w:rsidR="00C81B3D" w:rsidRPr="00A650B3" w:rsidRDefault="6FBF55DB" w:rsidP="00A07D25">
      <w:pPr>
        <w:pStyle w:val="PR2"/>
      </w:pPr>
      <w:r w:rsidRPr="00A650B3">
        <w:t>Mounting: Installs in a standard single gang wall box</w:t>
      </w:r>
    </w:p>
    <w:p w14:paraId="190CBDD7" w14:textId="77777777" w:rsidR="00C81B3D" w:rsidRPr="00A650B3" w:rsidRDefault="6FBF55DB" w:rsidP="00A07D25">
      <w:pPr>
        <w:pStyle w:val="PR2"/>
      </w:pPr>
      <w:r w:rsidRPr="00A650B3">
        <w:t xml:space="preserve">Touchscreen provides the following functions:  </w:t>
      </w:r>
    </w:p>
    <w:p w14:paraId="65C89151" w14:textId="10A7769A" w:rsidR="00C81B3D" w:rsidRPr="00A650B3" w:rsidRDefault="6FBF55DB" w:rsidP="00A07D25">
      <w:pPr>
        <w:pStyle w:val="PR3"/>
        <w:numPr>
          <w:ilvl w:val="4"/>
          <w:numId w:val="154"/>
        </w:numPr>
      </w:pPr>
      <w:r w:rsidRPr="00A650B3">
        <w:t>Send user-defined or pre-configured scene commands to an area</w:t>
      </w:r>
    </w:p>
    <w:p w14:paraId="600F3F13" w14:textId="47755D2A" w:rsidR="00C81B3D" w:rsidRPr="00A650B3" w:rsidRDefault="6FBF55DB" w:rsidP="00A07D25">
      <w:pPr>
        <w:pStyle w:val="PR3"/>
      </w:pPr>
      <w:r w:rsidRPr="00A650B3">
        <w:t>Change light levels for lighting in an area or zone</w:t>
      </w:r>
    </w:p>
    <w:p w14:paraId="6B9E6550" w14:textId="338CD996" w:rsidR="00C81B3D" w:rsidRPr="00A650B3" w:rsidRDefault="6FBF55DB" w:rsidP="00A07D25">
      <w:pPr>
        <w:pStyle w:val="PR3"/>
      </w:pPr>
      <w:r w:rsidRPr="00A650B3">
        <w:t>Change color temperatures for lighting in a room or zone</w:t>
      </w:r>
      <w:bookmarkStart w:id="1" w:name="_Toc292445597"/>
      <w:bookmarkEnd w:id="1"/>
    </w:p>
    <w:p w14:paraId="679EB888" w14:textId="0C07027B" w:rsidR="00B96DA6" w:rsidRPr="00A650B3" w:rsidRDefault="5C8BEC4E" w:rsidP="00D74120">
      <w:pPr>
        <w:pStyle w:val="PR1"/>
        <w:numPr>
          <w:ilvl w:val="0"/>
          <w:numId w:val="36"/>
        </w:numPr>
      </w:pPr>
      <w:r w:rsidRPr="00A650B3">
        <w:t>Wired Bluetooth Low-Energy Programming Device</w:t>
      </w:r>
    </w:p>
    <w:p w14:paraId="29714946" w14:textId="77777777" w:rsidR="0085490E" w:rsidRPr="00A650B3" w:rsidRDefault="5C8BEC4E" w:rsidP="00A07D25">
      <w:pPr>
        <w:pStyle w:val="PR2"/>
        <w:numPr>
          <w:ilvl w:val="0"/>
          <w:numId w:val="155"/>
        </w:numPr>
      </w:pPr>
      <w:r w:rsidRPr="00A650B3">
        <w:t xml:space="preserve">Basis-of-Design Product: </w:t>
      </w:r>
      <w:r w:rsidR="1A99BEF1" w:rsidRPr="00A650B3">
        <w:t xml:space="preserve">WaveLinx </w:t>
      </w:r>
      <w:r w:rsidR="268E77CB" w:rsidRPr="00A650B3">
        <w:t xml:space="preserve">Bluetooth Programming Interface Module [BPI-C] </w:t>
      </w:r>
    </w:p>
    <w:p w14:paraId="66930546" w14:textId="1D4CE170" w:rsidR="009775A8" w:rsidRPr="00A650B3" w:rsidRDefault="23902140" w:rsidP="00A07D25">
      <w:pPr>
        <w:pStyle w:val="PR2"/>
      </w:pPr>
      <w:r w:rsidRPr="00A650B3">
        <w:t xml:space="preserve">Communication: </w:t>
      </w:r>
    </w:p>
    <w:p w14:paraId="561396AC" w14:textId="67C9B5C0" w:rsidR="009775A8" w:rsidRPr="00A650B3" w:rsidRDefault="23902140" w:rsidP="00A07D25">
      <w:pPr>
        <w:pStyle w:val="PR3"/>
        <w:numPr>
          <w:ilvl w:val="4"/>
          <w:numId w:val="156"/>
        </w:numPr>
      </w:pPr>
      <w:r w:rsidRPr="00A650B3">
        <w:t>low voltage network cable</w:t>
      </w:r>
      <w:r w:rsidR="16989F80" w:rsidRPr="00A650B3">
        <w:t xml:space="preserve"> used to communicate with other wired devices.</w:t>
      </w:r>
    </w:p>
    <w:p w14:paraId="17095E4B" w14:textId="518AEF8D" w:rsidR="009775A8" w:rsidRPr="00A650B3" w:rsidRDefault="16989F80" w:rsidP="00A07D25">
      <w:pPr>
        <w:pStyle w:val="PR3"/>
      </w:pPr>
      <w:r w:rsidRPr="00A650B3">
        <w:t xml:space="preserve">Bluetooth communication </w:t>
      </w:r>
      <w:r w:rsidR="32C247CC" w:rsidRPr="00A650B3">
        <w:t xml:space="preserve">allowing </w:t>
      </w:r>
      <w:r w:rsidRPr="00A650B3">
        <w:t>connection from smartphone application for programming device settings within the local daisy-chain zone.</w:t>
      </w:r>
    </w:p>
    <w:p w14:paraId="287C3047" w14:textId="77777777" w:rsidR="008D79E7" w:rsidRPr="00A650B3" w:rsidRDefault="23902140" w:rsidP="00A07D25">
      <w:pPr>
        <w:pStyle w:val="PR2"/>
      </w:pPr>
      <w:r w:rsidRPr="00A650B3">
        <w:t>Communication ports: 2 x RJ-45 connectors.</w:t>
      </w:r>
    </w:p>
    <w:p w14:paraId="3F54D176" w14:textId="77777777" w:rsidR="008D79E7" w:rsidRPr="00A650B3" w:rsidRDefault="23902140" w:rsidP="00A07D25">
      <w:pPr>
        <w:pStyle w:val="PR2"/>
      </w:pPr>
      <w:r w:rsidRPr="00A650B3">
        <w:t>Input Voltage: Low voltage power delivered by low-voltage network cable.</w:t>
      </w:r>
    </w:p>
    <w:p w14:paraId="2524FCDD" w14:textId="0FFCEB2C" w:rsidR="00B96DA6" w:rsidRPr="00A650B3" w:rsidRDefault="640D8039" w:rsidP="00A07D25">
      <w:pPr>
        <w:pStyle w:val="PR2"/>
      </w:pPr>
      <w:r w:rsidRPr="00A650B3">
        <w:t xml:space="preserve">LED indicators: </w:t>
      </w:r>
      <w:r w:rsidR="5C8BEC4E" w:rsidRPr="00A650B3">
        <w:t>LED integrated into device</w:t>
      </w:r>
      <w:r w:rsidRPr="00A650B3">
        <w:t xml:space="preserve"> providing visual indication of remote Bluetooth connection.</w:t>
      </w:r>
    </w:p>
    <w:p w14:paraId="3AD06370" w14:textId="4F42FCC5" w:rsidR="008D79E7" w:rsidRPr="00A650B3" w:rsidRDefault="23902140" w:rsidP="00A07D25">
      <w:pPr>
        <w:pStyle w:val="PR2"/>
      </w:pPr>
      <w:r w:rsidRPr="00A650B3">
        <w:t>Mounting: Plenum rated, inline wired, and screw mountable.</w:t>
      </w:r>
    </w:p>
    <w:p w14:paraId="448E7B9B" w14:textId="1A78B0C9" w:rsidR="00C479C8" w:rsidRPr="00A650B3" w:rsidRDefault="3C9DF108" w:rsidP="00D74120">
      <w:pPr>
        <w:pStyle w:val="PR1"/>
        <w:numPr>
          <w:ilvl w:val="0"/>
          <w:numId w:val="36"/>
        </w:numPr>
      </w:pPr>
      <w:r w:rsidRPr="00A650B3">
        <w:t>Wired Sensor Interface Module</w:t>
      </w:r>
    </w:p>
    <w:p w14:paraId="4E7D8FEA" w14:textId="77777777" w:rsidR="0085490E" w:rsidRPr="00A650B3" w:rsidRDefault="3C9DF108" w:rsidP="00A07D25">
      <w:pPr>
        <w:pStyle w:val="PR2"/>
      </w:pPr>
      <w:r w:rsidRPr="00A650B3">
        <w:t xml:space="preserve">Basis-of-Design Product: </w:t>
      </w:r>
      <w:r w:rsidR="62253BF3" w:rsidRPr="00A650B3">
        <w:t xml:space="preserve">WaveLinx CAT Sensor Interface Module </w:t>
      </w:r>
      <w:r w:rsidRPr="00A650B3">
        <w:t>[</w:t>
      </w:r>
      <w:r w:rsidR="62253BF3" w:rsidRPr="00A650B3">
        <w:t>SIM-C-V</w:t>
      </w:r>
      <w:r w:rsidRPr="00A650B3">
        <w:t xml:space="preserve">] </w:t>
      </w:r>
    </w:p>
    <w:p w14:paraId="2E2E5FE3" w14:textId="3FF8FFE3" w:rsidR="00C479C8" w:rsidRPr="00A650B3" w:rsidRDefault="3C9DF108" w:rsidP="00A07D25">
      <w:pPr>
        <w:pStyle w:val="PR2"/>
      </w:pPr>
      <w:r w:rsidRPr="00A650B3">
        <w:t xml:space="preserve">Communication: </w:t>
      </w:r>
    </w:p>
    <w:p w14:paraId="0E77BCF5" w14:textId="258455A8" w:rsidR="00C479C8" w:rsidRPr="00A650B3" w:rsidRDefault="3C9DF108" w:rsidP="00A07D25">
      <w:pPr>
        <w:pStyle w:val="PR3"/>
        <w:numPr>
          <w:ilvl w:val="4"/>
          <w:numId w:val="157"/>
        </w:numPr>
      </w:pPr>
      <w:r w:rsidRPr="00A650B3">
        <w:t>low voltage network cable used to communicate with other wired devices.</w:t>
      </w:r>
    </w:p>
    <w:p w14:paraId="3DE90DD4" w14:textId="78203DCE" w:rsidR="00C479C8" w:rsidRPr="00A650B3" w:rsidRDefault="3C9DF108" w:rsidP="00A07D25">
      <w:pPr>
        <w:pStyle w:val="PR3"/>
      </w:pPr>
      <w:r w:rsidRPr="00A650B3">
        <w:t>Communication ports: 2 x RJ-45 connectors.</w:t>
      </w:r>
    </w:p>
    <w:p w14:paraId="30C4444D" w14:textId="77777777" w:rsidR="00C479C8" w:rsidRPr="00A650B3" w:rsidRDefault="3C9DF108" w:rsidP="00A07D25">
      <w:pPr>
        <w:pStyle w:val="PR2"/>
      </w:pPr>
      <w:r w:rsidRPr="00A650B3">
        <w:t>Input Voltage: Low voltage power delivered by low-voltage network cable.</w:t>
      </w:r>
    </w:p>
    <w:p w14:paraId="7E1ADDEE" w14:textId="3A6C5005" w:rsidR="00AE25D7" w:rsidRPr="00A650B3" w:rsidRDefault="45594698" w:rsidP="00A07D25">
      <w:pPr>
        <w:pStyle w:val="PR2"/>
      </w:pPr>
      <w:r w:rsidRPr="00A650B3">
        <w:t xml:space="preserve">Sensor inputs: </w:t>
      </w:r>
      <w:r w:rsidR="15ABB5DC" w:rsidRPr="00A650B3">
        <w:t>1</w:t>
      </w:r>
      <w:r w:rsidRPr="00A650B3">
        <w:t xml:space="preserve"> x inputs from sensor and power out to sensor</w:t>
      </w:r>
    </w:p>
    <w:p w14:paraId="6125D2E8" w14:textId="38364FF9" w:rsidR="00C479C8" w:rsidRPr="00A650B3" w:rsidRDefault="3C9DF108" w:rsidP="00A07D25">
      <w:pPr>
        <w:pStyle w:val="PR2"/>
      </w:pPr>
      <w:r w:rsidRPr="00A650B3">
        <w:t>LED indicators: LED integrated into device providing visual indication of remote Bluetooth connection.</w:t>
      </w:r>
    </w:p>
    <w:p w14:paraId="06082D0E" w14:textId="256348D2" w:rsidR="32CC9AA4" w:rsidRPr="00A650B3" w:rsidRDefault="569051E2" w:rsidP="00A07D25">
      <w:pPr>
        <w:pStyle w:val="PR2"/>
      </w:pPr>
      <w:r w:rsidRPr="00A650B3">
        <w:t xml:space="preserve">Push button: To allow to turn off the module, perform a soft or factory reset. </w:t>
      </w:r>
    </w:p>
    <w:p w14:paraId="7A75415B" w14:textId="77777777" w:rsidR="00C479C8" w:rsidRPr="00A650B3" w:rsidRDefault="3C9DF108" w:rsidP="00A07D25">
      <w:pPr>
        <w:pStyle w:val="PR2"/>
      </w:pPr>
      <w:r w:rsidRPr="00A650B3">
        <w:t>Mounting: Plenum rated, inline wired, and screw mountable.</w:t>
      </w:r>
    </w:p>
    <w:p w14:paraId="10D388D9" w14:textId="77777777" w:rsidR="001B62AA" w:rsidRPr="00A650B3" w:rsidRDefault="75298DEF" w:rsidP="00A07D25">
      <w:pPr>
        <w:pStyle w:val="PR2"/>
      </w:pPr>
      <w:r w:rsidRPr="00A650B3">
        <w:t xml:space="preserve">Standards/Environmental regulations: </w:t>
      </w:r>
    </w:p>
    <w:p w14:paraId="3E0FE1DD" w14:textId="52A39DE7" w:rsidR="001B62AA" w:rsidRPr="00A650B3" w:rsidRDefault="75298DEF" w:rsidP="00A07D25">
      <w:pPr>
        <w:pStyle w:val="PR3"/>
        <w:numPr>
          <w:ilvl w:val="4"/>
          <w:numId w:val="158"/>
        </w:numPr>
      </w:pPr>
      <w:r w:rsidRPr="00A650B3">
        <w:t>cULus Listed</w:t>
      </w:r>
    </w:p>
    <w:p w14:paraId="0E024F72" w14:textId="1FF0D3F6" w:rsidR="0039646F" w:rsidRPr="00A650B3" w:rsidDel="000379AC" w:rsidRDefault="75298DEF" w:rsidP="00A07D25">
      <w:pPr>
        <w:pStyle w:val="PR3"/>
      </w:pPr>
      <w:r w:rsidRPr="00A650B3">
        <w:t>RoHS</w:t>
      </w:r>
    </w:p>
    <w:p w14:paraId="3CFE8899" w14:textId="77777777" w:rsidR="000379AC" w:rsidRPr="00A650B3" w:rsidRDefault="000379AC" w:rsidP="00A07D25">
      <w:pPr>
        <w:pStyle w:val="PR3"/>
        <w:numPr>
          <w:ilvl w:val="0"/>
          <w:numId w:val="0"/>
        </w:numPr>
        <w:ind w:left="1656"/>
      </w:pPr>
    </w:p>
    <w:p w14:paraId="471BE364" w14:textId="12EB0AC0" w:rsidR="00BB0D0B" w:rsidRPr="00A650B3" w:rsidRDefault="039C4AEC" w:rsidP="00D74120">
      <w:pPr>
        <w:pStyle w:val="PR1"/>
        <w:numPr>
          <w:ilvl w:val="0"/>
          <w:numId w:val="36"/>
        </w:numPr>
      </w:pPr>
      <w:r w:rsidRPr="00A650B3">
        <w:t>Contact Closure Interface</w:t>
      </w:r>
      <w:r w:rsidR="4C324EE1" w:rsidRPr="00A650B3">
        <w:t xml:space="preserve"> Module</w:t>
      </w:r>
    </w:p>
    <w:p w14:paraId="49B29A58" w14:textId="42C9F170" w:rsidR="0085490E" w:rsidRPr="00A650B3" w:rsidRDefault="4C324EE1" w:rsidP="00A07D25">
      <w:pPr>
        <w:pStyle w:val="PR2"/>
        <w:numPr>
          <w:ilvl w:val="0"/>
          <w:numId w:val="160"/>
        </w:numPr>
      </w:pPr>
      <w:r w:rsidRPr="00A650B3">
        <w:t xml:space="preserve">Basis-of-Design Product: WaveLinx CAT </w:t>
      </w:r>
      <w:ins w:id="2" w:author="Shane De Lima" w:date="2025-03-04T14:15:00Z">
        <w:r w:rsidR="00042BA2" w:rsidRPr="00A650B3">
          <w:t xml:space="preserve">Contact Closure </w:t>
        </w:r>
      </w:ins>
      <w:r w:rsidRPr="00A650B3">
        <w:t>Interface Module [</w:t>
      </w:r>
      <w:r w:rsidR="3562DF9D" w:rsidRPr="00A650B3">
        <w:t>CCI</w:t>
      </w:r>
      <w:r w:rsidRPr="00A650B3">
        <w:t xml:space="preserve">-C-V] </w:t>
      </w:r>
    </w:p>
    <w:p w14:paraId="1EE79FFC" w14:textId="09241E7F" w:rsidR="00BB0D0B" w:rsidRPr="00A650B3" w:rsidRDefault="4C324EE1" w:rsidP="00A07D25">
      <w:pPr>
        <w:pStyle w:val="PR2"/>
      </w:pPr>
      <w:r w:rsidRPr="00A650B3">
        <w:t xml:space="preserve">Communication: </w:t>
      </w:r>
    </w:p>
    <w:p w14:paraId="1E511E00" w14:textId="191D0A20" w:rsidR="00BB0D0B" w:rsidRPr="00A650B3" w:rsidRDefault="4C324EE1" w:rsidP="00A07D25">
      <w:pPr>
        <w:pStyle w:val="PR3"/>
        <w:numPr>
          <w:ilvl w:val="4"/>
          <w:numId w:val="159"/>
        </w:numPr>
      </w:pPr>
      <w:r w:rsidRPr="00A650B3">
        <w:t>low voltage network cable used to communicate with other wired devices.</w:t>
      </w:r>
    </w:p>
    <w:p w14:paraId="776B510B" w14:textId="31657B75" w:rsidR="00BB0D0B" w:rsidRPr="00A650B3" w:rsidRDefault="4C324EE1" w:rsidP="00A07D25">
      <w:pPr>
        <w:pStyle w:val="PR3"/>
      </w:pPr>
      <w:r w:rsidRPr="00A650B3">
        <w:t>Communication ports: 2 x RJ-45 connectors.</w:t>
      </w:r>
    </w:p>
    <w:p w14:paraId="6B110050" w14:textId="77777777" w:rsidR="00BB0D0B" w:rsidRPr="00A650B3" w:rsidRDefault="4C324EE1" w:rsidP="00A07D25">
      <w:pPr>
        <w:pStyle w:val="PR2"/>
      </w:pPr>
      <w:r w:rsidRPr="00A650B3">
        <w:t>Input Voltage: Low voltage power delivered by low-voltage network cable.</w:t>
      </w:r>
    </w:p>
    <w:p w14:paraId="0645FDDE" w14:textId="2569A800" w:rsidR="00BB0D0B" w:rsidRPr="00A650B3" w:rsidRDefault="506F4F17" w:rsidP="00A07D25">
      <w:pPr>
        <w:pStyle w:val="PR2"/>
      </w:pPr>
      <w:r w:rsidRPr="00A650B3">
        <w:t>Contact Closure</w:t>
      </w:r>
      <w:r w:rsidR="4C324EE1" w:rsidRPr="00A650B3">
        <w:t xml:space="preserve"> inputs: </w:t>
      </w:r>
      <w:r w:rsidR="042039E4" w:rsidRPr="00A650B3">
        <w:t>4</w:t>
      </w:r>
      <w:r w:rsidR="4C324EE1" w:rsidRPr="00A650B3">
        <w:t xml:space="preserve"> x</w:t>
      </w:r>
      <w:r w:rsidR="3604A7F0" w:rsidRPr="00A650B3">
        <w:t xml:space="preserve"> dry contact</w:t>
      </w:r>
      <w:r w:rsidR="4C324EE1" w:rsidRPr="00A650B3">
        <w:t xml:space="preserve"> inputs </w:t>
      </w:r>
      <w:r w:rsidR="3604A7F0" w:rsidRPr="00A650B3">
        <w:t xml:space="preserve">that are </w:t>
      </w:r>
      <w:r w:rsidR="0085490E" w:rsidRPr="00A650B3">
        <w:t>momentary</w:t>
      </w:r>
      <w:r w:rsidR="3604A7F0" w:rsidRPr="00A650B3">
        <w:t xml:space="preserve"> and/or maintained.</w:t>
      </w:r>
    </w:p>
    <w:p w14:paraId="4628EA6A" w14:textId="77777777" w:rsidR="00BB0D0B" w:rsidRPr="00A650B3" w:rsidRDefault="4C324EE1" w:rsidP="00A07D25">
      <w:pPr>
        <w:pStyle w:val="PR2"/>
      </w:pPr>
      <w:r w:rsidRPr="00A650B3">
        <w:t>LED indicators: LED integrated into device providing visual indication of remote Bluetooth connection.</w:t>
      </w:r>
    </w:p>
    <w:p w14:paraId="2AB5CA43" w14:textId="77777777" w:rsidR="00BB0D0B" w:rsidRPr="00A650B3" w:rsidRDefault="4C324EE1" w:rsidP="00A07D25">
      <w:pPr>
        <w:pStyle w:val="PR2"/>
      </w:pPr>
      <w:r w:rsidRPr="00A650B3">
        <w:lastRenderedPageBreak/>
        <w:t>Mounting: Plenum rated, inline wired, and screw mountable.</w:t>
      </w:r>
    </w:p>
    <w:p w14:paraId="7F3A50C2" w14:textId="458D2D64" w:rsidR="00475B9D" w:rsidRPr="00A650B3" w:rsidRDefault="4C324EE1" w:rsidP="00A07D25">
      <w:pPr>
        <w:pStyle w:val="PR2"/>
      </w:pPr>
      <w:r w:rsidRPr="00A650B3">
        <w:t xml:space="preserve">Standards/Environmental regulations: </w:t>
      </w:r>
    </w:p>
    <w:p w14:paraId="048BED92" w14:textId="1BA870C7" w:rsidR="00475B9D" w:rsidRPr="00A650B3" w:rsidRDefault="4C324EE1" w:rsidP="00A07D25">
      <w:pPr>
        <w:pStyle w:val="PR3"/>
        <w:numPr>
          <w:ilvl w:val="4"/>
          <w:numId w:val="161"/>
        </w:numPr>
      </w:pPr>
      <w:r w:rsidRPr="00A650B3">
        <w:t>cULus Listed</w:t>
      </w:r>
    </w:p>
    <w:p w14:paraId="7128AA8A" w14:textId="77777777" w:rsidR="00191A93" w:rsidRPr="00A650B3" w:rsidRDefault="7D164A44" w:rsidP="00A07D25">
      <w:pPr>
        <w:pStyle w:val="PR3"/>
        <w:rPr>
          <w:b/>
          <w:bCs/>
        </w:rPr>
      </w:pPr>
      <w:r w:rsidRPr="00A650B3">
        <w:t>RoHS</w:t>
      </w:r>
      <w:bookmarkStart w:id="3" w:name="_Hlk20654970"/>
      <w:bookmarkEnd w:id="3"/>
    </w:p>
    <w:p w14:paraId="28E198DA" w14:textId="5F1B43A7" w:rsidR="00191A93" w:rsidRPr="00A650B3" w:rsidRDefault="004B67F1" w:rsidP="004B67F1">
      <w:pPr>
        <w:pStyle w:val="Heading2"/>
      </w:pPr>
      <w:r w:rsidRPr="00A650B3">
        <w:t>WIRELESS DEVICES</w:t>
      </w:r>
    </w:p>
    <w:p w14:paraId="5B214D71" w14:textId="77777777" w:rsidR="004B67F1" w:rsidRPr="00A650B3" w:rsidRDefault="004B67F1" w:rsidP="00A07D25">
      <w:pPr>
        <w:pStyle w:val="PR1"/>
        <w:numPr>
          <w:ilvl w:val="0"/>
          <w:numId w:val="162"/>
        </w:numPr>
      </w:pPr>
      <w:r w:rsidRPr="00A650B3">
        <w:t>Wireless Dimming Switchpack </w:t>
      </w:r>
    </w:p>
    <w:p w14:paraId="5B782BD7" w14:textId="77777777" w:rsidR="0085490E" w:rsidRPr="00A650B3" w:rsidRDefault="004B67F1" w:rsidP="00A07D25">
      <w:pPr>
        <w:pStyle w:val="PR2"/>
        <w:numPr>
          <w:ilvl w:val="0"/>
          <w:numId w:val="51"/>
        </w:numPr>
      </w:pPr>
      <w:r w:rsidRPr="00A650B3">
        <w:t xml:space="preserve">Basis-of-design Product: WaveLinx PRO Universal Dimming Switchpack with one 0-10V Dimming channel [RSP-P-010-347] </w:t>
      </w:r>
    </w:p>
    <w:p w14:paraId="6E3891CF" w14:textId="69FE549A" w:rsidR="004B67F1" w:rsidRPr="00A650B3" w:rsidRDefault="004B67F1" w:rsidP="00A07D25">
      <w:pPr>
        <w:pStyle w:val="PR2"/>
        <w:numPr>
          <w:ilvl w:val="0"/>
          <w:numId w:val="51"/>
        </w:numPr>
      </w:pPr>
      <w:r w:rsidRPr="00A650B3">
        <w:t>Communication: Wireless IEEE 802.15.4</w:t>
      </w:r>
    </w:p>
    <w:p w14:paraId="0B3EAEA9" w14:textId="2C36CF11" w:rsidR="004B67F1" w:rsidRPr="00A650B3" w:rsidRDefault="004B67F1" w:rsidP="00A07D25">
      <w:pPr>
        <w:pStyle w:val="PR2"/>
      </w:pPr>
      <w:r w:rsidRPr="00A650B3">
        <w:t>Plenum-rated</w:t>
      </w:r>
    </w:p>
    <w:p w14:paraId="7EBF31A1" w14:textId="4AC7B1D7" w:rsidR="004B67F1" w:rsidRPr="00A650B3" w:rsidRDefault="004B67F1" w:rsidP="00A07D25">
      <w:pPr>
        <w:pStyle w:val="PR2"/>
      </w:pPr>
      <w:r w:rsidRPr="00A650B3">
        <w:t>Integrated, self-contained unit consisting internally of an isolated load switching control relay [and a power supply to provide low-voltage power].</w:t>
      </w:r>
    </w:p>
    <w:p w14:paraId="07DFDC16" w14:textId="77777777" w:rsidR="004B67F1" w:rsidRPr="00A650B3" w:rsidRDefault="004B67F1" w:rsidP="00A07D25">
      <w:pPr>
        <w:pStyle w:val="PR2"/>
      </w:pPr>
      <w:r w:rsidRPr="00A650B3">
        <w:t>Input Voltage: 120/277/347 VAC </w:t>
      </w:r>
    </w:p>
    <w:p w14:paraId="320AEF5E" w14:textId="793EADF8" w:rsidR="004B67F1" w:rsidRPr="00A650B3" w:rsidRDefault="004B67F1" w:rsidP="00A07D25">
      <w:pPr>
        <w:pStyle w:val="PR2"/>
      </w:pPr>
      <w:r w:rsidRPr="00A650B3">
        <w:t>Relay Output:</w:t>
      </w:r>
    </w:p>
    <w:p w14:paraId="188CFE6B" w14:textId="77777777" w:rsidR="007E3773" w:rsidRPr="00A650B3" w:rsidRDefault="004B67F1" w:rsidP="00A07D25">
      <w:pPr>
        <w:pStyle w:val="PR3"/>
        <w:numPr>
          <w:ilvl w:val="4"/>
          <w:numId w:val="163"/>
        </w:numPr>
      </w:pPr>
      <w:r w:rsidRPr="00A650B3">
        <w:t>20amp 120/277/347VAC General Purpose  </w:t>
      </w:r>
    </w:p>
    <w:p w14:paraId="1D148869" w14:textId="539F1247" w:rsidR="004B67F1" w:rsidRPr="00A650B3" w:rsidRDefault="004B67F1" w:rsidP="00A07D25">
      <w:pPr>
        <w:pStyle w:val="PR3"/>
      </w:pPr>
      <w:r w:rsidRPr="00A650B3">
        <w:t>16amp 120/277/347VAC electronic ballast (LED load)  </w:t>
      </w:r>
    </w:p>
    <w:p w14:paraId="37C1DF7D" w14:textId="77777777" w:rsidR="004B67F1" w:rsidRPr="00A650B3" w:rsidRDefault="004B67F1" w:rsidP="00A07D25">
      <w:pPr>
        <w:pStyle w:val="PR2"/>
      </w:pPr>
      <w:r w:rsidRPr="00A650B3">
        <w:t>Dimming Output: Single Class 2 0-10V dimming output  </w:t>
      </w:r>
    </w:p>
    <w:p w14:paraId="23A792DB" w14:textId="77777777" w:rsidR="004B67F1" w:rsidRPr="00A650B3" w:rsidRDefault="004B67F1" w:rsidP="00A07D25">
      <w:pPr>
        <w:pStyle w:val="PR2"/>
      </w:pPr>
      <w:r w:rsidRPr="00A650B3">
        <w:t>Sink Current: 120mA at 0-10 VDC. </w:t>
      </w:r>
    </w:p>
    <w:p w14:paraId="6EB9AA3B" w14:textId="77777777" w:rsidR="004B67F1" w:rsidRPr="00A650B3" w:rsidRDefault="004B67F1" w:rsidP="00A07D25">
      <w:pPr>
        <w:pStyle w:val="PR2"/>
      </w:pPr>
      <w:r w:rsidRPr="00A650B3">
        <w:t>Mounting: Integral 1/2 inch chase nipple. </w:t>
      </w:r>
    </w:p>
    <w:p w14:paraId="63C48EFF" w14:textId="77777777" w:rsidR="004B67F1" w:rsidRPr="00A650B3" w:rsidRDefault="004B67F1" w:rsidP="00A07D25">
      <w:pPr>
        <w:pStyle w:val="PR2"/>
      </w:pPr>
      <w:r w:rsidRPr="00A650B3">
        <w:t>Calculated energy consumption data available through the WaveLinx CORE </w:t>
      </w:r>
    </w:p>
    <w:p w14:paraId="06AEA654" w14:textId="77777777" w:rsidR="004B67F1" w:rsidRPr="00A650B3" w:rsidRDefault="004B67F1" w:rsidP="00A07D25">
      <w:pPr>
        <w:pStyle w:val="PR2"/>
      </w:pPr>
      <w:r w:rsidRPr="00A650B3">
        <w:t>Shall be compatible with electronic ballast, LED, incandescent, magnetic, or electronic low-voltage, magnetic or electronic fluorescent, and motor loads. </w:t>
      </w:r>
    </w:p>
    <w:p w14:paraId="752FA83F" w14:textId="77777777" w:rsidR="004B67F1" w:rsidRPr="00A650B3" w:rsidRDefault="004B67F1" w:rsidP="00A07D25">
      <w:pPr>
        <w:pStyle w:val="PR2"/>
      </w:pPr>
      <w:r w:rsidRPr="00A650B3">
        <w:t>Shall be capable of controlling up to 20-amp receptacle or plug loads.  </w:t>
      </w:r>
    </w:p>
    <w:p w14:paraId="405680E2" w14:textId="77777777" w:rsidR="004B67F1" w:rsidRPr="00A650B3" w:rsidRDefault="004B67F1" w:rsidP="00A07D25">
      <w:pPr>
        <w:pStyle w:val="PR2"/>
      </w:pPr>
      <w:r w:rsidRPr="00A650B3">
        <w:t>Controls incorporate non-volatile memory. Settings and parameters saved in protected memory shall not be lost should power be interrupted and restored. </w:t>
      </w:r>
    </w:p>
    <w:p w14:paraId="519B2BA7" w14:textId="77777777" w:rsidR="004B67F1" w:rsidRPr="00A650B3" w:rsidRDefault="004B67F1" w:rsidP="00A07D25">
      <w:pPr>
        <w:pStyle w:val="PR2"/>
      </w:pPr>
      <w:r w:rsidRPr="00A650B3">
        <w:t>Environmental regulations:  </w:t>
      </w:r>
    </w:p>
    <w:p w14:paraId="48E67F6F" w14:textId="77777777" w:rsidR="004B67F1" w:rsidRPr="00A650B3" w:rsidRDefault="004B67F1" w:rsidP="00A07D25">
      <w:pPr>
        <w:pStyle w:val="PR3"/>
        <w:numPr>
          <w:ilvl w:val="4"/>
          <w:numId w:val="164"/>
        </w:numPr>
      </w:pPr>
      <w:r w:rsidRPr="00A650B3">
        <w:t>FCC certified. </w:t>
      </w:r>
    </w:p>
    <w:p w14:paraId="4DB39007" w14:textId="77777777" w:rsidR="004B67F1" w:rsidRPr="00A650B3" w:rsidRDefault="004B67F1" w:rsidP="00D74120">
      <w:pPr>
        <w:pStyle w:val="PR1"/>
      </w:pPr>
      <w:r w:rsidRPr="00A650B3">
        <w:t>Wireless Dimming Switchpack with Dry Contact Closure </w:t>
      </w:r>
    </w:p>
    <w:p w14:paraId="0D361267" w14:textId="77777777" w:rsidR="003F5F74" w:rsidRPr="00A650B3" w:rsidRDefault="004B67F1" w:rsidP="00A07D25">
      <w:pPr>
        <w:pStyle w:val="PR2"/>
        <w:numPr>
          <w:ilvl w:val="0"/>
          <w:numId w:val="52"/>
        </w:numPr>
      </w:pPr>
      <w:r w:rsidRPr="00A650B3">
        <w:t xml:space="preserve">Basis-of-design Product: WaveLinx PRO Universal Dimming Switchpack with Dry Contact Closure [WSP-CA-010] </w:t>
      </w:r>
    </w:p>
    <w:p w14:paraId="5BAADCAE" w14:textId="001A54DB" w:rsidR="004B67F1" w:rsidRPr="00A650B3" w:rsidRDefault="004B67F1" w:rsidP="00A07D25">
      <w:pPr>
        <w:pStyle w:val="PR2"/>
        <w:numPr>
          <w:ilvl w:val="0"/>
          <w:numId w:val="52"/>
        </w:numPr>
      </w:pPr>
      <w:r w:rsidRPr="00A650B3">
        <w:t>Communication: Wireless IEEE 802.15.4 </w:t>
      </w:r>
    </w:p>
    <w:p w14:paraId="44E0DCA6" w14:textId="77777777" w:rsidR="004B67F1" w:rsidRPr="00A650B3" w:rsidRDefault="004B67F1" w:rsidP="00A07D25">
      <w:pPr>
        <w:pStyle w:val="PR2"/>
      </w:pPr>
      <w:r w:rsidRPr="00A650B3">
        <w:t>Plenum-rated </w:t>
      </w:r>
    </w:p>
    <w:p w14:paraId="017D9331" w14:textId="77777777" w:rsidR="004B67F1" w:rsidRPr="00A650B3" w:rsidRDefault="004B67F1" w:rsidP="00A07D25">
      <w:pPr>
        <w:pStyle w:val="PR2"/>
      </w:pPr>
      <w:r w:rsidRPr="00A650B3">
        <w:t>Integrated, self-contained unit consisting internally of an isolated load switching control relay [and a power supply to provide low-voltage power].   </w:t>
      </w:r>
    </w:p>
    <w:p w14:paraId="49846BD5" w14:textId="77777777" w:rsidR="004B67F1" w:rsidRPr="00A650B3" w:rsidRDefault="004B67F1" w:rsidP="00A07D25">
      <w:pPr>
        <w:pStyle w:val="PR2"/>
      </w:pPr>
      <w:r w:rsidRPr="00A650B3">
        <w:t>Relay Output:  </w:t>
      </w:r>
    </w:p>
    <w:p w14:paraId="7829AA96" w14:textId="77777777" w:rsidR="004B67F1" w:rsidRPr="00A650B3" w:rsidRDefault="004B67F1" w:rsidP="00A07D25">
      <w:pPr>
        <w:pStyle w:val="PR3"/>
        <w:numPr>
          <w:ilvl w:val="4"/>
          <w:numId w:val="54"/>
        </w:numPr>
      </w:pPr>
      <w:r w:rsidRPr="00A650B3">
        <w:t>20amp 347VAC General Purpose  </w:t>
      </w:r>
    </w:p>
    <w:p w14:paraId="71822A7C" w14:textId="77777777" w:rsidR="004B67F1" w:rsidRPr="00A650B3" w:rsidRDefault="004B67F1" w:rsidP="00A07D25">
      <w:pPr>
        <w:pStyle w:val="PR3"/>
      </w:pPr>
      <w:r w:rsidRPr="00A650B3">
        <w:t>16amp 347VAC electronic ballast (LED load)  </w:t>
      </w:r>
    </w:p>
    <w:p w14:paraId="29A4C9C4" w14:textId="77777777" w:rsidR="004B67F1" w:rsidRPr="00A650B3" w:rsidRDefault="004B67F1" w:rsidP="00A07D25">
      <w:pPr>
        <w:pStyle w:val="PR2"/>
      </w:pPr>
      <w:r w:rsidRPr="00A650B3">
        <w:t>Dimming Output: Single Class 2 0-10V dimming output  </w:t>
      </w:r>
    </w:p>
    <w:p w14:paraId="31DD1B47" w14:textId="77777777" w:rsidR="004B67F1" w:rsidRPr="00A650B3" w:rsidRDefault="004B67F1" w:rsidP="00A07D25">
      <w:pPr>
        <w:pStyle w:val="PR2"/>
      </w:pPr>
      <w:r w:rsidRPr="00A650B3">
        <w:t>Sink Current: 30mA at 0-10 VDC. </w:t>
      </w:r>
    </w:p>
    <w:p w14:paraId="0A6C39AE" w14:textId="77777777" w:rsidR="004B67F1" w:rsidRPr="00A650B3" w:rsidRDefault="004B67F1" w:rsidP="00A07D25">
      <w:pPr>
        <w:pStyle w:val="PR2"/>
      </w:pPr>
      <w:r w:rsidRPr="00A650B3">
        <w:t>Contact Closure Input: 1 input interface to support wired low-voltage sensor or maintained contact closure signal. </w:t>
      </w:r>
    </w:p>
    <w:p w14:paraId="74ED753D" w14:textId="77777777" w:rsidR="004B67F1" w:rsidRPr="00A650B3" w:rsidRDefault="004B67F1" w:rsidP="00A07D25">
      <w:pPr>
        <w:pStyle w:val="PR2"/>
      </w:pPr>
      <w:r w:rsidRPr="00A650B3">
        <w:t>Mounting: Integral 1/2 in chase nipple </w:t>
      </w:r>
    </w:p>
    <w:p w14:paraId="54B7ABBB" w14:textId="77777777" w:rsidR="004B67F1" w:rsidRPr="00A650B3" w:rsidRDefault="004B67F1" w:rsidP="00A07D25">
      <w:pPr>
        <w:pStyle w:val="PR2"/>
      </w:pPr>
      <w:r w:rsidRPr="00A650B3">
        <w:t>Calculated energy consumption data based on maximum connected power available through the WaveLinx CORE </w:t>
      </w:r>
    </w:p>
    <w:p w14:paraId="25440777" w14:textId="77777777" w:rsidR="004B67F1" w:rsidRPr="00A650B3" w:rsidRDefault="004B67F1" w:rsidP="00A07D25">
      <w:pPr>
        <w:pStyle w:val="PR2"/>
      </w:pPr>
      <w:r w:rsidRPr="00A650B3">
        <w:t>Shall be compatible with electronic ballast, LED, incandescent, magnetic, or electronic low-voltage, magnetic or electronic fluorescent, and motor loads. </w:t>
      </w:r>
    </w:p>
    <w:p w14:paraId="3DDF349A" w14:textId="77777777" w:rsidR="004B67F1" w:rsidRPr="00A650B3" w:rsidRDefault="004B67F1" w:rsidP="00A07D25">
      <w:pPr>
        <w:pStyle w:val="PR2"/>
      </w:pPr>
      <w:r w:rsidRPr="00A650B3">
        <w:t>Shall be capable of controlling up to 20Amp receptacle or plug loads.  </w:t>
      </w:r>
    </w:p>
    <w:p w14:paraId="36F1BFA7" w14:textId="77777777" w:rsidR="004B67F1" w:rsidRPr="00A650B3" w:rsidRDefault="004B67F1" w:rsidP="00A07D25">
      <w:pPr>
        <w:pStyle w:val="PR2"/>
      </w:pPr>
      <w:r w:rsidRPr="00A650B3">
        <w:t>Controls incorporate non-volatile memory. Settings and parameters saved in protected memory shall not be lost should power be interrupted and restored. </w:t>
      </w:r>
    </w:p>
    <w:p w14:paraId="73523CFC" w14:textId="77777777" w:rsidR="004B67F1" w:rsidRPr="00A650B3" w:rsidRDefault="004B67F1" w:rsidP="00A07D25">
      <w:pPr>
        <w:pStyle w:val="PR2"/>
      </w:pPr>
      <w:r w:rsidRPr="00A650B3">
        <w:lastRenderedPageBreak/>
        <w:t>Standards/Environmental regulations:  </w:t>
      </w:r>
    </w:p>
    <w:p w14:paraId="34FA8F27" w14:textId="77777777" w:rsidR="004B67F1" w:rsidRPr="00A650B3" w:rsidRDefault="004B67F1" w:rsidP="00A07D25">
      <w:pPr>
        <w:pStyle w:val="PR3"/>
        <w:numPr>
          <w:ilvl w:val="4"/>
          <w:numId w:val="53"/>
        </w:numPr>
      </w:pPr>
      <w:r w:rsidRPr="00A650B3">
        <w:t>FCC certified. </w:t>
      </w:r>
    </w:p>
    <w:p w14:paraId="0B528B89" w14:textId="77777777" w:rsidR="004B67F1" w:rsidRPr="00A650B3" w:rsidRDefault="004B67F1" w:rsidP="00A07D25">
      <w:pPr>
        <w:pStyle w:val="PR3"/>
        <w:numPr>
          <w:ilvl w:val="4"/>
          <w:numId w:val="53"/>
        </w:numPr>
      </w:pPr>
      <w:r w:rsidRPr="00A650B3">
        <w:t>cULus Listed. </w:t>
      </w:r>
    </w:p>
    <w:p w14:paraId="78BFBB5E" w14:textId="77777777" w:rsidR="004B67F1" w:rsidRPr="00A650B3" w:rsidRDefault="004B67F1" w:rsidP="00A07D25">
      <w:pPr>
        <w:pStyle w:val="PR3"/>
        <w:numPr>
          <w:ilvl w:val="4"/>
          <w:numId w:val="53"/>
        </w:numPr>
      </w:pPr>
      <w:r w:rsidRPr="00A650B3">
        <w:t>RoHS </w:t>
      </w:r>
    </w:p>
    <w:p w14:paraId="74A26F9E" w14:textId="1C1AF7BB" w:rsidR="00561A4C" w:rsidRPr="00A650B3" w:rsidRDefault="00E64997" w:rsidP="00D74120">
      <w:pPr>
        <w:pStyle w:val="PR1"/>
      </w:pPr>
      <w:r w:rsidRPr="00A650B3">
        <w:t>Wireless Emergency Dimming Switchpack</w:t>
      </w:r>
    </w:p>
    <w:p w14:paraId="01253A52" w14:textId="33D73988" w:rsidR="0068005D" w:rsidRPr="00A650B3" w:rsidRDefault="0068005D" w:rsidP="00A07D25">
      <w:pPr>
        <w:pStyle w:val="PR2"/>
        <w:numPr>
          <w:ilvl w:val="0"/>
          <w:numId w:val="97"/>
        </w:numPr>
      </w:pPr>
      <w:r w:rsidRPr="00A650B3">
        <w:t xml:space="preserve">Basis-of-design Product: WaveLinx </w:t>
      </w:r>
      <w:r w:rsidR="001C3731" w:rsidRPr="00A650B3">
        <w:t>PRO</w:t>
      </w:r>
      <w:r w:rsidRPr="00A650B3">
        <w:t xml:space="preserve"> Emergency Dimming Switchpack with one 0-10V Dimming channel [ESP-P-010] </w:t>
      </w:r>
    </w:p>
    <w:p w14:paraId="0C3B1B55" w14:textId="4131E507" w:rsidR="0068005D" w:rsidRPr="00A650B3" w:rsidRDefault="0068005D" w:rsidP="00A07D25">
      <w:pPr>
        <w:pStyle w:val="PR2"/>
        <w:numPr>
          <w:ilvl w:val="0"/>
          <w:numId w:val="37"/>
        </w:numPr>
      </w:pPr>
      <w:r w:rsidRPr="00A650B3">
        <w:t xml:space="preserve">Communication: </w:t>
      </w:r>
      <w:r w:rsidR="00110CF5" w:rsidRPr="00A650B3">
        <w:t>Wireless IEEE 802.15.4 </w:t>
      </w:r>
    </w:p>
    <w:p w14:paraId="110554B0" w14:textId="77777777" w:rsidR="0068005D" w:rsidRPr="00A650B3" w:rsidRDefault="0068005D" w:rsidP="00A07D25">
      <w:pPr>
        <w:pStyle w:val="PR2"/>
      </w:pPr>
      <w:r w:rsidRPr="00A650B3">
        <w:t>Plenum-rated</w:t>
      </w:r>
    </w:p>
    <w:p w14:paraId="148EA1E8" w14:textId="77777777" w:rsidR="0068005D" w:rsidRPr="00A650B3" w:rsidRDefault="0068005D" w:rsidP="00A07D25">
      <w:pPr>
        <w:pStyle w:val="PR2"/>
      </w:pPr>
      <w:r w:rsidRPr="00A650B3">
        <w:t xml:space="preserve">Integrated, self-contained unit consisting internally of an isolated load switching control relay [and a power supply to provide low-voltage power].  </w:t>
      </w:r>
    </w:p>
    <w:p w14:paraId="3EE5FD13" w14:textId="511C1F7C" w:rsidR="0068005D" w:rsidRPr="00A650B3" w:rsidRDefault="0068005D" w:rsidP="00A07D25">
      <w:pPr>
        <w:pStyle w:val="PR2"/>
      </w:pPr>
      <w:r w:rsidRPr="00A650B3">
        <w:t>Input Voltage: 120/277</w:t>
      </w:r>
      <w:r w:rsidR="00110CF5" w:rsidRPr="00A650B3">
        <w:t>/347</w:t>
      </w:r>
      <w:r w:rsidRPr="00A650B3">
        <w:t xml:space="preserve"> VAC </w:t>
      </w:r>
    </w:p>
    <w:p w14:paraId="182A99CC" w14:textId="34972F9C" w:rsidR="0068005D" w:rsidRPr="00A650B3" w:rsidRDefault="0068005D" w:rsidP="00A07D25">
      <w:pPr>
        <w:pStyle w:val="PR2"/>
      </w:pPr>
      <w:r w:rsidRPr="00A650B3">
        <w:t>Only one source of input voltage from them emergency panel to the ESP-</w:t>
      </w:r>
      <w:r w:rsidR="00110CF5" w:rsidRPr="00A650B3">
        <w:t>P</w:t>
      </w:r>
      <w:r w:rsidRPr="00A650B3">
        <w:t>.</w:t>
      </w:r>
    </w:p>
    <w:p w14:paraId="355ADD0F" w14:textId="77777777" w:rsidR="0068005D" w:rsidRPr="00A650B3" w:rsidRDefault="0068005D" w:rsidP="00A07D25">
      <w:pPr>
        <w:pStyle w:val="PR2"/>
      </w:pPr>
      <w:r w:rsidRPr="00A650B3">
        <w:t>Normal power loss sense detection over the network signal (communication bus).</w:t>
      </w:r>
    </w:p>
    <w:p w14:paraId="2B74F19D" w14:textId="34AE6F1E" w:rsidR="00F65837" w:rsidRPr="00A650B3" w:rsidRDefault="0068005D" w:rsidP="00A07D25">
      <w:pPr>
        <w:pStyle w:val="PR2"/>
      </w:pPr>
      <w:r w:rsidRPr="00A650B3">
        <w:t xml:space="preserve">Relay Output: </w:t>
      </w:r>
    </w:p>
    <w:p w14:paraId="4FF38F9A" w14:textId="77777777" w:rsidR="00D10712" w:rsidRPr="00A650B3" w:rsidRDefault="00D10712" w:rsidP="00A07D25">
      <w:pPr>
        <w:pStyle w:val="PR3"/>
        <w:numPr>
          <w:ilvl w:val="4"/>
          <w:numId w:val="98"/>
        </w:numPr>
      </w:pPr>
      <w:r w:rsidRPr="00A650B3">
        <w:t>20amp 347VAC General Purpose  </w:t>
      </w:r>
    </w:p>
    <w:p w14:paraId="4DD8EE7F" w14:textId="77777777" w:rsidR="00D10712" w:rsidRPr="00A650B3" w:rsidRDefault="00D10712" w:rsidP="00A07D25">
      <w:pPr>
        <w:pStyle w:val="PR3"/>
        <w:numPr>
          <w:ilvl w:val="4"/>
          <w:numId w:val="98"/>
        </w:numPr>
      </w:pPr>
      <w:r w:rsidRPr="00A650B3">
        <w:t>16amp 347VAC electronic ballast (LED load)  </w:t>
      </w:r>
    </w:p>
    <w:p w14:paraId="0888910B" w14:textId="407A35F6" w:rsidR="0068005D" w:rsidRPr="00A650B3" w:rsidRDefault="0068005D" w:rsidP="00A07D25">
      <w:pPr>
        <w:pStyle w:val="PR2"/>
      </w:pPr>
      <w:r w:rsidRPr="00A650B3">
        <w:t>Dimming Output: Single Class 2 0-10V dimming output</w:t>
      </w:r>
    </w:p>
    <w:p w14:paraId="7A31075E" w14:textId="2C8E7EA8" w:rsidR="0068005D" w:rsidRPr="00A650B3" w:rsidRDefault="0068005D" w:rsidP="00A07D25">
      <w:pPr>
        <w:pStyle w:val="PR2"/>
      </w:pPr>
      <w:r w:rsidRPr="00A650B3">
        <w:t xml:space="preserve">Sink Current: </w:t>
      </w:r>
      <w:r w:rsidR="008F15C2" w:rsidRPr="00A650B3">
        <w:t>120</w:t>
      </w:r>
      <w:r w:rsidRPr="00A650B3">
        <w:t>mA at 0-10 VDC.</w:t>
      </w:r>
    </w:p>
    <w:p w14:paraId="45F4A014" w14:textId="77777777" w:rsidR="0068005D" w:rsidRPr="00A650B3" w:rsidRDefault="0068005D" w:rsidP="00A07D25">
      <w:pPr>
        <w:pStyle w:val="PR2"/>
        <w:rPr>
          <w:lang w:val="en-CA"/>
        </w:rPr>
      </w:pPr>
      <w:r w:rsidRPr="00A650B3">
        <w:rPr>
          <w:lang w:val="en-CA"/>
        </w:rPr>
        <w:t xml:space="preserve">Power Output: 24VDC; 350 mA </w:t>
      </w:r>
    </w:p>
    <w:p w14:paraId="54ADEDB7" w14:textId="77777777" w:rsidR="0068005D" w:rsidRPr="00A650B3" w:rsidRDefault="0068005D" w:rsidP="00A07D25">
      <w:pPr>
        <w:pStyle w:val="PR2"/>
      </w:pPr>
      <w:r w:rsidRPr="00A650B3">
        <w:t>Mounting: Integral 1/2-inch chase nipple.</w:t>
      </w:r>
    </w:p>
    <w:p w14:paraId="2F856624" w14:textId="77777777" w:rsidR="0068005D" w:rsidRPr="00A650B3" w:rsidRDefault="0068005D" w:rsidP="00A07D25">
      <w:pPr>
        <w:pStyle w:val="PR2"/>
      </w:pPr>
      <w:r w:rsidRPr="00A650B3">
        <w:t>Calculated energy consumption data available through the WaveLinx CORE or higher-level networking appliances.</w:t>
      </w:r>
    </w:p>
    <w:p w14:paraId="2BAC32B2" w14:textId="77777777" w:rsidR="0068005D" w:rsidRPr="00A650B3" w:rsidRDefault="0068005D" w:rsidP="00A07D25">
      <w:pPr>
        <w:pStyle w:val="PR2"/>
      </w:pPr>
      <w:r w:rsidRPr="00A650B3">
        <w:t>Shall automatically override emergency fixture to full brightness upon normal power loss</w:t>
      </w:r>
    </w:p>
    <w:p w14:paraId="7F1A1278" w14:textId="77777777" w:rsidR="003902C7" w:rsidRPr="00A650B3" w:rsidRDefault="003902C7" w:rsidP="00A07D25">
      <w:pPr>
        <w:pStyle w:val="PR2"/>
      </w:pPr>
      <w:r w:rsidRPr="00A650B3">
        <w:t>Shall be compatible with electronic ballast, LED, incandescent, magnetic, or electronic low-voltage, magnetic or electronic fluorescent, and motor loads. </w:t>
      </w:r>
    </w:p>
    <w:p w14:paraId="2643917D" w14:textId="77777777" w:rsidR="003902C7" w:rsidRPr="00A650B3" w:rsidRDefault="003902C7" w:rsidP="00A07D25">
      <w:pPr>
        <w:pStyle w:val="PR2"/>
      </w:pPr>
      <w:r w:rsidRPr="00A650B3">
        <w:t>Shall be capable of controlling up to 20Amp receptacle or plug loads.  </w:t>
      </w:r>
    </w:p>
    <w:p w14:paraId="5D57746B" w14:textId="093120AF" w:rsidR="003902C7" w:rsidRPr="00A650B3" w:rsidRDefault="003902C7" w:rsidP="00A07D25">
      <w:pPr>
        <w:pStyle w:val="PR2"/>
      </w:pPr>
      <w:r w:rsidRPr="00A650B3">
        <w:t>Controls incorporate non-volatile memory. Settings and parameters saved in protected memory shall not be lost should power be interrupted and restored</w:t>
      </w:r>
    </w:p>
    <w:p w14:paraId="08219250" w14:textId="77777777" w:rsidR="0068005D" w:rsidRPr="00A650B3" w:rsidRDefault="0068005D" w:rsidP="00A07D25">
      <w:pPr>
        <w:pStyle w:val="PR2"/>
      </w:pPr>
      <w:r w:rsidRPr="00A650B3">
        <w:t xml:space="preserve">Standards/Environmental regulations: </w:t>
      </w:r>
    </w:p>
    <w:p w14:paraId="0AF6AAA8" w14:textId="77777777" w:rsidR="0068005D" w:rsidRPr="00A650B3" w:rsidRDefault="0068005D" w:rsidP="00A07D25">
      <w:pPr>
        <w:pStyle w:val="PR3"/>
        <w:numPr>
          <w:ilvl w:val="4"/>
          <w:numId w:val="38"/>
        </w:numPr>
      </w:pPr>
      <w:r w:rsidRPr="00A650B3">
        <w:t>FCC certified.</w:t>
      </w:r>
    </w:p>
    <w:p w14:paraId="33FDAD39" w14:textId="77777777" w:rsidR="0068005D" w:rsidRPr="00A650B3" w:rsidRDefault="0068005D" w:rsidP="00A07D25">
      <w:pPr>
        <w:pStyle w:val="PR3"/>
      </w:pPr>
      <w:r w:rsidRPr="00A650B3">
        <w:t>cULus Listed</w:t>
      </w:r>
    </w:p>
    <w:p w14:paraId="48FE39A2" w14:textId="4B3314EB" w:rsidR="00E64997" w:rsidRPr="00A650B3" w:rsidRDefault="0068005D" w:rsidP="00A07D25">
      <w:pPr>
        <w:pStyle w:val="PR3"/>
      </w:pPr>
      <w:r w:rsidRPr="00A650B3">
        <w:t>UL924 Listed (Emergency Lighting and Power Equipment)</w:t>
      </w:r>
    </w:p>
    <w:p w14:paraId="6E83F29E" w14:textId="7A283C69" w:rsidR="004B67F1" w:rsidRPr="00A650B3" w:rsidRDefault="004B67F1" w:rsidP="00D74120">
      <w:pPr>
        <w:pStyle w:val="PR1"/>
      </w:pPr>
      <w:r w:rsidRPr="00A650B3">
        <w:t>Wireless Ceiling Occupancy Sensor </w:t>
      </w:r>
    </w:p>
    <w:p w14:paraId="459ABC56" w14:textId="77777777" w:rsidR="00295C7F" w:rsidRPr="00A650B3" w:rsidRDefault="004B67F1" w:rsidP="00A07D25">
      <w:pPr>
        <w:pStyle w:val="PR2"/>
        <w:numPr>
          <w:ilvl w:val="0"/>
          <w:numId w:val="55"/>
        </w:numPr>
      </w:pPr>
      <w:r w:rsidRPr="00A650B3">
        <w:t>Basis-of-design Product: WaveLinx PRO Ceiling Occupancy Sensor [CWPD-1500</w:t>
      </w:r>
    </w:p>
    <w:p w14:paraId="74BED25C" w14:textId="36ED386F" w:rsidR="004B67F1" w:rsidRPr="00A650B3" w:rsidRDefault="004B67F1" w:rsidP="00A07D25">
      <w:pPr>
        <w:pStyle w:val="PR2"/>
        <w:numPr>
          <w:ilvl w:val="0"/>
          <w:numId w:val="55"/>
        </w:numPr>
      </w:pPr>
      <w:r w:rsidRPr="00A650B3">
        <w:t>Communication: Wireless IEEE 802.15.4 </w:t>
      </w:r>
    </w:p>
    <w:p w14:paraId="57990191" w14:textId="77777777" w:rsidR="004B67F1" w:rsidRPr="00A650B3" w:rsidRDefault="004B67F1" w:rsidP="00A07D25">
      <w:pPr>
        <w:pStyle w:val="PR2"/>
      </w:pPr>
      <w:r w:rsidRPr="00A650B3">
        <w:t>Input power: Two (2) AA standard alkaline batteries. </w:t>
      </w:r>
    </w:p>
    <w:p w14:paraId="23DDF21E" w14:textId="77777777" w:rsidR="004B67F1" w:rsidRPr="00A650B3" w:rsidRDefault="004B67F1" w:rsidP="00A07D25">
      <w:pPr>
        <w:pStyle w:val="PR2"/>
      </w:pPr>
      <w:r w:rsidRPr="00A650B3">
        <w:t>Sensing technologies: </w:t>
      </w:r>
    </w:p>
    <w:p w14:paraId="149E2598" w14:textId="77777777" w:rsidR="004B67F1" w:rsidRPr="00A650B3" w:rsidRDefault="004B67F1" w:rsidP="00A07D25">
      <w:pPr>
        <w:pStyle w:val="PR2"/>
      </w:pPr>
      <w:r w:rsidRPr="00A650B3">
        <w:t>Motion sensing: </w:t>
      </w:r>
    </w:p>
    <w:p w14:paraId="1214F0A5" w14:textId="77777777" w:rsidR="004B67F1" w:rsidRPr="00A650B3" w:rsidRDefault="004B67F1" w:rsidP="00A07D25">
      <w:pPr>
        <w:pStyle w:val="PR3"/>
        <w:numPr>
          <w:ilvl w:val="4"/>
          <w:numId w:val="57"/>
        </w:numPr>
      </w:pPr>
      <w:r w:rsidRPr="00A650B3">
        <w:t>PIR multiple-segmented lens, with internal grooves to eliminate dust and residue build-up. </w:t>
      </w:r>
    </w:p>
    <w:p w14:paraId="486094CD" w14:textId="77777777" w:rsidR="004B67F1" w:rsidRPr="00A650B3" w:rsidRDefault="004B67F1" w:rsidP="00A07D25">
      <w:pPr>
        <w:pStyle w:val="PR3"/>
        <w:numPr>
          <w:ilvl w:val="4"/>
          <w:numId w:val="57"/>
        </w:numPr>
      </w:pPr>
      <w:r w:rsidRPr="00A650B3">
        <w:t>Products tested in identical manner, compliant with NEMA WD 7 -2011 Occupancy Motion Sensors Standards  </w:t>
      </w:r>
    </w:p>
    <w:p w14:paraId="3C39526A" w14:textId="77777777" w:rsidR="004B67F1" w:rsidRPr="00A650B3" w:rsidRDefault="004B67F1" w:rsidP="00A07D25">
      <w:pPr>
        <w:pStyle w:val="PR3"/>
        <w:numPr>
          <w:ilvl w:val="4"/>
          <w:numId w:val="57"/>
        </w:numPr>
      </w:pPr>
      <w:r w:rsidRPr="00A650B3">
        <w:t>Sensor shall have time delays from 10 to 20 min. </w:t>
      </w:r>
    </w:p>
    <w:p w14:paraId="7E1B9375" w14:textId="77777777" w:rsidR="004B67F1" w:rsidRPr="00A650B3" w:rsidRDefault="004B67F1" w:rsidP="00A07D25">
      <w:pPr>
        <w:pStyle w:val="PR3"/>
        <w:numPr>
          <w:ilvl w:val="4"/>
          <w:numId w:val="57"/>
        </w:numPr>
      </w:pPr>
      <w:r w:rsidRPr="00A650B3">
        <w:t>Sensor battery life shall be ten years based on approximately 30 daily activations and wireless signals.  </w:t>
      </w:r>
    </w:p>
    <w:p w14:paraId="02F4DF60" w14:textId="77777777" w:rsidR="004B67F1" w:rsidRPr="00A650B3" w:rsidRDefault="004B67F1" w:rsidP="00A07D25">
      <w:pPr>
        <w:pStyle w:val="PR2"/>
      </w:pPr>
      <w:r w:rsidRPr="00A650B3">
        <w:t>Daylight Sensing: </w:t>
      </w:r>
    </w:p>
    <w:p w14:paraId="072A20B3" w14:textId="77777777" w:rsidR="004B67F1" w:rsidRPr="00A650B3" w:rsidRDefault="004B67F1" w:rsidP="00A07D25">
      <w:pPr>
        <w:pStyle w:val="PR3"/>
        <w:numPr>
          <w:ilvl w:val="4"/>
          <w:numId w:val="56"/>
        </w:numPr>
      </w:pPr>
      <w:r w:rsidRPr="00A650B3">
        <w:t>Open-loop daylight sensor </w:t>
      </w:r>
    </w:p>
    <w:p w14:paraId="763516B1" w14:textId="0AD54C7A" w:rsidR="004B67F1" w:rsidRPr="00A650B3" w:rsidRDefault="004C6F39" w:rsidP="00A07D25">
      <w:pPr>
        <w:pStyle w:val="PR3"/>
        <w:numPr>
          <w:ilvl w:val="4"/>
          <w:numId w:val="56"/>
        </w:numPr>
      </w:pPr>
      <w:r w:rsidRPr="00A650B3">
        <w:t>0</w:t>
      </w:r>
      <w:r w:rsidR="004B67F1" w:rsidRPr="00A650B3">
        <w:t>-</w:t>
      </w:r>
      <w:r w:rsidRPr="00A650B3">
        <w:t>10</w:t>
      </w:r>
      <w:r w:rsidR="00834931" w:rsidRPr="00A650B3">
        <w:t>,0</w:t>
      </w:r>
      <w:r w:rsidR="004B67F1" w:rsidRPr="00A650B3">
        <w:t>00lux </w:t>
      </w:r>
    </w:p>
    <w:p w14:paraId="6DB486D0" w14:textId="77777777" w:rsidR="004B67F1" w:rsidRPr="00A650B3" w:rsidRDefault="004B67F1" w:rsidP="00A07D25">
      <w:pPr>
        <w:pStyle w:val="PR3"/>
        <w:numPr>
          <w:ilvl w:val="4"/>
          <w:numId w:val="56"/>
        </w:numPr>
      </w:pPr>
      <w:r w:rsidRPr="00A650B3">
        <w:t>Light input within 60° cone </w:t>
      </w:r>
    </w:p>
    <w:p w14:paraId="41A4DAAA" w14:textId="77777777" w:rsidR="004B67F1" w:rsidRPr="00A650B3" w:rsidRDefault="004B67F1" w:rsidP="00A07D25">
      <w:pPr>
        <w:pStyle w:val="PR2"/>
      </w:pPr>
      <w:r w:rsidRPr="00A650B3">
        <w:lastRenderedPageBreak/>
        <w:t>Power failure memory: Device shall incorporate non-volatile memory. Settings and parameters saved in protected memory shall not be lost should power be interrupted and subsequently restored. Programming is stored in each sensor in addition to the Area Controller.  </w:t>
      </w:r>
    </w:p>
    <w:p w14:paraId="6C658465" w14:textId="77777777" w:rsidR="004B67F1" w:rsidRPr="00A650B3" w:rsidRDefault="004B67F1" w:rsidP="00A07D25">
      <w:pPr>
        <w:pStyle w:val="PR2"/>
      </w:pPr>
      <w:r w:rsidRPr="00A650B3">
        <w:t>Sensor reports the following data to the area controller: </w:t>
      </w:r>
    </w:p>
    <w:p w14:paraId="0D951254" w14:textId="77777777" w:rsidR="004B67F1" w:rsidRPr="00A650B3" w:rsidRDefault="004B67F1" w:rsidP="00A07D25">
      <w:pPr>
        <w:pStyle w:val="PR3"/>
        <w:numPr>
          <w:ilvl w:val="4"/>
          <w:numId w:val="58"/>
        </w:numPr>
      </w:pPr>
      <w:r w:rsidRPr="00A650B3">
        <w:t>Battery life  </w:t>
      </w:r>
    </w:p>
    <w:p w14:paraId="2AECC8E7" w14:textId="77777777" w:rsidR="004B67F1" w:rsidRPr="00A650B3" w:rsidRDefault="004B67F1" w:rsidP="00A07D25">
      <w:pPr>
        <w:pStyle w:val="PR3"/>
      </w:pPr>
      <w:r w:rsidRPr="00A650B3">
        <w:t>Occupancy status </w:t>
      </w:r>
    </w:p>
    <w:p w14:paraId="58E41C16" w14:textId="77777777" w:rsidR="004B67F1" w:rsidRPr="00A650B3" w:rsidRDefault="004B67F1" w:rsidP="00A07D25">
      <w:pPr>
        <w:pStyle w:val="PR3"/>
      </w:pPr>
      <w:r w:rsidRPr="00A650B3">
        <w:t>Ambient light level </w:t>
      </w:r>
    </w:p>
    <w:p w14:paraId="42164D7C" w14:textId="77777777" w:rsidR="004B67F1" w:rsidRPr="00A650B3" w:rsidRDefault="004B67F1" w:rsidP="00A07D25">
      <w:pPr>
        <w:pStyle w:val="PR2"/>
      </w:pPr>
      <w:r w:rsidRPr="00A650B3">
        <w:t>LED indicators: LED indicators always provides a visual means to verify that motion is being detected during both testing and normal operation.  </w:t>
      </w:r>
    </w:p>
    <w:p w14:paraId="6CA7718D" w14:textId="77777777" w:rsidR="004B67F1" w:rsidRPr="00A650B3" w:rsidRDefault="004B67F1" w:rsidP="00A07D25">
      <w:pPr>
        <w:pStyle w:val="PR2"/>
      </w:pPr>
      <w:r w:rsidRPr="00A650B3">
        <w:t>Sensors shall be fully adaptive with the ability to have the sensitivity and timing to be remotely adjusted to ensure optimal lighting control for any use of the space. </w:t>
      </w:r>
    </w:p>
    <w:p w14:paraId="6EBC1073" w14:textId="77777777" w:rsidR="004B67F1" w:rsidRPr="00A650B3" w:rsidRDefault="004B67F1" w:rsidP="00A07D25">
      <w:pPr>
        <w:pStyle w:val="PR2"/>
      </w:pPr>
      <w:r w:rsidRPr="00A650B3">
        <w:t>Sensors have remotely adjustable settings for dimming levels, occupied/unoccupied light levels, occupancy/vacancy sensing, and sensitivity to changes in motion and changes in ambient light levels. </w:t>
      </w:r>
    </w:p>
    <w:p w14:paraId="3FD01113" w14:textId="77777777" w:rsidR="004B67F1" w:rsidRPr="00A650B3" w:rsidRDefault="004B67F1" w:rsidP="00A07D25">
      <w:pPr>
        <w:pStyle w:val="PR2"/>
      </w:pPr>
      <w:r w:rsidRPr="00A650B3">
        <w:t>Sensors may remotely adjust the light output to reduced levels and remain at that reduced level for an adjustable period before turning off when the space is unoccupied. </w:t>
      </w:r>
    </w:p>
    <w:p w14:paraId="2C2BE523" w14:textId="77777777" w:rsidR="004B67F1" w:rsidRPr="00A650B3" w:rsidRDefault="004B67F1" w:rsidP="00A07D25">
      <w:pPr>
        <w:pStyle w:val="PR2"/>
      </w:pPr>
      <w:r w:rsidRPr="00A650B3">
        <w:t>Standards/Environmental regulations:  </w:t>
      </w:r>
    </w:p>
    <w:p w14:paraId="2B024463" w14:textId="77777777" w:rsidR="004B67F1" w:rsidRPr="00A650B3" w:rsidRDefault="004B67F1" w:rsidP="00A07D25">
      <w:pPr>
        <w:pStyle w:val="PR3"/>
        <w:numPr>
          <w:ilvl w:val="4"/>
          <w:numId w:val="59"/>
        </w:numPr>
      </w:pPr>
      <w:r w:rsidRPr="00A650B3">
        <w:t>FCC certified. </w:t>
      </w:r>
    </w:p>
    <w:p w14:paraId="1106472F" w14:textId="77777777" w:rsidR="004B67F1" w:rsidRPr="00A650B3" w:rsidRDefault="004B67F1" w:rsidP="00A07D25">
      <w:pPr>
        <w:pStyle w:val="PR3"/>
        <w:numPr>
          <w:ilvl w:val="4"/>
          <w:numId w:val="59"/>
        </w:numPr>
      </w:pPr>
      <w:r w:rsidRPr="00A650B3">
        <w:t>cULus Listed </w:t>
      </w:r>
    </w:p>
    <w:p w14:paraId="38E598E9" w14:textId="77777777" w:rsidR="004B67F1" w:rsidRPr="00A650B3" w:rsidRDefault="004B67F1" w:rsidP="00A07D25">
      <w:pPr>
        <w:pStyle w:val="PR3"/>
        <w:numPr>
          <w:ilvl w:val="4"/>
          <w:numId w:val="59"/>
        </w:numPr>
      </w:pPr>
      <w:r w:rsidRPr="00A650B3">
        <w:t>RoHS </w:t>
      </w:r>
    </w:p>
    <w:p w14:paraId="5B27FD62" w14:textId="77777777" w:rsidR="004B67F1" w:rsidRPr="00A650B3" w:rsidRDefault="004B67F1" w:rsidP="00D74120">
      <w:pPr>
        <w:pStyle w:val="PR1"/>
      </w:pPr>
      <w:r w:rsidRPr="00A650B3">
        <w:t>Wireless Tile Mount Sensor  </w:t>
      </w:r>
    </w:p>
    <w:p w14:paraId="52DD6379" w14:textId="77777777" w:rsidR="00295C7F" w:rsidRPr="00A650B3" w:rsidRDefault="004B67F1" w:rsidP="00A07D25">
      <w:pPr>
        <w:pStyle w:val="PR2"/>
        <w:numPr>
          <w:ilvl w:val="0"/>
          <w:numId w:val="60"/>
        </w:numPr>
      </w:pPr>
      <w:r w:rsidRPr="00A650B3">
        <w:t xml:space="preserve">Basis-of-design Product: WaveLinx PRO Tilemount Sensor Kit [WTA] </w:t>
      </w:r>
    </w:p>
    <w:p w14:paraId="1BDEE6C2" w14:textId="53A743B5" w:rsidR="004B67F1" w:rsidRPr="00A650B3" w:rsidRDefault="004B67F1" w:rsidP="00A07D25">
      <w:pPr>
        <w:pStyle w:val="PR2"/>
        <w:numPr>
          <w:ilvl w:val="0"/>
          <w:numId w:val="60"/>
        </w:numPr>
      </w:pPr>
      <w:r w:rsidRPr="00A650B3">
        <w:t>Sensing mechanism: </w:t>
      </w:r>
    </w:p>
    <w:p w14:paraId="51475214" w14:textId="77777777" w:rsidR="004B67F1" w:rsidRPr="00A650B3" w:rsidRDefault="004B67F1" w:rsidP="00A07D25">
      <w:pPr>
        <w:pStyle w:val="PR3"/>
        <w:numPr>
          <w:ilvl w:val="4"/>
          <w:numId w:val="61"/>
        </w:numPr>
      </w:pPr>
      <w:r w:rsidRPr="00A650B3">
        <w:t>[Infrared]: Utilize multiple-segmented lens with internal grooves to eliminate dust and residue build-up. </w:t>
      </w:r>
    </w:p>
    <w:p w14:paraId="3824AC8C" w14:textId="77777777" w:rsidR="004B67F1" w:rsidRPr="00A650B3" w:rsidRDefault="004B67F1" w:rsidP="00A07D25">
      <w:pPr>
        <w:pStyle w:val="PR3"/>
      </w:pPr>
      <w:r w:rsidRPr="00A650B3">
        <w:t>Daylight]: Utilize integrated daylight sensor to provide closed-loop daylight dimming control. Each WaveLinx PRO Integrated Sensor provides an individual daylight dimming zone to provide highly accurate daylight levels at the work surface throughout the entire space. </w:t>
      </w:r>
    </w:p>
    <w:p w14:paraId="71FC442F" w14:textId="77777777" w:rsidR="004B67F1" w:rsidRPr="00A650B3" w:rsidRDefault="004B67F1" w:rsidP="00A07D25">
      <w:pPr>
        <w:pStyle w:val="PR3"/>
      </w:pPr>
      <w:r w:rsidRPr="00A650B3">
        <w:t>Location]:  Utilize additional internal Bluetooth radio capable of offering Real-Time Location Services (RTLS) – IoT Software Upgrade Required </w:t>
      </w:r>
    </w:p>
    <w:p w14:paraId="75D0AA4B" w14:textId="5B83A7FF" w:rsidR="004B67F1" w:rsidRPr="00A650B3" w:rsidRDefault="004B67F1" w:rsidP="00A07D25">
      <w:pPr>
        <w:pStyle w:val="PR2"/>
      </w:pPr>
      <w:r w:rsidRPr="00A650B3">
        <w:t>Power failure memory: </w:t>
      </w:r>
    </w:p>
    <w:p w14:paraId="0E9C6085" w14:textId="77777777" w:rsidR="00E86E25" w:rsidRPr="00A650B3" w:rsidRDefault="004B67F1" w:rsidP="00A07D25">
      <w:pPr>
        <w:pStyle w:val="PR3"/>
        <w:numPr>
          <w:ilvl w:val="4"/>
          <w:numId w:val="62"/>
        </w:numPr>
      </w:pPr>
      <w:r w:rsidRPr="00A650B3">
        <w:t>Controls incorporate non-volatile memory. Settings and parameters saved in protected memory shall not be lost should power be interrupted and subsequently restored. </w:t>
      </w:r>
    </w:p>
    <w:p w14:paraId="6FEA352D" w14:textId="1EB48699" w:rsidR="004B67F1" w:rsidRPr="00A650B3" w:rsidRDefault="004B67F1" w:rsidP="00A07D25">
      <w:pPr>
        <w:pStyle w:val="PR2"/>
      </w:pPr>
      <w:r w:rsidRPr="00A650B3">
        <w:t>Tilemount sensor connects to a control module which supports up to 3 amps of connected fixtures. </w:t>
      </w:r>
    </w:p>
    <w:p w14:paraId="070700FA" w14:textId="77777777" w:rsidR="004B67F1" w:rsidRPr="00A650B3" w:rsidRDefault="004B67F1" w:rsidP="00A07D25">
      <w:pPr>
        <w:pStyle w:val="PR2"/>
      </w:pPr>
      <w:r w:rsidRPr="00A650B3">
        <w:t>Tilemount is designed to be installed in a ½" or ¾" ceiling tile within 54" (137cm) of the control modules and connected fixtures. </w:t>
      </w:r>
    </w:p>
    <w:p w14:paraId="32BD3397" w14:textId="77777777" w:rsidR="004B67F1" w:rsidRPr="00A650B3" w:rsidRDefault="004B67F1" w:rsidP="00A07D25">
      <w:pPr>
        <w:pStyle w:val="PR2"/>
      </w:pPr>
      <w:r w:rsidRPr="00A650B3">
        <w:t>Sensor shall provide unique daylight calibration considering the light level at the sensors, work surface and integrated luminaire light output. </w:t>
      </w:r>
    </w:p>
    <w:p w14:paraId="1F70E73F" w14:textId="77777777" w:rsidR="004B67F1" w:rsidRPr="00A650B3" w:rsidRDefault="004B67F1" w:rsidP="00A07D25">
      <w:pPr>
        <w:pStyle w:val="PR2"/>
      </w:pPr>
      <w:r w:rsidRPr="00A650B3">
        <w:t>All sensors shall provide an LED as a visual means of indication and diagnostics. </w:t>
      </w:r>
    </w:p>
    <w:p w14:paraId="496428FD" w14:textId="77777777" w:rsidR="004B67F1" w:rsidRPr="00A650B3" w:rsidRDefault="004B67F1" w:rsidP="00A07D25">
      <w:pPr>
        <w:pStyle w:val="PR2"/>
      </w:pPr>
      <w:r w:rsidRPr="00A650B3">
        <w:t>Control Module: </w:t>
      </w:r>
    </w:p>
    <w:p w14:paraId="2285483B" w14:textId="77777777" w:rsidR="004B67F1" w:rsidRPr="00A650B3" w:rsidRDefault="004B67F1" w:rsidP="00A07D25">
      <w:pPr>
        <w:pStyle w:val="PR3"/>
        <w:numPr>
          <w:ilvl w:val="4"/>
          <w:numId w:val="63"/>
        </w:numPr>
      </w:pPr>
      <w:r w:rsidRPr="00A650B3">
        <w:t>Sensor shall connect to a 0-10V dimmable ballast or driver via a control module or connect to a WaveLinx enabled driver without using the WaveLinx control module. </w:t>
      </w:r>
    </w:p>
    <w:p w14:paraId="6E30BC7F" w14:textId="77777777" w:rsidR="004B67F1" w:rsidRPr="00A650B3" w:rsidRDefault="004B67F1" w:rsidP="00A07D25">
      <w:pPr>
        <w:pStyle w:val="PR3"/>
      </w:pPr>
      <w:r w:rsidRPr="00A650B3">
        <w:t>The sensor shall connect to a controller via a low-voltage cable for interior applications. </w:t>
      </w:r>
    </w:p>
    <w:p w14:paraId="5EBC55C3" w14:textId="77777777" w:rsidR="004B67F1" w:rsidRPr="00A650B3" w:rsidRDefault="004B67F1" w:rsidP="00A07D25">
      <w:pPr>
        <w:pStyle w:val="PR3"/>
      </w:pPr>
      <w:r w:rsidRPr="00A650B3">
        <w:t xml:space="preserve">If power dropouts in the event of a brown-out or black-out, when power is restored, the lighting system should recover quickly and automatically return to the last lighting levels. A momentary interruption (1 or 2 seconds) of power should not </w:t>
      </w:r>
      <w:r w:rsidRPr="00A650B3">
        <w:lastRenderedPageBreak/>
        <w:t>cause extended periods (20 seconds or more) without lighting while the system reboots and all other electrical equipment is back on. </w:t>
      </w:r>
    </w:p>
    <w:p w14:paraId="7A32FCF7" w14:textId="77777777" w:rsidR="004B67F1" w:rsidRPr="00A650B3" w:rsidRDefault="004B67F1" w:rsidP="00A07D25">
      <w:pPr>
        <w:pStyle w:val="PR3"/>
      </w:pPr>
      <w:r w:rsidRPr="00A650B3">
        <w:t>The luminaire manufacturer shall install the Control Module within the luminaire before shipping it.   </w:t>
      </w:r>
    </w:p>
    <w:p w14:paraId="111F9BD9" w14:textId="77777777" w:rsidR="004B67F1" w:rsidRPr="00A650B3" w:rsidRDefault="004B67F1" w:rsidP="00A07D25">
      <w:pPr>
        <w:pStyle w:val="PR2"/>
      </w:pPr>
      <w:r w:rsidRPr="00A650B3">
        <w:t>The sensor shall be a Class 2 device. </w:t>
      </w:r>
    </w:p>
    <w:p w14:paraId="04AAA116" w14:textId="77777777" w:rsidR="004B67F1" w:rsidRPr="00A650B3" w:rsidRDefault="004B67F1" w:rsidP="00A07D25">
      <w:pPr>
        <w:pStyle w:val="PR2"/>
      </w:pPr>
      <w:r w:rsidRPr="00A650B3">
        <w:t>The system shall support user-initiated manual demand response and utility, or BMS initiated automatic demand response. </w:t>
      </w:r>
    </w:p>
    <w:p w14:paraId="20F286E3" w14:textId="77777777" w:rsidR="004B67F1" w:rsidRPr="00A650B3" w:rsidRDefault="004B67F1" w:rsidP="00A07D25">
      <w:pPr>
        <w:pStyle w:val="PR2"/>
      </w:pPr>
      <w:r w:rsidRPr="00A650B3">
        <w:t>Standards/Environmental regulations:  </w:t>
      </w:r>
    </w:p>
    <w:p w14:paraId="132D674B" w14:textId="77777777" w:rsidR="004B67F1" w:rsidRPr="00A650B3" w:rsidRDefault="004B67F1" w:rsidP="00A07D25">
      <w:pPr>
        <w:pStyle w:val="PR3"/>
        <w:numPr>
          <w:ilvl w:val="4"/>
          <w:numId w:val="64"/>
        </w:numPr>
      </w:pPr>
      <w:r w:rsidRPr="00A650B3">
        <w:t>FCC certified </w:t>
      </w:r>
    </w:p>
    <w:p w14:paraId="4FE05DE5" w14:textId="77777777" w:rsidR="004B67F1" w:rsidRPr="00A650B3" w:rsidRDefault="004B67F1" w:rsidP="00A07D25">
      <w:pPr>
        <w:pStyle w:val="PR3"/>
      </w:pPr>
      <w:r w:rsidRPr="00A650B3">
        <w:t>cULus Listed </w:t>
      </w:r>
    </w:p>
    <w:p w14:paraId="6D7EF620" w14:textId="77777777" w:rsidR="004B67F1" w:rsidRPr="00A650B3" w:rsidRDefault="004B67F1" w:rsidP="00A07D25">
      <w:pPr>
        <w:pStyle w:val="PR3"/>
      </w:pPr>
      <w:r w:rsidRPr="00A650B3">
        <w:t>RoHS </w:t>
      </w:r>
    </w:p>
    <w:p w14:paraId="3AB524F5" w14:textId="0DFD3EF0" w:rsidR="004B67F1" w:rsidRPr="00A650B3" w:rsidRDefault="004B67F1" w:rsidP="00D74120">
      <w:pPr>
        <w:pStyle w:val="PR1"/>
      </w:pPr>
      <w:r w:rsidRPr="00A650B3">
        <w:t>Wireless Receptacle</w:t>
      </w:r>
    </w:p>
    <w:p w14:paraId="0BFB0968" w14:textId="77777777" w:rsidR="00295C7F" w:rsidRPr="00A650B3" w:rsidRDefault="004B67F1" w:rsidP="00A07D25">
      <w:pPr>
        <w:pStyle w:val="PR2"/>
        <w:numPr>
          <w:ilvl w:val="0"/>
          <w:numId w:val="65"/>
        </w:numPr>
      </w:pPr>
      <w:r w:rsidRPr="00A650B3">
        <w:t xml:space="preserve">Basis-of-design Product: WaveLinx PRO Receptacle [WR-15] </w:t>
      </w:r>
    </w:p>
    <w:p w14:paraId="2F2E1017" w14:textId="14473CFA" w:rsidR="004B67F1" w:rsidRPr="00A650B3" w:rsidRDefault="004B67F1" w:rsidP="00A07D25">
      <w:pPr>
        <w:pStyle w:val="PR2"/>
        <w:numPr>
          <w:ilvl w:val="0"/>
          <w:numId w:val="65"/>
        </w:numPr>
      </w:pPr>
      <w:r w:rsidRPr="00A650B3">
        <w:t>Communication: Wireless IEEE 802.15.4</w:t>
      </w:r>
    </w:p>
    <w:p w14:paraId="152C19BA" w14:textId="77777777" w:rsidR="004B67F1" w:rsidRPr="00A650B3" w:rsidRDefault="004B67F1" w:rsidP="00A07D25">
      <w:pPr>
        <w:pStyle w:val="PR2"/>
      </w:pPr>
      <w:r w:rsidRPr="00A650B3">
        <w:t>Integrated, self-contained unit providing a constant hot plug connection and a controlled plug connection. </w:t>
      </w:r>
    </w:p>
    <w:p w14:paraId="57E3A01A" w14:textId="77777777" w:rsidR="004B67F1" w:rsidRPr="00A650B3" w:rsidRDefault="004B67F1" w:rsidP="00A07D25">
      <w:pPr>
        <w:pStyle w:val="PR2"/>
      </w:pPr>
      <w:r w:rsidRPr="00A650B3">
        <w:t>Relay Output:  </w:t>
      </w:r>
    </w:p>
    <w:p w14:paraId="5281F3BD" w14:textId="715BEA12" w:rsidR="004B67F1" w:rsidRPr="00A650B3" w:rsidRDefault="004B67F1" w:rsidP="00A07D25">
      <w:pPr>
        <w:pStyle w:val="PR3"/>
        <w:numPr>
          <w:ilvl w:val="4"/>
          <w:numId w:val="66"/>
        </w:numPr>
      </w:pPr>
      <w:r w:rsidRPr="00A650B3">
        <w:t>20amp 120VAC constant hot</w:t>
      </w:r>
    </w:p>
    <w:p w14:paraId="5E7081E2" w14:textId="4FE3CDD3" w:rsidR="004B67F1" w:rsidRPr="00A650B3" w:rsidRDefault="004B67F1" w:rsidP="00A07D25">
      <w:pPr>
        <w:pStyle w:val="PR3"/>
        <w:numPr>
          <w:ilvl w:val="4"/>
          <w:numId w:val="66"/>
        </w:numPr>
      </w:pPr>
      <w:r w:rsidRPr="00A650B3">
        <w:t>20amp 120VAC controlled load</w:t>
      </w:r>
    </w:p>
    <w:p w14:paraId="1D33AE58" w14:textId="77777777" w:rsidR="004B67F1" w:rsidRPr="00A650B3" w:rsidRDefault="004B67F1" w:rsidP="00A07D25">
      <w:pPr>
        <w:pStyle w:val="PR2"/>
      </w:pPr>
      <w:r w:rsidRPr="00A650B3">
        <w:t>The controlled-load plug shall be labelled with "Controlled" and NEMA standard symbols for controlled plug loads. </w:t>
      </w:r>
    </w:p>
    <w:p w14:paraId="62B42761" w14:textId="77777777" w:rsidR="004B67F1" w:rsidRPr="00A650B3" w:rsidRDefault="004B67F1" w:rsidP="00A07D25">
      <w:pPr>
        <w:pStyle w:val="PR2"/>
      </w:pPr>
      <w:r w:rsidRPr="00A650B3">
        <w:t>Controlled outlet calculated energy consumption data available through the WaveLinx CORE. </w:t>
      </w:r>
    </w:p>
    <w:p w14:paraId="3457A408" w14:textId="77777777" w:rsidR="004B67F1" w:rsidRPr="00A650B3" w:rsidRDefault="004B67F1" w:rsidP="00A07D25">
      <w:pPr>
        <w:pStyle w:val="PR2"/>
      </w:pPr>
      <w:r w:rsidRPr="00A650B3">
        <w:t>It shall provide an LED indication of status and wireless communication and an override button. </w:t>
      </w:r>
    </w:p>
    <w:p w14:paraId="213CA10C" w14:textId="77777777" w:rsidR="004B67F1" w:rsidRPr="00A650B3" w:rsidRDefault="004B67F1" w:rsidP="00A07D25">
      <w:pPr>
        <w:pStyle w:val="PR2"/>
      </w:pPr>
      <w:r w:rsidRPr="00A650B3">
        <w:t>Controls incorporate non-volatile memory. Settings and parameters saved in protected memory shall not be lost should power be interrupted and restored. </w:t>
      </w:r>
    </w:p>
    <w:p w14:paraId="2DFB108B" w14:textId="77777777" w:rsidR="004B67F1" w:rsidRPr="00A650B3" w:rsidRDefault="004B67F1" w:rsidP="00A07D25">
      <w:pPr>
        <w:pStyle w:val="PR2"/>
      </w:pPr>
      <w:r w:rsidRPr="00A650B3">
        <w:t>Standards/Environmental regulations:  </w:t>
      </w:r>
    </w:p>
    <w:p w14:paraId="13B66D68" w14:textId="77777777" w:rsidR="004B67F1" w:rsidRPr="00A650B3" w:rsidRDefault="004B67F1" w:rsidP="00A07D25">
      <w:pPr>
        <w:pStyle w:val="PR3"/>
        <w:numPr>
          <w:ilvl w:val="4"/>
          <w:numId w:val="67"/>
        </w:numPr>
      </w:pPr>
      <w:r w:rsidRPr="00A650B3">
        <w:t>FCC certified. </w:t>
      </w:r>
    </w:p>
    <w:p w14:paraId="588FD824" w14:textId="77777777" w:rsidR="004B67F1" w:rsidRPr="00A650B3" w:rsidRDefault="004B67F1" w:rsidP="00A07D25">
      <w:pPr>
        <w:pStyle w:val="PR3"/>
        <w:numPr>
          <w:ilvl w:val="4"/>
          <w:numId w:val="67"/>
        </w:numPr>
      </w:pPr>
      <w:r w:rsidRPr="00A650B3">
        <w:t>cULus Listed. </w:t>
      </w:r>
    </w:p>
    <w:p w14:paraId="2163C11C" w14:textId="77777777" w:rsidR="004B67F1" w:rsidRPr="00A650B3" w:rsidRDefault="004B67F1" w:rsidP="00A07D25">
      <w:pPr>
        <w:pStyle w:val="PR3"/>
        <w:numPr>
          <w:ilvl w:val="4"/>
          <w:numId w:val="67"/>
        </w:numPr>
      </w:pPr>
      <w:r w:rsidRPr="00A650B3">
        <w:t>RoHS </w:t>
      </w:r>
    </w:p>
    <w:p w14:paraId="0AF41575" w14:textId="77777777" w:rsidR="004B67F1" w:rsidRPr="00A650B3" w:rsidRDefault="004B67F1" w:rsidP="00D74120">
      <w:pPr>
        <w:pStyle w:val="PR1"/>
      </w:pPr>
      <w:r w:rsidRPr="00A650B3">
        <w:t>Wireless Outdoor Load Control Module </w:t>
      </w:r>
    </w:p>
    <w:p w14:paraId="7FAE29DD" w14:textId="77777777" w:rsidR="00295C7F" w:rsidRPr="00A650B3" w:rsidRDefault="004B67F1" w:rsidP="00A07D25">
      <w:pPr>
        <w:pStyle w:val="PR2"/>
        <w:numPr>
          <w:ilvl w:val="0"/>
          <w:numId w:val="68"/>
        </w:numPr>
      </w:pPr>
      <w:r w:rsidRPr="00A650B3">
        <w:t xml:space="preserve">Basis-of-design Product: WaveLinx PRO Outdoor Load Control [WOLC] </w:t>
      </w:r>
    </w:p>
    <w:p w14:paraId="224ECA13" w14:textId="2B58908D" w:rsidR="004B67F1" w:rsidRPr="00A650B3" w:rsidRDefault="004B67F1" w:rsidP="00A07D25">
      <w:pPr>
        <w:pStyle w:val="PR2"/>
        <w:numPr>
          <w:ilvl w:val="0"/>
          <w:numId w:val="68"/>
        </w:numPr>
      </w:pPr>
      <w:r w:rsidRPr="00A650B3">
        <w:t>Communication: Wireless IEEE 802.15.4 </w:t>
      </w:r>
    </w:p>
    <w:p w14:paraId="43AAFB44" w14:textId="77777777" w:rsidR="004B67F1" w:rsidRPr="00A650B3" w:rsidRDefault="004B67F1" w:rsidP="00A07D25">
      <w:pPr>
        <w:pStyle w:val="PR2"/>
      </w:pPr>
      <w:r w:rsidRPr="00A650B3">
        <w:t>Power failure memory: </w:t>
      </w:r>
    </w:p>
    <w:p w14:paraId="11763AAB" w14:textId="77777777" w:rsidR="004B67F1" w:rsidRPr="00A650B3" w:rsidRDefault="004B67F1" w:rsidP="00A07D25">
      <w:pPr>
        <w:pStyle w:val="PR3"/>
        <w:numPr>
          <w:ilvl w:val="4"/>
          <w:numId w:val="70"/>
        </w:numPr>
      </w:pPr>
      <w:r w:rsidRPr="00A650B3">
        <w:t>Controls incorporate non-volatile memory. Settings and parameters saved in protected memory shall not be lost should power be interrupted and restored. </w:t>
      </w:r>
    </w:p>
    <w:p w14:paraId="7FB57939" w14:textId="77777777" w:rsidR="004B67F1" w:rsidRPr="00A650B3" w:rsidRDefault="004B67F1" w:rsidP="00A07D25">
      <w:pPr>
        <w:pStyle w:val="PR2"/>
      </w:pPr>
      <w:r w:rsidRPr="00A650B3">
        <w:t>Control wireless reporting: </w:t>
      </w:r>
    </w:p>
    <w:p w14:paraId="6FF88E5E" w14:textId="77777777" w:rsidR="004B67F1" w:rsidRPr="00A650B3" w:rsidRDefault="004B67F1" w:rsidP="00A07D25">
      <w:pPr>
        <w:pStyle w:val="PR3"/>
        <w:numPr>
          <w:ilvl w:val="4"/>
          <w:numId w:val="71"/>
        </w:numPr>
      </w:pPr>
      <w:r w:rsidRPr="00A650B3">
        <w:t>Load status </w:t>
      </w:r>
    </w:p>
    <w:p w14:paraId="2D7AA65C" w14:textId="77777777" w:rsidR="004B67F1" w:rsidRPr="00A650B3" w:rsidRDefault="004B67F1" w:rsidP="00A07D25">
      <w:pPr>
        <w:pStyle w:val="PR2"/>
      </w:pPr>
      <w:r w:rsidRPr="00A650B3">
        <w:t>Outdoor load control shall turn ON/OFF/DIM-connected outdoor luminaire based on wireless communications signal from the WaveLinx Area Controller.  </w:t>
      </w:r>
    </w:p>
    <w:p w14:paraId="554CD4CA" w14:textId="77777777" w:rsidR="004B67F1" w:rsidRPr="00A650B3" w:rsidRDefault="004B67F1" w:rsidP="00A07D25">
      <w:pPr>
        <w:pStyle w:val="PR2"/>
      </w:pPr>
      <w:r w:rsidRPr="00A650B3">
        <w:t>The WaveLinx Area Controller shall control the Outdoor load controller using the following: </w:t>
      </w:r>
    </w:p>
    <w:p w14:paraId="7F8C1A27" w14:textId="77777777" w:rsidR="004B67F1" w:rsidRPr="00A650B3" w:rsidRDefault="004B67F1" w:rsidP="00A07D25">
      <w:pPr>
        <w:pStyle w:val="PR3"/>
        <w:numPr>
          <w:ilvl w:val="4"/>
          <w:numId w:val="72"/>
        </w:numPr>
      </w:pPr>
      <w:r w:rsidRPr="00A650B3">
        <w:t>Time Schedule </w:t>
      </w:r>
    </w:p>
    <w:p w14:paraId="3CD44307" w14:textId="77777777" w:rsidR="004B67F1" w:rsidRPr="00A650B3" w:rsidRDefault="004B67F1" w:rsidP="00A07D25">
      <w:pPr>
        <w:pStyle w:val="PR3"/>
        <w:numPr>
          <w:ilvl w:val="4"/>
          <w:numId w:val="72"/>
        </w:numPr>
      </w:pPr>
      <w:r w:rsidRPr="00A650B3">
        <w:t>Astronomic schedule </w:t>
      </w:r>
    </w:p>
    <w:p w14:paraId="361C3CEF" w14:textId="77777777" w:rsidR="004B67F1" w:rsidRPr="00A650B3" w:rsidRDefault="004B67F1" w:rsidP="00A07D25">
      <w:pPr>
        <w:pStyle w:val="PR3"/>
        <w:numPr>
          <w:ilvl w:val="4"/>
          <w:numId w:val="72"/>
        </w:numPr>
      </w:pPr>
      <w:r w:rsidRPr="00A650B3">
        <w:t>Manual pushbutton from a connected wallstation </w:t>
      </w:r>
    </w:p>
    <w:p w14:paraId="745A6B0C" w14:textId="77777777" w:rsidR="004B67F1" w:rsidRPr="00A650B3" w:rsidRDefault="004B67F1" w:rsidP="00A07D25">
      <w:pPr>
        <w:pStyle w:val="PR2"/>
      </w:pPr>
      <w:r w:rsidRPr="00A650B3">
        <w:lastRenderedPageBreak/>
        <w:t>The controller shall wirelessly transmit; light-level power to the WaveLinx Area Controller, which allows the data to be stored in a central location on-premises and displayed via the WaveLinx Mobile Application. </w:t>
      </w:r>
    </w:p>
    <w:p w14:paraId="4BC99D7A" w14:textId="77777777" w:rsidR="004B67F1" w:rsidRPr="00A650B3" w:rsidRDefault="004B67F1" w:rsidP="00A07D25">
      <w:pPr>
        <w:pStyle w:val="PR2"/>
      </w:pPr>
      <w:r w:rsidRPr="00A650B3">
        <w:t>The controller shall have remotely adjustable settings for dimming and time-based. </w:t>
      </w:r>
    </w:p>
    <w:p w14:paraId="10AB1D60" w14:textId="77777777" w:rsidR="004B67F1" w:rsidRPr="00A650B3" w:rsidRDefault="004B67F1" w:rsidP="00A07D25">
      <w:pPr>
        <w:pStyle w:val="PR2"/>
      </w:pPr>
      <w:r w:rsidRPr="00A650B3">
        <w:t>The controller shall be able to remotely adjust light output and remain as-is for an adjustable period before turning off when a space is vacant. </w:t>
      </w:r>
    </w:p>
    <w:p w14:paraId="0F92AD5E" w14:textId="77777777" w:rsidR="004B67F1" w:rsidRPr="00A650B3" w:rsidRDefault="004B67F1" w:rsidP="00A07D25">
      <w:pPr>
        <w:pStyle w:val="PR2"/>
      </w:pPr>
      <w:r w:rsidRPr="00A650B3">
        <w:t>Default programming is stored in each sensor and the WaveLinx Area Controller. Sensors operate independently from WaveLinx Area Controller, so single-point failure cannot be. Systems must operate so there is no single point of failure. </w:t>
      </w:r>
    </w:p>
    <w:p w14:paraId="09119930" w14:textId="77777777" w:rsidR="004B67F1" w:rsidRPr="00A650B3" w:rsidRDefault="004B67F1" w:rsidP="00A07D25">
      <w:pPr>
        <w:pStyle w:val="PR2"/>
      </w:pPr>
      <w:r w:rsidRPr="00A650B3">
        <w:t>Standards/Environmental regulations:  </w:t>
      </w:r>
    </w:p>
    <w:p w14:paraId="032E7619" w14:textId="77777777" w:rsidR="004B67F1" w:rsidRPr="00A650B3" w:rsidRDefault="004B67F1" w:rsidP="00A07D25">
      <w:pPr>
        <w:pStyle w:val="PR3"/>
        <w:numPr>
          <w:ilvl w:val="4"/>
          <w:numId w:val="69"/>
        </w:numPr>
      </w:pPr>
      <w:r w:rsidRPr="00A650B3">
        <w:t>FCC certified. </w:t>
      </w:r>
    </w:p>
    <w:p w14:paraId="28753E47" w14:textId="77777777" w:rsidR="004B67F1" w:rsidRPr="00A650B3" w:rsidRDefault="004B67F1" w:rsidP="00A07D25">
      <w:pPr>
        <w:pStyle w:val="PR3"/>
        <w:numPr>
          <w:ilvl w:val="4"/>
          <w:numId w:val="69"/>
        </w:numPr>
      </w:pPr>
      <w:r w:rsidRPr="00A650B3">
        <w:t>cULus Listed. </w:t>
      </w:r>
    </w:p>
    <w:p w14:paraId="34E2EF2E" w14:textId="77777777" w:rsidR="004B67F1" w:rsidRPr="00A650B3" w:rsidRDefault="004B67F1" w:rsidP="00A07D25">
      <w:pPr>
        <w:pStyle w:val="PR3"/>
        <w:numPr>
          <w:ilvl w:val="4"/>
          <w:numId w:val="69"/>
        </w:numPr>
        <w:rPr>
          <w:ins w:id="4" w:author="Shane De Lima" w:date="2025-03-04T14:16:00Z" w16du:dateUtc="2025-03-04T19:16:00Z"/>
        </w:rPr>
      </w:pPr>
      <w:r w:rsidRPr="00A650B3">
        <w:t>RoHS </w:t>
      </w:r>
    </w:p>
    <w:p w14:paraId="5E407599" w14:textId="77777777" w:rsidR="00AF656D" w:rsidRPr="00A650B3" w:rsidRDefault="00AF656D" w:rsidP="00A07D25">
      <w:pPr>
        <w:pStyle w:val="PR3"/>
        <w:numPr>
          <w:ilvl w:val="0"/>
          <w:numId w:val="0"/>
        </w:numPr>
      </w:pPr>
    </w:p>
    <w:p w14:paraId="00FE89D6" w14:textId="77777777" w:rsidR="004B67F1" w:rsidRPr="00A650B3" w:rsidRDefault="004B67F1" w:rsidP="00D74120">
      <w:pPr>
        <w:pStyle w:val="PR1"/>
      </w:pPr>
      <w:r w:rsidRPr="00A650B3">
        <w:t>Wireless Personal Control Interfaces </w:t>
      </w:r>
    </w:p>
    <w:p w14:paraId="63DA0304" w14:textId="4A058177" w:rsidR="004B67F1" w:rsidRPr="00A650B3" w:rsidRDefault="004B67F1" w:rsidP="00A07D25">
      <w:pPr>
        <w:pStyle w:val="PR2"/>
        <w:numPr>
          <w:ilvl w:val="0"/>
          <w:numId w:val="73"/>
        </w:numPr>
      </w:pPr>
      <w:r w:rsidRPr="00A650B3">
        <w:t xml:space="preserve">Basis-of-design Product: WaveLinx PRO Line-Voltage Wallstation [W-Series], [WW-Series] </w:t>
      </w:r>
    </w:p>
    <w:p w14:paraId="3DB29E86" w14:textId="77777777" w:rsidR="004B67F1" w:rsidRPr="00A650B3" w:rsidRDefault="004B67F1" w:rsidP="00A07D25">
      <w:pPr>
        <w:pStyle w:val="PR2"/>
      </w:pPr>
      <w:r w:rsidRPr="00A650B3">
        <w:t>Communication: Wireless IEEE 802.15.4 </w:t>
      </w:r>
    </w:p>
    <w:p w14:paraId="08784E01" w14:textId="77777777" w:rsidR="004B67F1" w:rsidRPr="00A650B3" w:rsidRDefault="004B67F1" w:rsidP="00A07D25">
      <w:pPr>
        <w:pStyle w:val="PR2"/>
      </w:pPr>
      <w:r w:rsidRPr="00A650B3">
        <w:t>Input power: 120-1277VAC </w:t>
      </w:r>
    </w:p>
    <w:p w14:paraId="0A552F3E" w14:textId="77777777" w:rsidR="004B67F1" w:rsidRPr="00A650B3" w:rsidRDefault="004B67F1" w:rsidP="00A07D25">
      <w:pPr>
        <w:pStyle w:val="PR2"/>
      </w:pPr>
      <w:r w:rsidRPr="00A650B3">
        <w:t>Shall provide individual button LED indication of status and wireless communication and selected button. </w:t>
      </w:r>
    </w:p>
    <w:p w14:paraId="01021DD1" w14:textId="77777777" w:rsidR="004B67F1" w:rsidRPr="00A650B3" w:rsidRDefault="004B67F1" w:rsidP="00A07D25">
      <w:pPr>
        <w:pStyle w:val="PR2"/>
      </w:pPr>
      <w:r w:rsidRPr="00A650B3">
        <w:t>Controls incorporate non-volatile memory. Settings and parameters saved in protected memory shall not be lost should power be interrupted and restored. </w:t>
      </w:r>
    </w:p>
    <w:p w14:paraId="493E888F" w14:textId="77777777" w:rsidR="004B67F1" w:rsidRPr="00A650B3" w:rsidRDefault="004B67F1" w:rsidP="00A07D25">
      <w:pPr>
        <w:pStyle w:val="PR2"/>
      </w:pPr>
      <w:r w:rsidRPr="00A650B3">
        <w:t>WaveLinx PRO Line-Voltage Wallstation shall be a Class 1 device. </w:t>
      </w:r>
    </w:p>
    <w:p w14:paraId="7F09A12D" w14:textId="77777777" w:rsidR="004B67F1" w:rsidRPr="00A650B3" w:rsidRDefault="004B67F1" w:rsidP="00A07D25">
      <w:pPr>
        <w:pStyle w:val="PR2"/>
      </w:pPr>
      <w:r w:rsidRPr="00A650B3">
        <w:t>Wireless momentary pushbutton switches in 1, 2, 3, 4, 5 and 6 button configurations; available in white, ivory (W-series only), grey (W-series only) and black (W-series only); compatible with wall plates with decorator opening. WaveLinx PRO Line-Voltage Wallstations shall include the following features: </w:t>
      </w:r>
    </w:p>
    <w:p w14:paraId="2F792EBD" w14:textId="77777777" w:rsidR="004B67F1" w:rsidRPr="00A650B3" w:rsidRDefault="004B67F1" w:rsidP="00A07D25">
      <w:pPr>
        <w:pStyle w:val="PR3"/>
        <w:numPr>
          <w:ilvl w:val="4"/>
          <w:numId w:val="74"/>
        </w:numPr>
      </w:pPr>
      <w:r w:rsidRPr="00A650B3">
        <w:t>Multi-level scene selection </w:t>
      </w:r>
    </w:p>
    <w:p w14:paraId="5702D802" w14:textId="77777777" w:rsidR="004B67F1" w:rsidRPr="00A650B3" w:rsidRDefault="004B67F1" w:rsidP="00A07D25">
      <w:pPr>
        <w:pStyle w:val="PR3"/>
        <w:numPr>
          <w:ilvl w:val="4"/>
          <w:numId w:val="74"/>
        </w:numPr>
      </w:pPr>
      <w:r w:rsidRPr="00A650B3">
        <w:t>Scene raise/lower </w:t>
      </w:r>
    </w:p>
    <w:p w14:paraId="2325AC48" w14:textId="77777777" w:rsidR="004B67F1" w:rsidRPr="00A650B3" w:rsidRDefault="004B67F1" w:rsidP="00A07D25">
      <w:pPr>
        <w:pStyle w:val="PR3"/>
        <w:numPr>
          <w:ilvl w:val="4"/>
          <w:numId w:val="74"/>
        </w:numPr>
      </w:pPr>
      <w:r w:rsidRPr="00A650B3">
        <w:t>Toggle ON/OFF </w:t>
      </w:r>
    </w:p>
    <w:p w14:paraId="774EFAAE" w14:textId="77777777" w:rsidR="004B67F1" w:rsidRPr="00A650B3" w:rsidRDefault="004B67F1" w:rsidP="00A07D25">
      <w:pPr>
        <w:pStyle w:val="PR3"/>
        <w:numPr>
          <w:ilvl w:val="4"/>
          <w:numId w:val="74"/>
        </w:numPr>
      </w:pPr>
      <w:r w:rsidRPr="00A650B3">
        <w:t>Removable buttons for field replacement with engraved buttons and/or alternate color buttons [ENGRV-*BTNL-*], [ENGRV-*BTNS-*]. Button replacement may be completed without removing the switch from the wall. </w:t>
      </w:r>
    </w:p>
    <w:p w14:paraId="2BF3CBB7" w14:textId="77777777" w:rsidR="004B67F1" w:rsidRPr="00A650B3" w:rsidRDefault="004B67F1" w:rsidP="00A07D25">
      <w:pPr>
        <w:pStyle w:val="PR3"/>
        <w:numPr>
          <w:ilvl w:val="4"/>
          <w:numId w:val="74"/>
        </w:numPr>
      </w:pPr>
      <w:r w:rsidRPr="00A650B3">
        <w:t>Intuitive button labelling to match application and load controls. </w:t>
      </w:r>
    </w:p>
    <w:p w14:paraId="42DAF18A" w14:textId="77777777" w:rsidR="004B67F1" w:rsidRPr="00A650B3" w:rsidRDefault="004B67F1" w:rsidP="00A07D25">
      <w:pPr>
        <w:pStyle w:val="PR3"/>
        <w:numPr>
          <w:ilvl w:val="4"/>
          <w:numId w:val="74"/>
        </w:numPr>
      </w:pPr>
      <w:r w:rsidRPr="00A650B3">
        <w:t>Pre-defined digital button configurations. Each wallstation is shipped with pre-defined digital button configurations, automatically mapped to specific area/zone controls when added to an area in the WaveLinx Mobile Application.  </w:t>
      </w:r>
    </w:p>
    <w:p w14:paraId="64710E9A" w14:textId="77777777" w:rsidR="004B67F1" w:rsidRPr="00A650B3" w:rsidRDefault="004B67F1" w:rsidP="00A07D25">
      <w:pPr>
        <w:pStyle w:val="PR2"/>
      </w:pPr>
      <w:r w:rsidRPr="00A650B3">
        <w:t>Multiple WaveLinx PRO wallstations may be installed in an area by simply connecting them to the WaveLinx PRO network. No additional configuration will be required to achieve multi-way switching. </w:t>
      </w:r>
    </w:p>
    <w:p w14:paraId="604A111F" w14:textId="77777777" w:rsidR="004B67F1" w:rsidRPr="00A650B3" w:rsidRDefault="004B67F1" w:rsidP="00A07D25">
      <w:pPr>
        <w:pStyle w:val="PR2"/>
      </w:pPr>
      <w:r w:rsidRPr="00A650B3">
        <w:t>WaveLinx PRO Line-Voltage Wallstations are delivered with pre-defined functions, including raise, lower, Half Lights, Full Lights, Read, Relax, Dimmed, Night, manual and scene control. </w:t>
      </w:r>
    </w:p>
    <w:p w14:paraId="147FB0AD" w14:textId="77777777" w:rsidR="004B67F1" w:rsidRPr="00A650B3" w:rsidRDefault="004B67F1" w:rsidP="00A07D25">
      <w:pPr>
        <w:pStyle w:val="PR2"/>
      </w:pPr>
      <w:r w:rsidRPr="00A650B3">
        <w:t>WaveLinx PRO Line-Voltage Wallstations may also be delivered with field-programmable generic labelled buttons such as Scene 1, Scene 2, etc.  </w:t>
      </w:r>
    </w:p>
    <w:p w14:paraId="01A98B3B" w14:textId="77777777" w:rsidR="004B67F1" w:rsidRPr="00A650B3" w:rsidRDefault="004B67F1" w:rsidP="00A07D25">
      <w:pPr>
        <w:pStyle w:val="PR2"/>
        <w:rPr>
          <w:ins w:id="5" w:author="Shane De Lima" w:date="2025-03-04T14:18:00Z" w16du:dateUtc="2025-03-04T19:18:00Z"/>
        </w:rPr>
      </w:pPr>
      <w:r w:rsidRPr="00A650B3">
        <w:t>Optional custom labelling is available for application or location-specific wallstation button labels. </w:t>
      </w:r>
    </w:p>
    <w:p w14:paraId="1ED60653" w14:textId="07C7D8CE" w:rsidR="00636A64" w:rsidRPr="00A650B3" w:rsidRDefault="00636A64" w:rsidP="00A07D25">
      <w:pPr>
        <w:pStyle w:val="PR2"/>
      </w:pPr>
      <w:r w:rsidRPr="00A650B3">
        <w:t>Color options: White, Red, Ivory, Light Almond, Gray.</w:t>
      </w:r>
    </w:p>
    <w:p w14:paraId="604F1A9E" w14:textId="77777777" w:rsidR="004B67F1" w:rsidRPr="00A650B3" w:rsidRDefault="004B67F1" w:rsidP="00A07D25">
      <w:pPr>
        <w:pStyle w:val="PR2"/>
      </w:pPr>
      <w:r w:rsidRPr="00A650B3">
        <w:t>Environmental regulations:  </w:t>
      </w:r>
    </w:p>
    <w:p w14:paraId="55BD047A" w14:textId="77777777" w:rsidR="004B67F1" w:rsidRPr="00A650B3" w:rsidRDefault="004B67F1" w:rsidP="00A07D25">
      <w:pPr>
        <w:pStyle w:val="PR3"/>
        <w:numPr>
          <w:ilvl w:val="4"/>
          <w:numId w:val="75"/>
        </w:numPr>
      </w:pPr>
      <w:r w:rsidRPr="00A650B3">
        <w:t>FCC certified. </w:t>
      </w:r>
    </w:p>
    <w:p w14:paraId="4F61A2E6" w14:textId="77777777" w:rsidR="004B67F1" w:rsidRPr="00A650B3" w:rsidRDefault="004B67F1" w:rsidP="00D74120">
      <w:pPr>
        <w:pStyle w:val="PR1"/>
      </w:pPr>
      <w:r w:rsidRPr="00A650B3">
        <w:t>Wireless Battery Powered Wallstation [WB-Series], [WWB-Series] </w:t>
      </w:r>
    </w:p>
    <w:p w14:paraId="1A2FA081" w14:textId="77777777" w:rsidR="00295C7F" w:rsidRPr="00A650B3" w:rsidRDefault="004B67F1" w:rsidP="00A07D25">
      <w:pPr>
        <w:pStyle w:val="PR2"/>
        <w:numPr>
          <w:ilvl w:val="0"/>
          <w:numId w:val="76"/>
        </w:numPr>
      </w:pPr>
      <w:r w:rsidRPr="00A650B3">
        <w:lastRenderedPageBreak/>
        <w:t xml:space="preserve">Basis-of-design Product: WaveLinx PRO Battery Powered Wallstation [WB-Series], [WWB-Series] </w:t>
      </w:r>
    </w:p>
    <w:p w14:paraId="0006ECF4" w14:textId="6310E50A" w:rsidR="004B67F1" w:rsidRPr="00A650B3" w:rsidRDefault="004B67F1" w:rsidP="00A07D25">
      <w:pPr>
        <w:pStyle w:val="PR2"/>
        <w:numPr>
          <w:ilvl w:val="0"/>
          <w:numId w:val="76"/>
        </w:numPr>
      </w:pPr>
      <w:r w:rsidRPr="00A650B3">
        <w:t>Communication: Wireless IEEE 802.15.4 </w:t>
      </w:r>
    </w:p>
    <w:p w14:paraId="24BCF82D" w14:textId="77777777" w:rsidR="004B67F1" w:rsidRPr="00A650B3" w:rsidRDefault="004B67F1" w:rsidP="00A07D25">
      <w:pPr>
        <w:pStyle w:val="PR2"/>
      </w:pPr>
      <w:r w:rsidRPr="00A650B3">
        <w:t>Input power: Four (4) AAA standard alkaline batteries (WB-Series) or two (2) CR123A alkaline batteries (WWB-Series) </w:t>
      </w:r>
    </w:p>
    <w:p w14:paraId="00899E49" w14:textId="77777777" w:rsidR="004B67F1" w:rsidRPr="00A650B3" w:rsidRDefault="004B67F1" w:rsidP="00A07D25">
      <w:pPr>
        <w:pStyle w:val="PR2"/>
      </w:pPr>
      <w:r w:rsidRPr="00A650B3">
        <w:t>Shall provide individual button LED indication of status (WB-Series only) and wireless communication LED status. </w:t>
      </w:r>
    </w:p>
    <w:p w14:paraId="3A89FFA8" w14:textId="77777777" w:rsidR="004B67F1" w:rsidRPr="00A650B3" w:rsidRDefault="004B67F1" w:rsidP="00A07D25">
      <w:pPr>
        <w:pStyle w:val="PR2"/>
      </w:pPr>
      <w:r w:rsidRPr="00A650B3">
        <w:t>Controls incorporate non-volatile memory. Settings and parameters saved in protected memory shall not be lost should power be interrupted and restored. </w:t>
      </w:r>
    </w:p>
    <w:p w14:paraId="5B219F28" w14:textId="77777777" w:rsidR="004B67F1" w:rsidRPr="00A650B3" w:rsidRDefault="004B67F1" w:rsidP="00A07D25">
      <w:pPr>
        <w:pStyle w:val="PR2"/>
      </w:pPr>
      <w:r w:rsidRPr="00A650B3">
        <w:t>WaveLinx PRO Battery Powered Wallstation shall be FCC certified. </w:t>
      </w:r>
    </w:p>
    <w:p w14:paraId="33E39FA4" w14:textId="77777777" w:rsidR="004B67F1" w:rsidRPr="00A650B3" w:rsidRDefault="004B67F1" w:rsidP="00A07D25">
      <w:pPr>
        <w:pStyle w:val="PR2"/>
      </w:pPr>
      <w:r w:rsidRPr="00A650B3">
        <w:t>Wireless momentary pushbutton switches in 1, 2, 3, 5 and 6 button configurations; available in white; compatible with wall plates with decorator opening. WaveLinx PRO Battery Wallstations shall include the following features: </w:t>
      </w:r>
    </w:p>
    <w:p w14:paraId="3E7035D0" w14:textId="77777777" w:rsidR="004B67F1" w:rsidRPr="00A650B3" w:rsidRDefault="004B67F1" w:rsidP="00A07D25">
      <w:pPr>
        <w:pStyle w:val="PR3"/>
        <w:numPr>
          <w:ilvl w:val="4"/>
          <w:numId w:val="77"/>
        </w:numPr>
      </w:pPr>
      <w:r w:rsidRPr="00A650B3">
        <w:t>Multi-level scene selection </w:t>
      </w:r>
    </w:p>
    <w:p w14:paraId="71CD413B" w14:textId="77777777" w:rsidR="004B67F1" w:rsidRPr="00A650B3" w:rsidRDefault="004B67F1" w:rsidP="00A07D25">
      <w:pPr>
        <w:pStyle w:val="PR3"/>
        <w:numPr>
          <w:ilvl w:val="4"/>
          <w:numId w:val="77"/>
        </w:numPr>
      </w:pPr>
      <w:r w:rsidRPr="00A650B3">
        <w:t>Scene raise/lower </w:t>
      </w:r>
    </w:p>
    <w:p w14:paraId="6A4C5803" w14:textId="77777777" w:rsidR="004B67F1" w:rsidRPr="00A650B3" w:rsidRDefault="004B67F1" w:rsidP="00A07D25">
      <w:pPr>
        <w:pStyle w:val="PR3"/>
        <w:numPr>
          <w:ilvl w:val="4"/>
          <w:numId w:val="77"/>
        </w:numPr>
      </w:pPr>
      <w:r w:rsidRPr="00A650B3">
        <w:t>Toggle ON/OFF </w:t>
      </w:r>
    </w:p>
    <w:p w14:paraId="0DD9545E" w14:textId="77777777" w:rsidR="004B67F1" w:rsidRPr="00A650B3" w:rsidRDefault="004B67F1" w:rsidP="00A07D25">
      <w:pPr>
        <w:pStyle w:val="PR3"/>
        <w:numPr>
          <w:ilvl w:val="4"/>
          <w:numId w:val="77"/>
        </w:numPr>
      </w:pPr>
      <w:r w:rsidRPr="00A650B3">
        <w:t>Intuitive button labelling to match application and load controls. </w:t>
      </w:r>
    </w:p>
    <w:p w14:paraId="6586557D" w14:textId="77777777" w:rsidR="004B67F1" w:rsidRPr="00A650B3" w:rsidRDefault="004B67F1" w:rsidP="00A07D25">
      <w:pPr>
        <w:pStyle w:val="PR2"/>
      </w:pPr>
      <w:r w:rsidRPr="00A650B3">
        <w:t>Multiple WaveLinx PRO wallstations may be installed in an area by simply connecting them to the WaveLinx PRO network. No additional configuration will be required to achieve multi-way switching. </w:t>
      </w:r>
    </w:p>
    <w:p w14:paraId="6D8A9737" w14:textId="77777777" w:rsidR="004B67F1" w:rsidRPr="00A650B3" w:rsidRDefault="004B67F1" w:rsidP="00A07D25">
      <w:pPr>
        <w:pStyle w:val="PR2"/>
      </w:pPr>
      <w:r w:rsidRPr="00A650B3">
        <w:t>WaveLinx PRO Battery Powered Wallstations are field programmable with specific labelling (FULL LIGHTS, HALF LIGHTS, etc.) or generic labelled buttons (Scene 1, Scene 2, etc.) </w:t>
      </w:r>
    </w:p>
    <w:p w14:paraId="78D80E04" w14:textId="77777777" w:rsidR="004B67F1" w:rsidRPr="00A650B3" w:rsidRDefault="004B67F1" w:rsidP="00A07D25">
      <w:pPr>
        <w:pStyle w:val="PR2"/>
      </w:pPr>
      <w:r w:rsidRPr="00A650B3">
        <w:t>Optional custom labelling is available for application or location-specific wallstation button labels. </w:t>
      </w:r>
    </w:p>
    <w:p w14:paraId="139EA52B" w14:textId="77777777" w:rsidR="004B67F1" w:rsidRPr="00A650B3" w:rsidRDefault="004B67F1" w:rsidP="00D74120">
      <w:pPr>
        <w:pStyle w:val="PR1"/>
      </w:pPr>
      <w:r w:rsidRPr="00A650B3">
        <w:t>Wireless In-Fixture Indoor Sensor </w:t>
      </w:r>
    </w:p>
    <w:p w14:paraId="56CF02FB" w14:textId="77777777" w:rsidR="00295C7F" w:rsidRPr="00A650B3" w:rsidRDefault="004B67F1" w:rsidP="00A07D25">
      <w:pPr>
        <w:pStyle w:val="PR2"/>
        <w:numPr>
          <w:ilvl w:val="0"/>
          <w:numId w:val="78"/>
        </w:numPr>
      </w:pPr>
      <w:r w:rsidRPr="00A650B3">
        <w:t xml:space="preserve">Basis-of-design Product: WaveLinx PRO Integrated Sensor [WAA], [WPS] </w:t>
      </w:r>
    </w:p>
    <w:p w14:paraId="0B2B13F4" w14:textId="7014535D" w:rsidR="004B67F1" w:rsidRPr="00A650B3" w:rsidRDefault="004B67F1" w:rsidP="00A07D25">
      <w:pPr>
        <w:pStyle w:val="PR2"/>
        <w:numPr>
          <w:ilvl w:val="0"/>
          <w:numId w:val="78"/>
        </w:numPr>
      </w:pPr>
      <w:r w:rsidRPr="00A650B3">
        <w:t>Communication: Wireless IEEE 802.15.4 </w:t>
      </w:r>
    </w:p>
    <w:p w14:paraId="0EA926B3" w14:textId="77777777" w:rsidR="004B67F1" w:rsidRPr="00A650B3" w:rsidRDefault="004B67F1" w:rsidP="00A07D25">
      <w:pPr>
        <w:pStyle w:val="PR2"/>
      </w:pPr>
      <w:r w:rsidRPr="00A650B3">
        <w:t>Sensing mechanism:  </w:t>
      </w:r>
    </w:p>
    <w:p w14:paraId="0A3E5734" w14:textId="77777777" w:rsidR="004B67F1" w:rsidRPr="00A650B3" w:rsidRDefault="004B67F1" w:rsidP="00A07D25">
      <w:pPr>
        <w:pStyle w:val="PR3"/>
        <w:numPr>
          <w:ilvl w:val="4"/>
          <w:numId w:val="79"/>
        </w:numPr>
      </w:pPr>
      <w:r w:rsidRPr="00A650B3">
        <w:t>Infrared: Utilize multiple-segmented lens with internal grooves to eliminate dust and residue build-up. </w:t>
      </w:r>
    </w:p>
    <w:p w14:paraId="14A425E2" w14:textId="77777777" w:rsidR="004B67F1" w:rsidRPr="00A650B3" w:rsidRDefault="004B67F1" w:rsidP="00A07D25">
      <w:pPr>
        <w:pStyle w:val="PR3"/>
        <w:numPr>
          <w:ilvl w:val="4"/>
          <w:numId w:val="79"/>
        </w:numPr>
      </w:pPr>
      <w:r w:rsidRPr="00A650B3">
        <w:t>Photocell: Utilize integrated photocell to provide closed-loop daylight dimming control. Each WaveLinx PRO Integrated Sensor provides an individual daylight dimming zone to provide highly accurate daylight levels at the work surface throughout the entire space. </w:t>
      </w:r>
    </w:p>
    <w:p w14:paraId="784E0738" w14:textId="77777777" w:rsidR="004B67F1" w:rsidRPr="00A650B3" w:rsidRDefault="004B67F1" w:rsidP="00A07D25">
      <w:pPr>
        <w:pStyle w:val="PR3"/>
        <w:numPr>
          <w:ilvl w:val="4"/>
          <w:numId w:val="79"/>
        </w:numPr>
      </w:pPr>
      <w:r w:rsidRPr="00A650B3">
        <w:t>Bluetooth radio:  Utilize additional internal Bluetooth radio capable of offering Real-Time Location Services (RTLS) – IoT Software Upgrade Required </w:t>
      </w:r>
    </w:p>
    <w:p w14:paraId="6477F16B" w14:textId="77777777" w:rsidR="004B67F1" w:rsidRPr="00A650B3" w:rsidRDefault="004B67F1" w:rsidP="00A07D25">
      <w:pPr>
        <w:pStyle w:val="PR2"/>
      </w:pPr>
      <w:r w:rsidRPr="00A650B3">
        <w:t>Power failure memory: Controls incorporate non-volatile memory. Settings and parameters saved in protected memory shall not be lost should power be interrupted and subsequently restored. </w:t>
      </w:r>
    </w:p>
    <w:p w14:paraId="68757C4C" w14:textId="77777777" w:rsidR="004B67F1" w:rsidRPr="00A650B3" w:rsidRDefault="004B67F1" w:rsidP="00A07D25">
      <w:pPr>
        <w:pStyle w:val="PR2"/>
      </w:pPr>
      <w:r w:rsidRPr="00A650B3">
        <w:t>Products tested in identical manner, compliant to NEMA WD 7 -2011 Occupancy Motion Sensors Standards  </w:t>
      </w:r>
    </w:p>
    <w:p w14:paraId="7E2E550F" w14:textId="77777777" w:rsidR="004B67F1" w:rsidRPr="00A650B3" w:rsidRDefault="004B67F1" w:rsidP="00A07D25">
      <w:pPr>
        <w:pStyle w:val="PR2"/>
      </w:pPr>
      <w:r w:rsidRPr="00A650B3">
        <w:t>Sensor shall have time delays from 10 to 20 min </w:t>
      </w:r>
    </w:p>
    <w:p w14:paraId="52821E67" w14:textId="77777777" w:rsidR="004B67F1" w:rsidRPr="00A650B3" w:rsidRDefault="004B67F1" w:rsidP="00A07D25">
      <w:pPr>
        <w:pStyle w:val="PR2"/>
      </w:pPr>
      <w:r w:rsidRPr="00A650B3">
        <w:t>Sensor shall provide unique daylight calibration considering the light level at the sensors, work surface and integrated luminaire light output. </w:t>
      </w:r>
    </w:p>
    <w:p w14:paraId="64D53C4B" w14:textId="77777777" w:rsidR="004B67F1" w:rsidRPr="00A650B3" w:rsidRDefault="004B67F1" w:rsidP="00A07D25">
      <w:pPr>
        <w:pStyle w:val="PR2"/>
      </w:pPr>
      <w:r w:rsidRPr="00A650B3">
        <w:t>All sensors shall provide an LED as a visual means of indication to verify that motion is being detected during both testing and normal operation </w:t>
      </w:r>
    </w:p>
    <w:p w14:paraId="6376F225" w14:textId="77777777" w:rsidR="004B67F1" w:rsidRPr="00A650B3" w:rsidRDefault="004B67F1" w:rsidP="00A07D25">
      <w:pPr>
        <w:pStyle w:val="PR3"/>
        <w:numPr>
          <w:ilvl w:val="4"/>
          <w:numId w:val="80"/>
        </w:numPr>
      </w:pPr>
      <w:r w:rsidRPr="00A650B3">
        <w:t>Green LED indication when the sensor is in out-of-the-box operation mode </w:t>
      </w:r>
    </w:p>
    <w:p w14:paraId="65345AAB" w14:textId="77777777" w:rsidR="004B67F1" w:rsidRPr="00A650B3" w:rsidRDefault="004B67F1" w:rsidP="00A07D25">
      <w:pPr>
        <w:pStyle w:val="PR3"/>
        <w:numPr>
          <w:ilvl w:val="4"/>
          <w:numId w:val="80"/>
        </w:numPr>
      </w:pPr>
      <w:r w:rsidRPr="00A650B3">
        <w:t>White LED indication when the sensor has been connected to the WaveLinx lighting control system </w:t>
      </w:r>
    </w:p>
    <w:p w14:paraId="24873B2C" w14:textId="77777777" w:rsidR="004B67F1" w:rsidRPr="00A650B3" w:rsidRDefault="004B67F1" w:rsidP="00A07D25">
      <w:pPr>
        <w:pStyle w:val="PR2"/>
      </w:pPr>
      <w:r w:rsidRPr="00A650B3">
        <w:t>Test mode - fifteen second time delay </w:t>
      </w:r>
    </w:p>
    <w:p w14:paraId="72F5D3C8" w14:textId="77777777" w:rsidR="004B67F1" w:rsidRPr="00A650B3" w:rsidRDefault="004B67F1" w:rsidP="00A07D25">
      <w:pPr>
        <w:pStyle w:val="PR2"/>
      </w:pPr>
      <w:r w:rsidRPr="00A650B3">
        <w:lastRenderedPageBreak/>
        <w:t>Sensor shall provide out-of-the-box functionality of occupancy detection, directly controlling integrated fixture. </w:t>
      </w:r>
    </w:p>
    <w:p w14:paraId="5BCAA6D3" w14:textId="77777777" w:rsidR="004B67F1" w:rsidRPr="00A650B3" w:rsidRDefault="004B67F1" w:rsidP="00A07D25">
      <w:pPr>
        <w:pStyle w:val="PR3"/>
        <w:numPr>
          <w:ilvl w:val="4"/>
          <w:numId w:val="81"/>
        </w:numPr>
      </w:pPr>
      <w:r w:rsidRPr="00A650B3">
        <w:t>The occupied default light level is 75%  </w:t>
      </w:r>
    </w:p>
    <w:p w14:paraId="086EE092" w14:textId="77777777" w:rsidR="004B67F1" w:rsidRPr="00A650B3" w:rsidRDefault="004B67F1" w:rsidP="00A07D25">
      <w:pPr>
        <w:pStyle w:val="PR3"/>
        <w:numPr>
          <w:ilvl w:val="4"/>
          <w:numId w:val="81"/>
        </w:numPr>
      </w:pPr>
      <w:r w:rsidRPr="00A650B3">
        <w:t>The unoccupied default light level is OFF </w:t>
      </w:r>
    </w:p>
    <w:p w14:paraId="20A9F471" w14:textId="77777777" w:rsidR="004B67F1" w:rsidRPr="00A650B3" w:rsidRDefault="004B67F1" w:rsidP="00A07D25">
      <w:pPr>
        <w:pStyle w:val="PR3"/>
        <w:numPr>
          <w:ilvl w:val="4"/>
          <w:numId w:val="81"/>
        </w:numPr>
      </w:pPr>
      <w:r w:rsidRPr="00A650B3">
        <w:t>The occupancy default time out is 20 minutes </w:t>
      </w:r>
    </w:p>
    <w:p w14:paraId="33135DC1" w14:textId="77777777" w:rsidR="004B67F1" w:rsidRPr="00A650B3" w:rsidRDefault="004B67F1" w:rsidP="00A07D25">
      <w:pPr>
        <w:pStyle w:val="PR2"/>
      </w:pPr>
      <w:r w:rsidRPr="00A650B3">
        <w:t>Sensors shall monitor changes in occupancy changes in ambient light levels and communicate digital control commands to light fixtures according to a control strategy. </w:t>
      </w:r>
    </w:p>
    <w:p w14:paraId="090092A1" w14:textId="77777777" w:rsidR="004B67F1" w:rsidRPr="00A650B3" w:rsidRDefault="004B67F1" w:rsidP="00A07D25">
      <w:pPr>
        <w:pStyle w:val="PR2"/>
      </w:pPr>
      <w:r w:rsidRPr="00A650B3">
        <w:t>Sensor shall wirelessly transmit occupancy status and light level to the WaveLinx Area Controller, which allows the data to be stored in a central location on-premises and displayed via the WaveLinx Mobile Application and the WaveLinx CORE software applications.  </w:t>
      </w:r>
    </w:p>
    <w:p w14:paraId="7605D1F9" w14:textId="77777777" w:rsidR="004B67F1" w:rsidRPr="00A650B3" w:rsidRDefault="004B67F1" w:rsidP="00A07D25">
      <w:pPr>
        <w:pStyle w:val="PR2"/>
      </w:pPr>
      <w:r w:rsidRPr="00A650B3">
        <w:t>Calculated energy consumption data available on the WaveLinx CORE </w:t>
      </w:r>
    </w:p>
    <w:p w14:paraId="58553318" w14:textId="77777777" w:rsidR="004B67F1" w:rsidRPr="00A650B3" w:rsidRDefault="004B67F1" w:rsidP="00A07D25">
      <w:pPr>
        <w:pStyle w:val="PR2"/>
      </w:pPr>
      <w:r w:rsidRPr="00A650B3">
        <w:t>Sensors shall be fully adaptive with the ability to have the sensitivity and timing to be remotely adjusted to ensure optimal lighting control for any use of the space. </w:t>
      </w:r>
    </w:p>
    <w:p w14:paraId="57960073" w14:textId="77777777" w:rsidR="004B67F1" w:rsidRPr="00A650B3" w:rsidRDefault="004B67F1" w:rsidP="00A07D25">
      <w:pPr>
        <w:pStyle w:val="PR2"/>
      </w:pPr>
      <w:r w:rsidRPr="00A650B3">
        <w:t>Sensors have remotely adjustable settings for dimming levels, occupied/unoccupied light levels, occupancy/vacancy sensing, and sensitivity to changes in motion and changes in ambient light levels. </w:t>
      </w:r>
    </w:p>
    <w:p w14:paraId="309C28B9" w14:textId="77777777" w:rsidR="004B67F1" w:rsidRPr="00A650B3" w:rsidRDefault="004B67F1" w:rsidP="00A07D25">
      <w:pPr>
        <w:pStyle w:val="PR2"/>
      </w:pPr>
      <w:r w:rsidRPr="00A650B3">
        <w:t>Sensors may remotely adjust the light output to reduced levels and remain at that reduced level for an adjustable period before turning off when a space is vacant. </w:t>
      </w:r>
    </w:p>
    <w:p w14:paraId="71D31F17" w14:textId="77777777" w:rsidR="004B67F1" w:rsidRPr="00A650B3" w:rsidRDefault="004B67F1" w:rsidP="00A07D25">
      <w:pPr>
        <w:pStyle w:val="PR2"/>
      </w:pPr>
      <w:r w:rsidRPr="00A650B3">
        <w:t>Default programming is stored in each sensor in addition to the WaveLinx Area Controller. Sensors operate independently from WaveLinx Area Controller, so single-point failure cannot be. Systems must operate so there is no single point of failure. </w:t>
      </w:r>
    </w:p>
    <w:p w14:paraId="4B5CA60C" w14:textId="77777777" w:rsidR="004B67F1" w:rsidRPr="00A650B3" w:rsidRDefault="004B67F1" w:rsidP="00A07D25">
      <w:pPr>
        <w:pStyle w:val="PR2"/>
      </w:pPr>
      <w:r w:rsidRPr="00A650B3">
        <w:t>Standards/Environmental regulations:  </w:t>
      </w:r>
    </w:p>
    <w:p w14:paraId="3C5AFB64" w14:textId="77777777" w:rsidR="004B67F1" w:rsidRPr="00A650B3" w:rsidRDefault="004B67F1" w:rsidP="00A07D25">
      <w:pPr>
        <w:pStyle w:val="PR3"/>
        <w:numPr>
          <w:ilvl w:val="4"/>
          <w:numId w:val="82"/>
        </w:numPr>
      </w:pPr>
      <w:r w:rsidRPr="00A650B3">
        <w:t>FCC certified </w:t>
      </w:r>
    </w:p>
    <w:p w14:paraId="096B0DCA" w14:textId="77777777" w:rsidR="004B67F1" w:rsidRPr="00A650B3" w:rsidRDefault="004B67F1" w:rsidP="00A07D25">
      <w:pPr>
        <w:pStyle w:val="PR3"/>
        <w:numPr>
          <w:ilvl w:val="4"/>
          <w:numId w:val="82"/>
        </w:numPr>
      </w:pPr>
      <w:r w:rsidRPr="00A650B3">
        <w:t>cULus Listed </w:t>
      </w:r>
    </w:p>
    <w:p w14:paraId="6AFCA56B" w14:textId="77777777" w:rsidR="004B67F1" w:rsidRPr="00A650B3" w:rsidRDefault="004B67F1" w:rsidP="00A07D25">
      <w:pPr>
        <w:pStyle w:val="PR3"/>
        <w:numPr>
          <w:ilvl w:val="4"/>
          <w:numId w:val="82"/>
        </w:numPr>
      </w:pPr>
      <w:r w:rsidRPr="00A650B3">
        <w:t>RoHS </w:t>
      </w:r>
    </w:p>
    <w:p w14:paraId="7962EC0F" w14:textId="77777777" w:rsidR="004B67F1" w:rsidRPr="00A650B3" w:rsidRDefault="004B67F1" w:rsidP="00D74120">
      <w:pPr>
        <w:pStyle w:val="PR1"/>
      </w:pPr>
      <w:r w:rsidRPr="00A650B3">
        <w:t>Wireless In-Fixture Industrial Sensor  </w:t>
      </w:r>
    </w:p>
    <w:p w14:paraId="043B7133" w14:textId="77777777" w:rsidR="00602451" w:rsidRPr="00A650B3" w:rsidRDefault="004B67F1" w:rsidP="00A07D25">
      <w:pPr>
        <w:pStyle w:val="PR2"/>
        <w:numPr>
          <w:ilvl w:val="0"/>
          <w:numId w:val="83"/>
        </w:numPr>
      </w:pPr>
      <w:r w:rsidRPr="00A650B3">
        <w:t xml:space="preserve">Basis-of-design Product: WaveLinx PRO Industrial Integrated Sensor [SWPD2, SWPD3] </w:t>
      </w:r>
    </w:p>
    <w:p w14:paraId="5A26DD4B" w14:textId="4FA83D10" w:rsidR="004B67F1" w:rsidRPr="00A650B3" w:rsidRDefault="004B67F1" w:rsidP="00A07D25">
      <w:pPr>
        <w:pStyle w:val="PR2"/>
        <w:numPr>
          <w:ilvl w:val="0"/>
          <w:numId w:val="83"/>
        </w:numPr>
      </w:pPr>
      <w:r w:rsidRPr="00A650B3">
        <w:t>Communication: Wireless IEEE 802.15.4 </w:t>
      </w:r>
    </w:p>
    <w:p w14:paraId="20045E97" w14:textId="77777777" w:rsidR="004B67F1" w:rsidRPr="00A650B3" w:rsidRDefault="004B67F1" w:rsidP="00A07D25">
      <w:pPr>
        <w:pStyle w:val="PR2"/>
      </w:pPr>
      <w:r w:rsidRPr="00A650B3">
        <w:t>Sensing mechanism:  </w:t>
      </w:r>
    </w:p>
    <w:p w14:paraId="62AD8040" w14:textId="77777777" w:rsidR="004B67F1" w:rsidRPr="00A650B3" w:rsidRDefault="004B67F1" w:rsidP="00A07D25">
      <w:pPr>
        <w:pStyle w:val="PR3"/>
        <w:numPr>
          <w:ilvl w:val="4"/>
          <w:numId w:val="84"/>
        </w:numPr>
      </w:pPr>
      <w:r w:rsidRPr="00A650B3">
        <w:t>Infrared: Utilize multiple-segmented lens with internal grooves to eliminate dust and residue build-up. </w:t>
      </w:r>
    </w:p>
    <w:p w14:paraId="351DF656" w14:textId="77777777" w:rsidR="004B67F1" w:rsidRPr="00A650B3" w:rsidRDefault="004B67F1" w:rsidP="00A07D25">
      <w:pPr>
        <w:pStyle w:val="PR3"/>
        <w:numPr>
          <w:ilvl w:val="4"/>
          <w:numId w:val="84"/>
        </w:numPr>
      </w:pPr>
      <w:r w:rsidRPr="00A650B3">
        <w:t>Photocell: Utilize integrated daylight sensor to provide closed-loop daylight dimming control. Each WaveLinx PRO Integrated Sensor provides an individual daylight dimming zone to provide highly accurate daylight levels at the work surface throughout the entire space. </w:t>
      </w:r>
    </w:p>
    <w:p w14:paraId="598007F9" w14:textId="77777777" w:rsidR="004B67F1" w:rsidRPr="00A650B3" w:rsidRDefault="004B67F1" w:rsidP="00A07D25">
      <w:pPr>
        <w:pStyle w:val="PR2"/>
      </w:pPr>
      <w:r w:rsidRPr="00A650B3">
        <w:t>Power failure memory: Controls incorporate non-volatile memory. Settings and parameters saved in protected memory shall not be lost should power be interrupted and subsequently restored. </w:t>
      </w:r>
    </w:p>
    <w:p w14:paraId="1FBEC748" w14:textId="77777777" w:rsidR="004B67F1" w:rsidRPr="00A650B3" w:rsidRDefault="004B67F1" w:rsidP="00A07D25">
      <w:pPr>
        <w:pStyle w:val="PR2"/>
      </w:pPr>
      <w:r w:rsidRPr="00A650B3">
        <w:t>Products tested in identical manner, compliant to NEMA WD 7 -2011 Occupancy Motion Sensors Standards  </w:t>
      </w:r>
    </w:p>
    <w:p w14:paraId="74EFD73D" w14:textId="77777777" w:rsidR="004B67F1" w:rsidRPr="00A650B3" w:rsidRDefault="004B67F1" w:rsidP="00A07D25">
      <w:pPr>
        <w:pStyle w:val="PR2"/>
      </w:pPr>
      <w:r w:rsidRPr="00A650B3">
        <w:t>Sensor shall have time delays from 10 to 20 min </w:t>
      </w:r>
    </w:p>
    <w:p w14:paraId="3021474E" w14:textId="77777777" w:rsidR="004B67F1" w:rsidRPr="00A650B3" w:rsidRDefault="004B67F1" w:rsidP="00A07D25">
      <w:pPr>
        <w:pStyle w:val="PR2"/>
      </w:pPr>
      <w:r w:rsidRPr="00A650B3">
        <w:t>Sensor shall provide unique daylight calibration considering the light level at the sensors, work surface and integrated luminaire light output. </w:t>
      </w:r>
    </w:p>
    <w:p w14:paraId="07B956D4" w14:textId="77777777" w:rsidR="004B67F1" w:rsidRPr="00A650B3" w:rsidRDefault="004B67F1" w:rsidP="00A07D25">
      <w:pPr>
        <w:pStyle w:val="PR2"/>
      </w:pPr>
      <w:r w:rsidRPr="00A650B3">
        <w:t>All sensors shall provide an LED as a visual means of indication to verify that motion is being detected during both testing and normal operation </w:t>
      </w:r>
    </w:p>
    <w:p w14:paraId="6C44AE2C" w14:textId="77777777" w:rsidR="004B67F1" w:rsidRPr="00A650B3" w:rsidRDefault="004B67F1" w:rsidP="00A07D25">
      <w:pPr>
        <w:pStyle w:val="PR3"/>
        <w:numPr>
          <w:ilvl w:val="4"/>
          <w:numId w:val="85"/>
        </w:numPr>
      </w:pPr>
      <w:r w:rsidRPr="00A650B3">
        <w:t>Green LED indication when the sensor is in out-of-the-box operation mode </w:t>
      </w:r>
    </w:p>
    <w:p w14:paraId="21DABFCD" w14:textId="77777777" w:rsidR="004B67F1" w:rsidRPr="00A650B3" w:rsidRDefault="004B67F1" w:rsidP="00A07D25">
      <w:pPr>
        <w:pStyle w:val="PR3"/>
        <w:numPr>
          <w:ilvl w:val="4"/>
          <w:numId w:val="85"/>
        </w:numPr>
      </w:pPr>
      <w:r w:rsidRPr="00A650B3">
        <w:t>White LED indication when the sensor has been connected to the WaveLinx lighting control system </w:t>
      </w:r>
    </w:p>
    <w:p w14:paraId="5FFCF203" w14:textId="77777777" w:rsidR="004B67F1" w:rsidRPr="00A650B3" w:rsidRDefault="004B67F1" w:rsidP="00A07D25">
      <w:pPr>
        <w:pStyle w:val="PR2"/>
      </w:pPr>
      <w:r w:rsidRPr="00A650B3">
        <w:t>Test mode - fifteen second time delay </w:t>
      </w:r>
    </w:p>
    <w:p w14:paraId="05DD556E" w14:textId="77777777" w:rsidR="004B67F1" w:rsidRPr="00A650B3" w:rsidRDefault="004B67F1" w:rsidP="00A07D25">
      <w:pPr>
        <w:pStyle w:val="PR2"/>
      </w:pPr>
      <w:r w:rsidRPr="00A650B3">
        <w:t>Walk-through mode </w:t>
      </w:r>
    </w:p>
    <w:p w14:paraId="17230580" w14:textId="77777777" w:rsidR="004B67F1" w:rsidRPr="00A650B3" w:rsidRDefault="004B67F1" w:rsidP="00A07D25">
      <w:pPr>
        <w:pStyle w:val="PR2"/>
      </w:pPr>
      <w:r w:rsidRPr="00A650B3">
        <w:lastRenderedPageBreak/>
        <w:t>Sensor shall provide out-of-the-box functionality of occupancy detection, directly controlling integrated fixture. </w:t>
      </w:r>
    </w:p>
    <w:p w14:paraId="3596BD3E" w14:textId="77777777" w:rsidR="004B67F1" w:rsidRPr="00A650B3" w:rsidRDefault="004B67F1" w:rsidP="00A07D25">
      <w:pPr>
        <w:pStyle w:val="PR3"/>
        <w:numPr>
          <w:ilvl w:val="4"/>
          <w:numId w:val="86"/>
        </w:numPr>
      </w:pPr>
      <w:r w:rsidRPr="00A650B3">
        <w:t>The occupied default light level is 100%  </w:t>
      </w:r>
    </w:p>
    <w:p w14:paraId="72E6C0C6" w14:textId="77777777" w:rsidR="004B67F1" w:rsidRPr="00A650B3" w:rsidRDefault="004B67F1" w:rsidP="00A07D25">
      <w:pPr>
        <w:pStyle w:val="PR3"/>
        <w:numPr>
          <w:ilvl w:val="4"/>
          <w:numId w:val="86"/>
        </w:numPr>
      </w:pPr>
      <w:r w:rsidRPr="00A650B3">
        <w:t>The unoccupied default light level is 10% </w:t>
      </w:r>
    </w:p>
    <w:p w14:paraId="197E5030" w14:textId="77777777" w:rsidR="004B67F1" w:rsidRPr="00A650B3" w:rsidRDefault="004B67F1" w:rsidP="00A07D25">
      <w:pPr>
        <w:pStyle w:val="PR3"/>
        <w:numPr>
          <w:ilvl w:val="4"/>
          <w:numId w:val="86"/>
        </w:numPr>
      </w:pPr>
      <w:r w:rsidRPr="00A650B3">
        <w:t>The occupancy default time out is 20 minutes </w:t>
      </w:r>
    </w:p>
    <w:p w14:paraId="1DD6F66A" w14:textId="77777777" w:rsidR="004B67F1" w:rsidRPr="00A650B3" w:rsidRDefault="004B67F1" w:rsidP="00A07D25">
      <w:pPr>
        <w:pStyle w:val="PR2"/>
      </w:pPr>
      <w:r w:rsidRPr="00A650B3">
        <w:t>Sensors shall monitor changes in occupancy changes in ambient light levels and communicate digital control commands to light fixtures according to a control strategy. </w:t>
      </w:r>
    </w:p>
    <w:p w14:paraId="5AB80418" w14:textId="77777777" w:rsidR="004B67F1" w:rsidRPr="00A650B3" w:rsidRDefault="004B67F1" w:rsidP="00A07D25">
      <w:pPr>
        <w:pStyle w:val="PR2"/>
      </w:pPr>
      <w:r w:rsidRPr="00A650B3">
        <w:t>Sensor shall wirelessly transmit occupancy status and light level to the WaveLinx Area Controller, which allows the data to be stored in a central location on-premises and displayed via the WaveLinx Mobile Application and the WaveLinx CORE software applications. </w:t>
      </w:r>
    </w:p>
    <w:p w14:paraId="6081E069" w14:textId="77777777" w:rsidR="004B67F1" w:rsidRPr="00A650B3" w:rsidRDefault="004B67F1" w:rsidP="00A07D25">
      <w:pPr>
        <w:pStyle w:val="PR2"/>
      </w:pPr>
      <w:r w:rsidRPr="00A650B3">
        <w:t>Calculated energy consumption data available through the WaveLinx CORE </w:t>
      </w:r>
    </w:p>
    <w:p w14:paraId="718B1839" w14:textId="77777777" w:rsidR="004B67F1" w:rsidRPr="00A650B3" w:rsidRDefault="004B67F1" w:rsidP="00A07D25">
      <w:pPr>
        <w:pStyle w:val="PR2"/>
      </w:pPr>
      <w:r w:rsidRPr="00A650B3">
        <w:t>Sensors shall be fully adaptive with the ability to have the sensitivity and timing to be remotely adjusted to ensure optimal lighting control for any use of the space. </w:t>
      </w:r>
    </w:p>
    <w:p w14:paraId="002D3B1F" w14:textId="77777777" w:rsidR="004B67F1" w:rsidRPr="00A650B3" w:rsidRDefault="004B67F1" w:rsidP="00A07D25">
      <w:pPr>
        <w:pStyle w:val="PR2"/>
      </w:pPr>
      <w:r w:rsidRPr="00A650B3">
        <w:t>Sensors have remotely adjustable settings for dimming levels, occupied/unoccupied light levels, occupancy/vacancy sensing, and sensitivity to changes in motion and changes in ambient light levels. </w:t>
      </w:r>
    </w:p>
    <w:p w14:paraId="6241C3D7" w14:textId="77777777" w:rsidR="004B67F1" w:rsidRPr="00A650B3" w:rsidRDefault="004B67F1" w:rsidP="00A07D25">
      <w:pPr>
        <w:pStyle w:val="PR2"/>
      </w:pPr>
      <w:r w:rsidRPr="00A650B3">
        <w:t>Sensors may remotely adjust the light output to reduced levels and remain at that reduced level for an adjustable period before turning off when a space is vacant. </w:t>
      </w:r>
    </w:p>
    <w:p w14:paraId="1002F610" w14:textId="77777777" w:rsidR="004B67F1" w:rsidRPr="00A650B3" w:rsidRDefault="004B67F1" w:rsidP="00A07D25">
      <w:pPr>
        <w:pStyle w:val="PR2"/>
      </w:pPr>
      <w:r w:rsidRPr="00A650B3">
        <w:t>Default programming is stored in each sensor in addition to the WaveLinx Area Controller. Sensors operate independently from WaveLinx Area Controller, so single-point failure cannot be. Systems must operate so there is no single point of failure. </w:t>
      </w:r>
    </w:p>
    <w:p w14:paraId="5CA67557" w14:textId="77777777" w:rsidR="004B67F1" w:rsidRPr="00A650B3" w:rsidRDefault="004B67F1" w:rsidP="00A07D25">
      <w:pPr>
        <w:pStyle w:val="PR2"/>
      </w:pPr>
      <w:r w:rsidRPr="00A650B3">
        <w:t>Standards/Environmental regulations:  </w:t>
      </w:r>
    </w:p>
    <w:p w14:paraId="78F066EA" w14:textId="77777777" w:rsidR="004B67F1" w:rsidRPr="00A650B3" w:rsidRDefault="004B67F1" w:rsidP="00A07D25">
      <w:pPr>
        <w:pStyle w:val="PR3"/>
        <w:numPr>
          <w:ilvl w:val="4"/>
          <w:numId w:val="87"/>
        </w:numPr>
      </w:pPr>
      <w:r w:rsidRPr="00A650B3">
        <w:t>FCC certified </w:t>
      </w:r>
    </w:p>
    <w:p w14:paraId="39A916D2" w14:textId="77777777" w:rsidR="004B67F1" w:rsidRPr="00A650B3" w:rsidRDefault="004B67F1" w:rsidP="00A07D25">
      <w:pPr>
        <w:pStyle w:val="PR3"/>
        <w:numPr>
          <w:ilvl w:val="4"/>
          <w:numId w:val="87"/>
        </w:numPr>
      </w:pPr>
      <w:r w:rsidRPr="00A650B3">
        <w:t>cULus Listed </w:t>
      </w:r>
    </w:p>
    <w:p w14:paraId="26DD3ADA" w14:textId="77777777" w:rsidR="004B67F1" w:rsidRPr="00A650B3" w:rsidRDefault="004B67F1" w:rsidP="00A07D25">
      <w:pPr>
        <w:pStyle w:val="PR3"/>
        <w:numPr>
          <w:ilvl w:val="4"/>
          <w:numId w:val="87"/>
        </w:numPr>
      </w:pPr>
      <w:r w:rsidRPr="00A650B3">
        <w:t>RoHS </w:t>
      </w:r>
    </w:p>
    <w:p w14:paraId="10277864" w14:textId="77777777" w:rsidR="004B67F1" w:rsidRPr="00A650B3" w:rsidRDefault="004B67F1" w:rsidP="00D74120">
      <w:pPr>
        <w:pStyle w:val="PR1"/>
      </w:pPr>
      <w:r w:rsidRPr="00A650B3">
        <w:t>Wireless In-Fixture Outdoor Sensor </w:t>
      </w:r>
    </w:p>
    <w:p w14:paraId="791F7CC6" w14:textId="77777777" w:rsidR="00602451" w:rsidRPr="00A650B3" w:rsidRDefault="004B67F1" w:rsidP="00A07D25">
      <w:pPr>
        <w:pStyle w:val="PR2"/>
        <w:numPr>
          <w:ilvl w:val="0"/>
          <w:numId w:val="88"/>
        </w:numPr>
      </w:pPr>
      <w:r w:rsidRPr="00A650B3">
        <w:t xml:space="preserve">Basis-of-design Product: WaveLinx PRO Outdoor Integrated Sensor [SWPD4, SWPD5] </w:t>
      </w:r>
    </w:p>
    <w:p w14:paraId="2AAD5F7A" w14:textId="6B4CB743" w:rsidR="004B67F1" w:rsidRPr="00A650B3" w:rsidRDefault="004B67F1" w:rsidP="00A07D25">
      <w:pPr>
        <w:pStyle w:val="PR2"/>
        <w:numPr>
          <w:ilvl w:val="0"/>
          <w:numId w:val="88"/>
        </w:numPr>
      </w:pPr>
      <w:r w:rsidRPr="00A650B3">
        <w:t>Communication: Wireless IEEE 802.15.4 </w:t>
      </w:r>
    </w:p>
    <w:p w14:paraId="583482D7" w14:textId="77777777" w:rsidR="004B67F1" w:rsidRPr="00A650B3" w:rsidRDefault="004B67F1" w:rsidP="00A07D25">
      <w:pPr>
        <w:pStyle w:val="PR2"/>
      </w:pPr>
      <w:r w:rsidRPr="00A650B3">
        <w:t>Sensing mechanism:  </w:t>
      </w:r>
    </w:p>
    <w:p w14:paraId="718C62CB" w14:textId="77777777" w:rsidR="004B67F1" w:rsidRPr="00A650B3" w:rsidRDefault="004B67F1" w:rsidP="00A07D25">
      <w:pPr>
        <w:pStyle w:val="PR3"/>
        <w:numPr>
          <w:ilvl w:val="4"/>
          <w:numId w:val="89"/>
        </w:numPr>
      </w:pPr>
      <w:r w:rsidRPr="00A650B3">
        <w:t>Motion sensing: Passive infrared with multiple-segmented lens with internal grooves to eliminate dust and residue build-up. </w:t>
      </w:r>
    </w:p>
    <w:p w14:paraId="31B70D25" w14:textId="77777777" w:rsidR="004B67F1" w:rsidRPr="00A650B3" w:rsidRDefault="004B67F1" w:rsidP="00A07D25">
      <w:pPr>
        <w:pStyle w:val="PR3"/>
        <w:numPr>
          <w:ilvl w:val="4"/>
          <w:numId w:val="89"/>
        </w:numPr>
      </w:pPr>
      <w:r w:rsidRPr="00A650B3">
        <w:t>Daylight sensing: Photocell to provide closed-loop daylight dimming control. Each sensor provides an individual daylight dimming zone to provide highly accurate daylight levels at the work surface throughout the entire space. </w:t>
      </w:r>
    </w:p>
    <w:p w14:paraId="5680009C" w14:textId="77777777" w:rsidR="004B67F1" w:rsidRPr="00A650B3" w:rsidRDefault="004B67F1" w:rsidP="00A07D25">
      <w:pPr>
        <w:pStyle w:val="PR3"/>
        <w:numPr>
          <w:ilvl w:val="4"/>
          <w:numId w:val="89"/>
        </w:numPr>
      </w:pPr>
      <w:r w:rsidRPr="00A650B3">
        <w:t>Power failure memory: Controls incorporate non-volatile memory. Settings and parameters saved in protected memory shall not be lost should power be interrupted and subsequently restored. </w:t>
      </w:r>
    </w:p>
    <w:p w14:paraId="07A4350B" w14:textId="77777777" w:rsidR="004B67F1" w:rsidRPr="00A650B3" w:rsidRDefault="004B67F1" w:rsidP="00A07D25">
      <w:pPr>
        <w:pStyle w:val="PR2"/>
      </w:pPr>
      <w:r w:rsidRPr="00A650B3">
        <w:t>Products tested in identical manner, compliant to NEMA WD 7 -2011 Occupancy Motion Sensors Standards  </w:t>
      </w:r>
    </w:p>
    <w:p w14:paraId="4193AEB4" w14:textId="77777777" w:rsidR="004B67F1" w:rsidRPr="00A650B3" w:rsidRDefault="004B67F1" w:rsidP="00A07D25">
      <w:pPr>
        <w:pStyle w:val="PR2"/>
      </w:pPr>
      <w:r w:rsidRPr="00A650B3">
        <w:t>Sensor shall have time delays from 10 to 20 min. </w:t>
      </w:r>
    </w:p>
    <w:p w14:paraId="59A202B6" w14:textId="77777777" w:rsidR="004B67F1" w:rsidRPr="00A650B3" w:rsidRDefault="004B67F1" w:rsidP="00A07D25">
      <w:pPr>
        <w:pStyle w:val="PR2"/>
      </w:pPr>
      <w:r w:rsidRPr="00A650B3">
        <w:t>Sensor shall provide unique daylight calibration considering the light level at the sensors, work surface and integrated luminaire light output. </w:t>
      </w:r>
    </w:p>
    <w:p w14:paraId="374ED95C" w14:textId="77777777" w:rsidR="004B67F1" w:rsidRPr="00A650B3" w:rsidRDefault="004B67F1" w:rsidP="00A07D25">
      <w:pPr>
        <w:pStyle w:val="PR2"/>
      </w:pPr>
      <w:r w:rsidRPr="00A650B3">
        <w:t>All sensors shall provide an LED as a visual means of indication to verify that motion is being detected during both testing and normal operation. </w:t>
      </w:r>
    </w:p>
    <w:p w14:paraId="66F55EB5" w14:textId="77777777" w:rsidR="004B67F1" w:rsidRPr="00A650B3" w:rsidRDefault="004B67F1" w:rsidP="00A07D25">
      <w:pPr>
        <w:pStyle w:val="PR3"/>
        <w:numPr>
          <w:ilvl w:val="4"/>
          <w:numId w:val="90"/>
        </w:numPr>
      </w:pPr>
      <w:r w:rsidRPr="00A650B3">
        <w:t>Green LED indication when the sensor is in out-of-the-box operation mode </w:t>
      </w:r>
    </w:p>
    <w:p w14:paraId="6E3F401C" w14:textId="77777777" w:rsidR="004B67F1" w:rsidRPr="00A650B3" w:rsidRDefault="004B67F1" w:rsidP="00A07D25">
      <w:pPr>
        <w:pStyle w:val="PR3"/>
        <w:numPr>
          <w:ilvl w:val="4"/>
          <w:numId w:val="90"/>
        </w:numPr>
      </w:pPr>
      <w:r w:rsidRPr="00A650B3">
        <w:t>White LED indication when the sensor has been connected to the WaveLinx lighting control system. </w:t>
      </w:r>
    </w:p>
    <w:p w14:paraId="0B8B63C4" w14:textId="77777777" w:rsidR="004B67F1" w:rsidRPr="00A650B3" w:rsidRDefault="004B67F1" w:rsidP="00A07D25">
      <w:pPr>
        <w:pStyle w:val="PR2"/>
      </w:pPr>
      <w:r w:rsidRPr="00A650B3">
        <w:t>Test mode - fifteen second time delay </w:t>
      </w:r>
    </w:p>
    <w:p w14:paraId="7D7F17C3" w14:textId="77777777" w:rsidR="004B67F1" w:rsidRPr="00A650B3" w:rsidRDefault="004B67F1" w:rsidP="00A07D25">
      <w:pPr>
        <w:pStyle w:val="PR2"/>
      </w:pPr>
      <w:r w:rsidRPr="00A650B3">
        <w:t>Walk-through mode </w:t>
      </w:r>
    </w:p>
    <w:p w14:paraId="0FBF9193" w14:textId="77777777" w:rsidR="004B67F1" w:rsidRPr="00A650B3" w:rsidRDefault="004B67F1" w:rsidP="00A07D25">
      <w:pPr>
        <w:pStyle w:val="PR2"/>
      </w:pPr>
      <w:r w:rsidRPr="00A650B3">
        <w:lastRenderedPageBreak/>
        <w:t>Sensor shall provide out-of-the-box functionality of occupancy detection, directly controlling integrated fixture. </w:t>
      </w:r>
    </w:p>
    <w:p w14:paraId="43406016" w14:textId="77777777" w:rsidR="004B67F1" w:rsidRPr="00A650B3" w:rsidRDefault="004B67F1" w:rsidP="00A07D25">
      <w:pPr>
        <w:pStyle w:val="PR3"/>
        <w:numPr>
          <w:ilvl w:val="4"/>
          <w:numId w:val="91"/>
        </w:numPr>
      </w:pPr>
      <w:r w:rsidRPr="00A650B3">
        <w:t>On at dusk / Off at dawn </w:t>
      </w:r>
    </w:p>
    <w:p w14:paraId="17B301DD" w14:textId="77777777" w:rsidR="004B67F1" w:rsidRPr="00A650B3" w:rsidRDefault="004B67F1" w:rsidP="00A07D25">
      <w:pPr>
        <w:pStyle w:val="PR3"/>
        <w:numPr>
          <w:ilvl w:val="4"/>
          <w:numId w:val="91"/>
        </w:numPr>
      </w:pPr>
      <w:r w:rsidRPr="00A650B3">
        <w:t>The occupied default light level is 100%  </w:t>
      </w:r>
    </w:p>
    <w:p w14:paraId="495B34E8" w14:textId="77777777" w:rsidR="004B67F1" w:rsidRPr="00A650B3" w:rsidRDefault="004B67F1" w:rsidP="00A07D25">
      <w:pPr>
        <w:pStyle w:val="PR3"/>
        <w:numPr>
          <w:ilvl w:val="4"/>
          <w:numId w:val="91"/>
        </w:numPr>
      </w:pPr>
      <w:r w:rsidRPr="00A650B3">
        <w:t>The unoccupied default light level is 50% </w:t>
      </w:r>
    </w:p>
    <w:p w14:paraId="4B0975E8" w14:textId="77777777" w:rsidR="004B67F1" w:rsidRPr="00A650B3" w:rsidRDefault="004B67F1" w:rsidP="00A07D25">
      <w:pPr>
        <w:pStyle w:val="PR3"/>
        <w:numPr>
          <w:ilvl w:val="4"/>
          <w:numId w:val="91"/>
        </w:numPr>
      </w:pPr>
      <w:r w:rsidRPr="00A650B3">
        <w:t>The occupancy default time out is 15 minutes. </w:t>
      </w:r>
    </w:p>
    <w:p w14:paraId="44FD2604" w14:textId="77777777" w:rsidR="004B67F1" w:rsidRPr="00A650B3" w:rsidRDefault="004B67F1" w:rsidP="00A07D25">
      <w:pPr>
        <w:pStyle w:val="PR2"/>
      </w:pPr>
      <w:r w:rsidRPr="00A650B3">
        <w:t>Sensors shall monitor changes in occupancy changes in ambient light levels and communicate digital control commands to light fixtures according to a control strategy. </w:t>
      </w:r>
    </w:p>
    <w:p w14:paraId="3EA82E09" w14:textId="77777777" w:rsidR="004B67F1" w:rsidRPr="00A650B3" w:rsidRDefault="004B67F1" w:rsidP="00A07D25">
      <w:pPr>
        <w:pStyle w:val="PR2"/>
      </w:pPr>
      <w:r w:rsidRPr="00A650B3">
        <w:t>Sensor shall wirelessly transmit occupancy status and light level to the WaveLinx Area Controller, which allows the data to be stored in a central location on-premises and displayed via the WaveLinx Mobile Application and the WaveLinx CORE software applications.  </w:t>
      </w:r>
    </w:p>
    <w:p w14:paraId="54FAED27" w14:textId="77777777" w:rsidR="004B67F1" w:rsidRPr="00A650B3" w:rsidRDefault="004B67F1" w:rsidP="00A07D25">
      <w:pPr>
        <w:pStyle w:val="PR2"/>
      </w:pPr>
      <w:r w:rsidRPr="00A650B3">
        <w:t>Calculated energy consumption data available through the WaveLinx CORE </w:t>
      </w:r>
    </w:p>
    <w:p w14:paraId="3968E1DC" w14:textId="77777777" w:rsidR="004B67F1" w:rsidRPr="00A650B3" w:rsidRDefault="004B67F1" w:rsidP="00A07D25">
      <w:pPr>
        <w:pStyle w:val="PR2"/>
      </w:pPr>
      <w:r w:rsidRPr="00A650B3">
        <w:t>Sensors shall be fully adaptive with the ability to have the sensitivity and timing to be remotely adjusted to ensure optimal lighting control for any use of the space. </w:t>
      </w:r>
    </w:p>
    <w:p w14:paraId="07AD95F5" w14:textId="77777777" w:rsidR="004B67F1" w:rsidRPr="00A650B3" w:rsidRDefault="004B67F1" w:rsidP="00A07D25">
      <w:pPr>
        <w:pStyle w:val="PR2"/>
      </w:pPr>
      <w:r w:rsidRPr="00A650B3">
        <w:t>Sensors have remotely adjustable settings for dimming levels, occupied/unoccupied light levels, occupancy/vacancy sensing, and sensitivity to changes in motion and changes in ambient light levels. </w:t>
      </w:r>
    </w:p>
    <w:p w14:paraId="295E9419" w14:textId="77777777" w:rsidR="004B67F1" w:rsidRPr="00A650B3" w:rsidRDefault="004B67F1" w:rsidP="00A07D25">
      <w:pPr>
        <w:pStyle w:val="PR2"/>
      </w:pPr>
      <w:r w:rsidRPr="00A650B3">
        <w:t>Sensors may remotely adjust the light output to reduced levels and remain at that reduced level for an adjustable period before turning off when a space is vacant. </w:t>
      </w:r>
    </w:p>
    <w:p w14:paraId="2C64507C" w14:textId="77777777" w:rsidR="004B67F1" w:rsidRPr="00A650B3" w:rsidRDefault="004B67F1" w:rsidP="00A07D25">
      <w:pPr>
        <w:pStyle w:val="PR2"/>
      </w:pPr>
      <w:r w:rsidRPr="00A650B3">
        <w:t>Default programming is stored in each sensor in addition to the WaveLinx Area Controller. Sensors operate independently from WaveLinx Area Controller, so single-point failure cannot be. Systems must operate so there is no single point of failure. </w:t>
      </w:r>
    </w:p>
    <w:p w14:paraId="1F7070E0" w14:textId="77777777" w:rsidR="004B67F1" w:rsidRPr="00A650B3" w:rsidRDefault="004B67F1" w:rsidP="00A07D25">
      <w:pPr>
        <w:pStyle w:val="PR2"/>
      </w:pPr>
      <w:r w:rsidRPr="00A650B3">
        <w:t>Standards/Environmental regulations:  </w:t>
      </w:r>
    </w:p>
    <w:p w14:paraId="37A71452" w14:textId="77777777" w:rsidR="004B67F1" w:rsidRPr="00A650B3" w:rsidRDefault="004B67F1" w:rsidP="00A07D25">
      <w:pPr>
        <w:pStyle w:val="PR3"/>
        <w:numPr>
          <w:ilvl w:val="4"/>
          <w:numId w:val="92"/>
        </w:numPr>
      </w:pPr>
      <w:r w:rsidRPr="00A650B3">
        <w:t>FCC certified. </w:t>
      </w:r>
    </w:p>
    <w:p w14:paraId="1FC36A8D" w14:textId="77777777" w:rsidR="004B67F1" w:rsidRPr="00A650B3" w:rsidRDefault="004B67F1" w:rsidP="00A07D25">
      <w:pPr>
        <w:pStyle w:val="PR3"/>
        <w:numPr>
          <w:ilvl w:val="4"/>
          <w:numId w:val="92"/>
        </w:numPr>
      </w:pPr>
      <w:r w:rsidRPr="00A650B3">
        <w:t>cULus Listed </w:t>
      </w:r>
    </w:p>
    <w:p w14:paraId="26DB781E" w14:textId="77777777" w:rsidR="004B67F1" w:rsidRPr="00A650B3" w:rsidRDefault="004B67F1" w:rsidP="00A07D25">
      <w:pPr>
        <w:pStyle w:val="PR3"/>
        <w:numPr>
          <w:ilvl w:val="4"/>
          <w:numId w:val="92"/>
        </w:numPr>
      </w:pPr>
      <w:r w:rsidRPr="00A650B3">
        <w:t>RoHS </w:t>
      </w:r>
    </w:p>
    <w:p w14:paraId="4C9BE905" w14:textId="77777777" w:rsidR="004B67F1" w:rsidRPr="00A650B3" w:rsidRDefault="004B67F1" w:rsidP="00D74120">
      <w:pPr>
        <w:pStyle w:val="PR1"/>
      </w:pPr>
      <w:r w:rsidRPr="00A650B3">
        <w:t>Wireless 7-Pin Outdoor Load Controller </w:t>
      </w:r>
    </w:p>
    <w:p w14:paraId="11E9889A" w14:textId="77777777" w:rsidR="00602451" w:rsidRPr="00A650B3" w:rsidRDefault="004B67F1" w:rsidP="00A07D25">
      <w:pPr>
        <w:pStyle w:val="PR2"/>
        <w:numPr>
          <w:ilvl w:val="0"/>
          <w:numId w:val="93"/>
        </w:numPr>
      </w:pPr>
      <w:r w:rsidRPr="00A650B3">
        <w:t xml:space="preserve">Basis-of-design Product:  WaveLinx PRO Outdoor Load Controller [WOLC] </w:t>
      </w:r>
    </w:p>
    <w:p w14:paraId="4AD5B49D" w14:textId="0B853FB4" w:rsidR="004B67F1" w:rsidRPr="00A650B3" w:rsidRDefault="004B67F1" w:rsidP="00A07D25">
      <w:pPr>
        <w:pStyle w:val="PR2"/>
        <w:numPr>
          <w:ilvl w:val="0"/>
          <w:numId w:val="93"/>
        </w:numPr>
      </w:pPr>
      <w:r w:rsidRPr="00A650B3">
        <w:t>Sensing mechanism:  </w:t>
      </w:r>
    </w:p>
    <w:p w14:paraId="037ECADF" w14:textId="77777777" w:rsidR="004B67F1" w:rsidRPr="00A650B3" w:rsidRDefault="004B67F1" w:rsidP="00A07D25">
      <w:pPr>
        <w:pStyle w:val="PR3"/>
        <w:numPr>
          <w:ilvl w:val="4"/>
          <w:numId w:val="94"/>
        </w:numPr>
      </w:pPr>
      <w:r w:rsidRPr="00A650B3">
        <w:t>Daylight sensing: Photocell to provide open-loop daylight dimming control. Each sensor provides an individual daylight dimming zone to provide highly accurate daylight levels. </w:t>
      </w:r>
    </w:p>
    <w:p w14:paraId="32398CB4" w14:textId="77777777" w:rsidR="004B67F1" w:rsidRPr="00A650B3" w:rsidRDefault="004B67F1" w:rsidP="00A07D25">
      <w:pPr>
        <w:pStyle w:val="PR2"/>
      </w:pPr>
      <w:r w:rsidRPr="00A650B3">
        <w:t>Power failure memory: Controls incorporate non-volatile memory. Settings and parameters saved in protected memory shall not be lost should power be interrupted and subsequently restored. </w:t>
      </w:r>
    </w:p>
    <w:p w14:paraId="64D79800" w14:textId="77777777" w:rsidR="004B67F1" w:rsidRPr="00A650B3" w:rsidRDefault="004B67F1" w:rsidP="00A07D25">
      <w:pPr>
        <w:pStyle w:val="PR2"/>
      </w:pPr>
      <w:r w:rsidRPr="00A650B3">
        <w:t>Sensor shall provide out-of-the-box functionality of daylight detection, directly controlling integrated fixture. </w:t>
      </w:r>
    </w:p>
    <w:p w14:paraId="3DEF2432" w14:textId="77777777" w:rsidR="004B67F1" w:rsidRPr="00A650B3" w:rsidRDefault="004B67F1" w:rsidP="00A07D25">
      <w:pPr>
        <w:pStyle w:val="PR3"/>
        <w:numPr>
          <w:ilvl w:val="4"/>
          <w:numId w:val="95"/>
        </w:numPr>
      </w:pPr>
      <w:r w:rsidRPr="00A650B3">
        <w:t>On at dusk / Off at dawn </w:t>
      </w:r>
    </w:p>
    <w:p w14:paraId="1A4C7718" w14:textId="77777777" w:rsidR="004B67F1" w:rsidRPr="00A650B3" w:rsidRDefault="004B67F1" w:rsidP="00A07D25">
      <w:pPr>
        <w:pStyle w:val="PR2"/>
      </w:pPr>
      <w:r w:rsidRPr="00A650B3">
        <w:t>Sensors shall monitor changes in ambient light levels and communicate digital control commands to light fixtures according to a control strategy. </w:t>
      </w:r>
    </w:p>
    <w:p w14:paraId="0281A0E6" w14:textId="77777777" w:rsidR="004B67F1" w:rsidRPr="00A650B3" w:rsidRDefault="004B67F1" w:rsidP="00A07D25">
      <w:pPr>
        <w:pStyle w:val="PR2"/>
      </w:pPr>
      <w:r w:rsidRPr="00A650B3">
        <w:t>Sensor shall wirelessly transmit light level to the WaveLinx Area Controller, which allows the data to be stored in a central location on-premises and displayed via the WaveLinx Mobile Application and the WaveLinx CORE software applications.  </w:t>
      </w:r>
    </w:p>
    <w:p w14:paraId="42064E7A" w14:textId="77777777" w:rsidR="004B67F1" w:rsidRPr="00A650B3" w:rsidRDefault="004B67F1" w:rsidP="00A07D25">
      <w:pPr>
        <w:pStyle w:val="PR2"/>
      </w:pPr>
      <w:r w:rsidRPr="00A650B3">
        <w:t>Calculated energy consumption data available through the WaveLinx CORE </w:t>
      </w:r>
    </w:p>
    <w:p w14:paraId="06FD7DA3" w14:textId="77777777" w:rsidR="004B67F1" w:rsidRPr="00A650B3" w:rsidRDefault="004B67F1" w:rsidP="00A07D25">
      <w:pPr>
        <w:pStyle w:val="PR2"/>
      </w:pPr>
      <w:r w:rsidRPr="00A650B3">
        <w:t>Sensors shall be fully adaptive with the ability to have the sensitivity and timing to be remotely adjusted to ensure optimal lighting control for any use of the space. </w:t>
      </w:r>
    </w:p>
    <w:p w14:paraId="45C97C21" w14:textId="77777777" w:rsidR="004B67F1" w:rsidRPr="00A650B3" w:rsidRDefault="004B67F1" w:rsidP="00A07D25">
      <w:pPr>
        <w:pStyle w:val="PR2"/>
      </w:pPr>
      <w:r w:rsidRPr="00A650B3">
        <w:t>Sensors have remotely adjustable settings for dimming levels and changes in ambient light levels. </w:t>
      </w:r>
    </w:p>
    <w:p w14:paraId="5DABD461" w14:textId="77777777" w:rsidR="004B67F1" w:rsidRPr="00A650B3" w:rsidRDefault="004B67F1" w:rsidP="00A07D25">
      <w:pPr>
        <w:pStyle w:val="PR2"/>
      </w:pPr>
      <w:r w:rsidRPr="00A650B3">
        <w:t>Sensors may remotely adjust the light output to reduced levels. </w:t>
      </w:r>
    </w:p>
    <w:p w14:paraId="23FF77A3" w14:textId="77777777" w:rsidR="004B67F1" w:rsidRPr="00A650B3" w:rsidRDefault="004B67F1" w:rsidP="00A07D25">
      <w:pPr>
        <w:pStyle w:val="PR2"/>
      </w:pPr>
      <w:r w:rsidRPr="00A650B3">
        <w:lastRenderedPageBreak/>
        <w:t>Default programming is stored in each sensor in addition to the WaveLinx Area Controller. Sensors operate independently from WaveLinx Area Controller, so single-point failure cannot be. Systems must operate so there is no single point of failure. </w:t>
      </w:r>
    </w:p>
    <w:p w14:paraId="1A9D7F5C" w14:textId="77777777" w:rsidR="004B67F1" w:rsidRPr="00A650B3" w:rsidRDefault="004B67F1" w:rsidP="00A07D25">
      <w:pPr>
        <w:pStyle w:val="PR2"/>
      </w:pPr>
      <w:r w:rsidRPr="00A650B3">
        <w:t>Standards/Environmental regulations:  </w:t>
      </w:r>
    </w:p>
    <w:p w14:paraId="272BA96A" w14:textId="77777777" w:rsidR="004B67F1" w:rsidRPr="00A650B3" w:rsidRDefault="004B67F1" w:rsidP="00A07D25">
      <w:pPr>
        <w:pStyle w:val="PR3"/>
        <w:numPr>
          <w:ilvl w:val="4"/>
          <w:numId w:val="96"/>
        </w:numPr>
      </w:pPr>
      <w:r w:rsidRPr="00A650B3">
        <w:t>FCC certified. </w:t>
      </w:r>
    </w:p>
    <w:p w14:paraId="510F1BCD" w14:textId="77777777" w:rsidR="004B67F1" w:rsidRPr="00A650B3" w:rsidRDefault="004B67F1" w:rsidP="00A07D25">
      <w:pPr>
        <w:pStyle w:val="PR3"/>
        <w:numPr>
          <w:ilvl w:val="4"/>
          <w:numId w:val="96"/>
        </w:numPr>
      </w:pPr>
      <w:r w:rsidRPr="00A650B3">
        <w:t>cULus Listed </w:t>
      </w:r>
    </w:p>
    <w:p w14:paraId="4BAA6E93" w14:textId="77777777" w:rsidR="004B67F1" w:rsidRPr="00A650B3" w:rsidRDefault="004B67F1" w:rsidP="00A07D25">
      <w:pPr>
        <w:pStyle w:val="PR3"/>
        <w:numPr>
          <w:ilvl w:val="4"/>
          <w:numId w:val="96"/>
        </w:numPr>
      </w:pPr>
      <w:r w:rsidRPr="00A650B3">
        <w:t>RoHS </w:t>
      </w:r>
    </w:p>
    <w:p w14:paraId="380BC37B" w14:textId="571EA805" w:rsidR="00636A64" w:rsidRPr="00A650B3" w:rsidRDefault="00636A64" w:rsidP="00D74120">
      <w:pPr>
        <w:pStyle w:val="PR1"/>
      </w:pPr>
      <w:r w:rsidRPr="00A650B3">
        <w:t xml:space="preserve">Contact Closure Interface Module </w:t>
      </w:r>
    </w:p>
    <w:p w14:paraId="7D3B2C09" w14:textId="77777777" w:rsidR="00C54EA9" w:rsidRPr="00A650B3" w:rsidRDefault="00C54EA9" w:rsidP="00A07D25">
      <w:pPr>
        <w:pStyle w:val="PR2"/>
        <w:numPr>
          <w:ilvl w:val="0"/>
          <w:numId w:val="99"/>
        </w:numPr>
      </w:pPr>
      <w:r w:rsidRPr="00A650B3">
        <w:t xml:space="preserve">Basis-of-Design Product: WaveLinx PRO Contact Closure Interface Module [CCI-P-V] </w:t>
      </w:r>
    </w:p>
    <w:p w14:paraId="621557B8" w14:textId="77777777" w:rsidR="00C54EA9" w:rsidRPr="00A650B3" w:rsidRDefault="00C54EA9" w:rsidP="00A07D25">
      <w:pPr>
        <w:pStyle w:val="PR2"/>
        <w:numPr>
          <w:ilvl w:val="0"/>
          <w:numId w:val="11"/>
        </w:numPr>
      </w:pPr>
      <w:r w:rsidRPr="00A650B3">
        <w:t>Communication: Wireless 802.15.4</w:t>
      </w:r>
    </w:p>
    <w:p w14:paraId="67D310D2" w14:textId="77777777" w:rsidR="00C54EA9" w:rsidRPr="00A650B3" w:rsidRDefault="00C54EA9" w:rsidP="00A07D25">
      <w:pPr>
        <w:pStyle w:val="PR2"/>
        <w:numPr>
          <w:ilvl w:val="0"/>
          <w:numId w:val="11"/>
        </w:numPr>
      </w:pPr>
      <w:r w:rsidRPr="00A650B3">
        <w:t>Input Voltage: 120~347 VAC</w:t>
      </w:r>
    </w:p>
    <w:p w14:paraId="27394678" w14:textId="77777777" w:rsidR="00C54EA9" w:rsidRPr="00A650B3" w:rsidRDefault="00C54EA9" w:rsidP="00A07D25">
      <w:pPr>
        <w:pStyle w:val="PR2"/>
        <w:numPr>
          <w:ilvl w:val="0"/>
          <w:numId w:val="11"/>
        </w:numPr>
      </w:pPr>
      <w:r w:rsidRPr="00A650B3">
        <w:t>Ability to support NFPA 101 without additional supervisory network devices.</w:t>
      </w:r>
    </w:p>
    <w:p w14:paraId="5B513EF0" w14:textId="77777777" w:rsidR="00C54EA9" w:rsidRPr="00A650B3" w:rsidRDefault="00C54EA9" w:rsidP="00A07D25">
      <w:pPr>
        <w:pStyle w:val="PR2"/>
        <w:numPr>
          <w:ilvl w:val="0"/>
          <w:numId w:val="11"/>
        </w:numPr>
      </w:pPr>
      <w:r w:rsidRPr="00A650B3">
        <w:t>Ability to support occupancy sensor input mode and contact closure mode.</w:t>
      </w:r>
    </w:p>
    <w:p w14:paraId="56E852C1" w14:textId="77777777" w:rsidR="00C54EA9" w:rsidRPr="00A650B3" w:rsidRDefault="00C54EA9" w:rsidP="00A07D25">
      <w:pPr>
        <w:pStyle w:val="PR2"/>
        <w:numPr>
          <w:ilvl w:val="0"/>
          <w:numId w:val="11"/>
        </w:numPr>
      </w:pPr>
      <w:r w:rsidRPr="00A650B3">
        <w:t>Ability to configure modes in the mobile application.</w:t>
      </w:r>
    </w:p>
    <w:p w14:paraId="29BBA097" w14:textId="77777777" w:rsidR="00C54EA9" w:rsidRPr="00A650B3" w:rsidRDefault="00C54EA9" w:rsidP="00A07D25">
      <w:pPr>
        <w:pStyle w:val="PR2"/>
        <w:numPr>
          <w:ilvl w:val="0"/>
          <w:numId w:val="11"/>
        </w:numPr>
      </w:pPr>
      <w:r w:rsidRPr="00A650B3">
        <w:t>Contact Closure inputs: 4 x dry contact inputs that are momentary and/or maintained.</w:t>
      </w:r>
    </w:p>
    <w:p w14:paraId="1E0C789B" w14:textId="77777777" w:rsidR="00C54EA9" w:rsidRPr="00A650B3" w:rsidRDefault="00C54EA9" w:rsidP="00A07D25">
      <w:pPr>
        <w:pStyle w:val="PR2"/>
        <w:numPr>
          <w:ilvl w:val="0"/>
          <w:numId w:val="11"/>
        </w:numPr>
      </w:pPr>
      <w:r w:rsidRPr="00A650B3">
        <w:t>Contact closure modes should be capable, but not limited to supporting:</w:t>
      </w:r>
    </w:p>
    <w:p w14:paraId="5F7B8B2D" w14:textId="77777777" w:rsidR="00C54EA9" w:rsidRPr="00A650B3" w:rsidRDefault="00C54EA9" w:rsidP="00A07D25">
      <w:pPr>
        <w:pStyle w:val="PR3"/>
        <w:numPr>
          <w:ilvl w:val="4"/>
          <w:numId w:val="100"/>
        </w:numPr>
      </w:pPr>
      <w:r w:rsidRPr="00A650B3">
        <w:t>Alert mode</w:t>
      </w:r>
    </w:p>
    <w:p w14:paraId="21973862" w14:textId="77777777" w:rsidR="00C54EA9" w:rsidRPr="00A650B3" w:rsidRDefault="00C54EA9" w:rsidP="00A07D25">
      <w:pPr>
        <w:pStyle w:val="PR3"/>
      </w:pPr>
      <w:r w:rsidRPr="00A650B3">
        <w:t>After-hours occupancy mode</w:t>
      </w:r>
    </w:p>
    <w:p w14:paraId="415AC4D1" w14:textId="77777777" w:rsidR="00C54EA9" w:rsidRPr="00A650B3" w:rsidRDefault="00C54EA9" w:rsidP="00A07D25">
      <w:pPr>
        <w:pStyle w:val="PR3"/>
      </w:pPr>
      <w:r w:rsidRPr="00A650B3">
        <w:t>Demand response (without any additional supervisory network appliance)</w:t>
      </w:r>
    </w:p>
    <w:p w14:paraId="523D6F20" w14:textId="77777777" w:rsidR="00C54EA9" w:rsidRPr="00A650B3" w:rsidRDefault="00C54EA9" w:rsidP="00A07D25">
      <w:pPr>
        <w:pStyle w:val="PR3"/>
      </w:pPr>
      <w:r w:rsidRPr="00A650B3">
        <w:t>Partition wall input</w:t>
      </w:r>
    </w:p>
    <w:p w14:paraId="19DCF95E" w14:textId="77777777" w:rsidR="00C54EA9" w:rsidRPr="00A650B3" w:rsidRDefault="00C54EA9" w:rsidP="00A07D25">
      <w:pPr>
        <w:pStyle w:val="PR2"/>
        <w:numPr>
          <w:ilvl w:val="0"/>
          <w:numId w:val="11"/>
        </w:numPr>
      </w:pPr>
      <w:r w:rsidRPr="00A650B3">
        <w:t>Mounting: Plenum rated, inline wired, and screw mountable.</w:t>
      </w:r>
    </w:p>
    <w:p w14:paraId="4D573D5A" w14:textId="77777777" w:rsidR="00C54EA9" w:rsidRPr="00A650B3" w:rsidRDefault="00C54EA9" w:rsidP="00A07D25">
      <w:pPr>
        <w:pStyle w:val="PR2"/>
        <w:numPr>
          <w:ilvl w:val="0"/>
          <w:numId w:val="11"/>
        </w:numPr>
      </w:pPr>
      <w:r w:rsidRPr="00A650B3">
        <w:t xml:space="preserve">Standards/Environmental regulations: </w:t>
      </w:r>
    </w:p>
    <w:p w14:paraId="26D973FF" w14:textId="77777777" w:rsidR="00C54EA9" w:rsidRPr="00A650B3" w:rsidRDefault="00C54EA9" w:rsidP="00A07D25">
      <w:pPr>
        <w:pStyle w:val="PR3"/>
        <w:numPr>
          <w:ilvl w:val="4"/>
          <w:numId w:val="101"/>
        </w:numPr>
      </w:pPr>
      <w:r w:rsidRPr="00A650B3">
        <w:t>cULus Listed</w:t>
      </w:r>
    </w:p>
    <w:p w14:paraId="7F43D05B" w14:textId="77777777" w:rsidR="00C54EA9" w:rsidRPr="00A650B3" w:rsidRDefault="00C54EA9" w:rsidP="00A07D25">
      <w:pPr>
        <w:pStyle w:val="PR3"/>
      </w:pPr>
      <w:r w:rsidRPr="00A650B3">
        <w:t>RoHS</w:t>
      </w:r>
    </w:p>
    <w:p w14:paraId="625FF81E" w14:textId="77777777" w:rsidR="004B67F1" w:rsidRPr="00A650B3" w:rsidRDefault="004B67F1" w:rsidP="00652BB8">
      <w:pPr>
        <w:ind w:left="0" w:firstLine="0"/>
      </w:pPr>
    </w:p>
    <w:p w14:paraId="7609FE1D" w14:textId="3EEB4913" w:rsidR="00191A93" w:rsidRPr="00A650B3" w:rsidRDefault="00A36F3D" w:rsidP="005A6F5A">
      <w:pPr>
        <w:pStyle w:val="Heading2"/>
      </w:pPr>
      <w:r w:rsidRPr="00A650B3">
        <w:t>NETWORKED RELAY PANEL</w:t>
      </w:r>
    </w:p>
    <w:p w14:paraId="5B2609FF" w14:textId="1D1E69DD" w:rsidR="00475B9D" w:rsidRPr="00A650B3" w:rsidRDefault="20CB0E6D" w:rsidP="00D74120">
      <w:pPr>
        <w:pStyle w:val="PR1"/>
        <w:numPr>
          <w:ilvl w:val="0"/>
          <w:numId w:val="39"/>
        </w:numPr>
      </w:pPr>
      <w:r w:rsidRPr="00A650B3">
        <w:t>Enclosure</w:t>
      </w:r>
    </w:p>
    <w:p w14:paraId="1FA482ED" w14:textId="658D7331" w:rsidR="00475B9D" w:rsidRPr="00A650B3" w:rsidRDefault="20CB0E6D" w:rsidP="00A07D25">
      <w:pPr>
        <w:pStyle w:val="PR2"/>
        <w:numPr>
          <w:ilvl w:val="0"/>
          <w:numId w:val="165"/>
        </w:numPr>
      </w:pPr>
      <w:r w:rsidRPr="00A650B3">
        <w:t xml:space="preserve">Basis-of-design Product: WaveLinx Networked Relay Panel with 0-10V Dimming.[PLE-*] </w:t>
      </w:r>
    </w:p>
    <w:p w14:paraId="43C720EB" w14:textId="77777777" w:rsidR="00C27EF2" w:rsidRPr="00A650B3" w:rsidRDefault="7352743D" w:rsidP="00A07D25">
      <w:pPr>
        <w:pStyle w:val="PR2"/>
      </w:pPr>
      <w:r w:rsidRPr="00A650B3">
        <w:t>Up to 64 relays and dimming channels.</w:t>
      </w:r>
    </w:p>
    <w:p w14:paraId="4946B2A2" w14:textId="77777777" w:rsidR="00C27EF2" w:rsidRPr="00A650B3" w:rsidRDefault="7352743D" w:rsidP="00A07D25">
      <w:pPr>
        <w:pStyle w:val="PR2"/>
      </w:pPr>
      <w:r w:rsidRPr="00A650B3">
        <w:t xml:space="preserve">Available in different enclosure sizes. </w:t>
      </w:r>
    </w:p>
    <w:p w14:paraId="532EC1A1" w14:textId="63DC6F89" w:rsidR="00C27EF2" w:rsidRPr="00A650B3" w:rsidRDefault="7352743D" w:rsidP="00A07D25">
      <w:pPr>
        <w:pStyle w:val="PR2"/>
      </w:pPr>
      <w:r w:rsidRPr="00A650B3">
        <w:t>Input Voltage: 120/277/347 VAC</w:t>
      </w:r>
      <w:r w:rsidR="14BC263D" w:rsidRPr="00A650B3">
        <w:t>.</w:t>
      </w:r>
    </w:p>
    <w:p w14:paraId="12969338" w14:textId="207E3E21" w:rsidR="00E978C5" w:rsidRPr="00A650B3" w:rsidRDefault="68D8B529" w:rsidP="00A07D25">
      <w:pPr>
        <w:pStyle w:val="PR2"/>
      </w:pPr>
      <w:r w:rsidRPr="00A650B3">
        <w:t>Each enclosure shall be provided with a NEMA 1 galvanized steel enclosure with a removable screw cover. It shall also be provided with 1/2" knockouts and pre-drilled mounting holes</w:t>
      </w:r>
      <w:r w:rsidR="164F86FD" w:rsidRPr="00A650B3">
        <w:t>.</w:t>
      </w:r>
    </w:p>
    <w:p w14:paraId="44672BB6" w14:textId="640E45BF" w:rsidR="00941153" w:rsidRPr="00A650B3" w:rsidRDefault="0ABE38F7" w:rsidP="00A07D25">
      <w:pPr>
        <w:pStyle w:val="PR2"/>
      </w:pPr>
      <w:r w:rsidRPr="00A650B3">
        <w:t>Plenum-rated</w:t>
      </w:r>
    </w:p>
    <w:p w14:paraId="4C2D9FD0" w14:textId="2D3757F6" w:rsidR="00582B14" w:rsidRPr="00A650B3" w:rsidRDefault="0A4196EB" w:rsidP="00A07D25">
      <w:pPr>
        <w:pStyle w:val="PR2"/>
      </w:pPr>
      <w:r w:rsidRPr="00A650B3">
        <w:t>UL 924</w:t>
      </w:r>
      <w:r w:rsidR="24AF1D6D" w:rsidRPr="00A650B3">
        <w:t xml:space="preserve"> Emergency</w:t>
      </w:r>
      <w:r w:rsidR="05ADC0AE" w:rsidRPr="00A650B3">
        <w:t xml:space="preserve"> enclosure option</w:t>
      </w:r>
    </w:p>
    <w:p w14:paraId="4FE67C12" w14:textId="2BDBE044" w:rsidR="001B74DB" w:rsidRPr="00A650B3" w:rsidRDefault="04630C9E" w:rsidP="00A07D25">
      <w:pPr>
        <w:pStyle w:val="PR3"/>
        <w:numPr>
          <w:ilvl w:val="4"/>
          <w:numId w:val="166"/>
        </w:numPr>
      </w:pPr>
      <w:r w:rsidRPr="00A650B3">
        <w:t>Multi-phase</w:t>
      </w:r>
      <w:r w:rsidR="05ADC0AE" w:rsidRPr="00A650B3">
        <w:t xml:space="preserve"> </w:t>
      </w:r>
      <w:r w:rsidR="164F86FD" w:rsidRPr="00A650B3">
        <w:t>n</w:t>
      </w:r>
      <w:r w:rsidR="05ADC0AE" w:rsidRPr="00A650B3">
        <w:t>ormal power detection</w:t>
      </w:r>
    </w:p>
    <w:p w14:paraId="5264948C" w14:textId="61E66F8C" w:rsidR="00C60D64" w:rsidRPr="00A650B3" w:rsidRDefault="0094EC31" w:rsidP="00A07D25">
      <w:pPr>
        <w:pStyle w:val="PR3"/>
      </w:pPr>
      <w:r w:rsidRPr="00A650B3">
        <w:t>Detects 120/277 and 347V.</w:t>
      </w:r>
    </w:p>
    <w:p w14:paraId="08929B30" w14:textId="074EDAA3" w:rsidR="00D651F0" w:rsidRPr="00A650B3" w:rsidRDefault="05ADC0AE" w:rsidP="00A07D25">
      <w:pPr>
        <w:pStyle w:val="PR3"/>
      </w:pPr>
      <w:r w:rsidRPr="00A650B3">
        <w:t xml:space="preserve">Local Panel </w:t>
      </w:r>
      <w:r w:rsidR="159AFDAD" w:rsidRPr="00A650B3">
        <w:t>Emergency response</w:t>
      </w:r>
    </w:p>
    <w:p w14:paraId="20F5A479" w14:textId="3E0B0DA4" w:rsidR="00D651F0" w:rsidRPr="00A650B3" w:rsidRDefault="303E65EA" w:rsidP="00A07D25">
      <w:pPr>
        <w:pStyle w:val="PR2"/>
      </w:pPr>
      <w:r w:rsidRPr="00A650B3">
        <w:t>Customizable emergency response using on board hardware</w:t>
      </w:r>
    </w:p>
    <w:p w14:paraId="63BF3148" w14:textId="4F27FA3A" w:rsidR="00D651F0" w:rsidRPr="00A650B3" w:rsidRDefault="159AFDAD" w:rsidP="00A07D25">
      <w:pPr>
        <w:pStyle w:val="PR3"/>
        <w:numPr>
          <w:ilvl w:val="4"/>
          <w:numId w:val="167"/>
        </w:numPr>
      </w:pPr>
      <w:r w:rsidRPr="00A650B3">
        <w:t xml:space="preserve">Emergency response </w:t>
      </w:r>
      <w:r w:rsidR="70E5671A" w:rsidRPr="00A650B3">
        <w:t xml:space="preserve">shall be set to </w:t>
      </w:r>
      <w:r w:rsidR="24AF1D6D" w:rsidRPr="00A650B3">
        <w:t>ON/OFF and Hold.</w:t>
      </w:r>
    </w:p>
    <w:p w14:paraId="47FE5F65" w14:textId="6988E0CA" w:rsidR="00582B14" w:rsidRPr="00A650B3" w:rsidRDefault="1C93DC66" w:rsidP="00A07D25">
      <w:pPr>
        <w:pStyle w:val="PR2"/>
      </w:pPr>
      <w:r w:rsidRPr="00A650B3">
        <w:t xml:space="preserve">Standards/Environmental regulations: </w:t>
      </w:r>
    </w:p>
    <w:p w14:paraId="38977045" w14:textId="27996611" w:rsidR="00941153" w:rsidRPr="00A650B3" w:rsidRDefault="1C93DC66" w:rsidP="00A07D25">
      <w:pPr>
        <w:pStyle w:val="PR3"/>
        <w:numPr>
          <w:ilvl w:val="4"/>
          <w:numId w:val="168"/>
        </w:numPr>
      </w:pPr>
      <w:r w:rsidRPr="00A650B3">
        <w:t>FCC certified</w:t>
      </w:r>
    </w:p>
    <w:p w14:paraId="2C1EAB21" w14:textId="7A6395C6" w:rsidR="00941153" w:rsidRPr="00A650B3" w:rsidRDefault="1C93DC66" w:rsidP="00A07D25">
      <w:pPr>
        <w:pStyle w:val="PR3"/>
      </w:pPr>
      <w:r w:rsidRPr="00A650B3">
        <w:t>cULus Listed.</w:t>
      </w:r>
    </w:p>
    <w:p w14:paraId="4260FC56" w14:textId="725E3E7B" w:rsidR="1C93DC66" w:rsidRPr="00A650B3" w:rsidRDefault="1C93DC66" w:rsidP="00A07D25">
      <w:pPr>
        <w:pStyle w:val="PR3"/>
      </w:pPr>
      <w:r w:rsidRPr="00A650B3">
        <w:t>UL924 Listed (Emergency Panel option)</w:t>
      </w:r>
      <w:r w:rsidR="1BBEE911" w:rsidRPr="00A650B3">
        <w:t>.</w:t>
      </w:r>
    </w:p>
    <w:p w14:paraId="47FF8BC3" w14:textId="502561E5" w:rsidR="1BBEE911" w:rsidRPr="00A650B3" w:rsidRDefault="1BBEE911" w:rsidP="00D74120">
      <w:pPr>
        <w:pStyle w:val="PR1"/>
        <w:numPr>
          <w:ilvl w:val="0"/>
          <w:numId w:val="39"/>
        </w:numPr>
      </w:pPr>
      <w:r w:rsidRPr="00A650B3">
        <w:t>Panel Relay</w:t>
      </w:r>
    </w:p>
    <w:p w14:paraId="04D87F7F" w14:textId="77777777" w:rsidR="0031276A" w:rsidRPr="00A650B3" w:rsidRDefault="20CB0E6D" w:rsidP="00A07D25">
      <w:pPr>
        <w:pStyle w:val="PR2"/>
        <w:numPr>
          <w:ilvl w:val="0"/>
          <w:numId w:val="169"/>
        </w:numPr>
      </w:pPr>
      <w:r w:rsidRPr="00A650B3">
        <w:t>Relay Output: Latching 40A Relay at 120/277/347VAC</w:t>
      </w:r>
      <w:r w:rsidR="4D956058" w:rsidRPr="00A650B3">
        <w:t xml:space="preserve"> SCCR 18K</w:t>
      </w:r>
      <w:r w:rsidRPr="00A650B3">
        <w:t>.</w:t>
      </w:r>
    </w:p>
    <w:p w14:paraId="69EA5CA5" w14:textId="3F323999" w:rsidR="00475B9D" w:rsidRPr="00A650B3" w:rsidRDefault="20CB0E6D" w:rsidP="00A07D25">
      <w:pPr>
        <w:pStyle w:val="PR2"/>
      </w:pPr>
      <w:r w:rsidRPr="00A650B3">
        <w:lastRenderedPageBreak/>
        <w:t>Multi pole options: Available 1,2 and 3 pole Relay options</w:t>
      </w:r>
    </w:p>
    <w:p w14:paraId="1B606B0A" w14:textId="247A786E" w:rsidR="005C5064" w:rsidRPr="00A650B3" w:rsidRDefault="12B3C708" w:rsidP="00A07D25">
      <w:pPr>
        <w:pStyle w:val="PR2"/>
      </w:pPr>
      <w:r w:rsidRPr="00A650B3">
        <w:t>Pole 1:</w:t>
      </w:r>
      <w:r w:rsidR="5A0786DB" w:rsidRPr="00A650B3">
        <w:rPr>
          <w:shd w:val="clear" w:color="auto" w:fill="FFFFFF"/>
        </w:rPr>
        <w:t xml:space="preserve"> 40 A @ 120/277/347VAC</w:t>
      </w:r>
    </w:p>
    <w:p w14:paraId="68830167" w14:textId="092D0641" w:rsidR="005C5064" w:rsidRPr="00A650B3" w:rsidRDefault="12B3C708" w:rsidP="00A07D25">
      <w:pPr>
        <w:pStyle w:val="PR2"/>
      </w:pPr>
      <w:r w:rsidRPr="00A650B3">
        <w:t>Pole 2:</w:t>
      </w:r>
      <w:r w:rsidR="6BDDE503" w:rsidRPr="00A650B3">
        <w:rPr>
          <w:shd w:val="clear" w:color="auto" w:fill="FFFFFF"/>
        </w:rPr>
        <w:t xml:space="preserve"> 40A @ 208/240/480V</w:t>
      </w:r>
      <w:r w:rsidR="0EA0904B" w:rsidRPr="00A650B3">
        <w:rPr>
          <w:shd w:val="clear" w:color="auto" w:fill="FFFFFF"/>
        </w:rPr>
        <w:t>AC</w:t>
      </w:r>
    </w:p>
    <w:p w14:paraId="4D82CEBF" w14:textId="319CF459" w:rsidR="005C5064" w:rsidRPr="00A650B3" w:rsidRDefault="12B3C708" w:rsidP="00A07D25">
      <w:pPr>
        <w:pStyle w:val="PR2"/>
      </w:pPr>
      <w:r w:rsidRPr="00A650B3">
        <w:t>Pole 3:</w:t>
      </w:r>
      <w:r w:rsidR="6BDDE503" w:rsidRPr="00A650B3">
        <w:t xml:space="preserve"> </w:t>
      </w:r>
      <w:r w:rsidR="6BDDE503" w:rsidRPr="00A650B3">
        <w:rPr>
          <w:shd w:val="clear" w:color="auto" w:fill="FFFFFF"/>
        </w:rPr>
        <w:t>40A @ 208/240/480V</w:t>
      </w:r>
      <w:r w:rsidR="0EA0904B" w:rsidRPr="00A650B3">
        <w:rPr>
          <w:shd w:val="clear" w:color="auto" w:fill="FFFFFF"/>
        </w:rPr>
        <w:t>AC</w:t>
      </w:r>
    </w:p>
    <w:p w14:paraId="697F12FD" w14:textId="1DE21F42" w:rsidR="00DC56BA" w:rsidRPr="00A650B3" w:rsidRDefault="7E2152A5" w:rsidP="00A07D25">
      <w:pPr>
        <w:pStyle w:val="PR2"/>
      </w:pPr>
      <w:r w:rsidRPr="00A650B3">
        <w:t xml:space="preserve">Lock </w:t>
      </w:r>
      <w:r w:rsidR="418A9306" w:rsidRPr="00A650B3">
        <w:t xml:space="preserve">on/off switch on the relay to disable </w:t>
      </w:r>
      <w:r w:rsidR="2C123785" w:rsidRPr="00A650B3">
        <w:t>on/off control from the controller.</w:t>
      </w:r>
      <w:r w:rsidR="418A9306" w:rsidRPr="00A650B3">
        <w:t xml:space="preserve"> </w:t>
      </w:r>
    </w:p>
    <w:p w14:paraId="0E7B7439" w14:textId="77777777" w:rsidR="005C5064" w:rsidRPr="00A650B3" w:rsidRDefault="12B3C708" w:rsidP="00A07D25">
      <w:pPr>
        <w:pStyle w:val="PR2"/>
      </w:pPr>
      <w:r w:rsidRPr="00A650B3">
        <w:t>Calculated energy consumption data available through the WaveLinx CORE</w:t>
      </w:r>
    </w:p>
    <w:p w14:paraId="312664F5" w14:textId="77777777" w:rsidR="005C5064" w:rsidRPr="00A650B3" w:rsidRDefault="12B3C708" w:rsidP="00A07D25">
      <w:pPr>
        <w:pStyle w:val="PR2"/>
      </w:pPr>
      <w:r w:rsidRPr="00A650B3">
        <w:t xml:space="preserve">Shall be capable of controlling up to 40A receptacle or plug loads. </w:t>
      </w:r>
    </w:p>
    <w:p w14:paraId="5B98E5BB" w14:textId="77777777" w:rsidR="00BA626F" w:rsidRPr="00A650B3" w:rsidRDefault="4D956058" w:rsidP="00A07D25">
      <w:pPr>
        <w:pStyle w:val="PR2"/>
      </w:pPr>
      <w:r w:rsidRPr="00A650B3">
        <w:t>Manual override option</w:t>
      </w:r>
    </w:p>
    <w:p w14:paraId="30426494" w14:textId="77777777" w:rsidR="00804E5A" w:rsidRPr="00A650B3" w:rsidRDefault="44AC4BF4" w:rsidP="00A07D25">
      <w:pPr>
        <w:pStyle w:val="PR2"/>
      </w:pPr>
      <w:r w:rsidRPr="00A650B3">
        <w:t>Calculated energy consumption data available through the WaveLinx CORE</w:t>
      </w:r>
    </w:p>
    <w:p w14:paraId="345C160D" w14:textId="77777777" w:rsidR="004D4C33" w:rsidRPr="00A650B3" w:rsidRDefault="3254C153" w:rsidP="00A07D25">
      <w:pPr>
        <w:pStyle w:val="PR2"/>
      </w:pPr>
      <w:r w:rsidRPr="00A650B3">
        <w:t>Shall be compatible with electronic ballast, LED, incandescent, magnetic, or electronic low-voltage, magnetic or electronic fluorescent, and motor loads.</w:t>
      </w:r>
    </w:p>
    <w:p w14:paraId="4BC6AFA9" w14:textId="446D43D5" w:rsidR="004D4C33" w:rsidRPr="00A650B3" w:rsidRDefault="3254C153" w:rsidP="00A07D25">
      <w:pPr>
        <w:pStyle w:val="PR2"/>
      </w:pPr>
      <w:r w:rsidRPr="00A650B3">
        <w:t xml:space="preserve">Shall be capable of controlling up to 40A receptacle or plug loads. </w:t>
      </w:r>
    </w:p>
    <w:p w14:paraId="01E22D7F" w14:textId="7D0553C0" w:rsidR="3D3FDA99" w:rsidRPr="00A650B3" w:rsidRDefault="3D3FDA99" w:rsidP="00A07D25">
      <w:pPr>
        <w:pStyle w:val="PR2"/>
      </w:pPr>
      <w:r w:rsidRPr="00A650B3">
        <w:t xml:space="preserve">Certifications: </w:t>
      </w:r>
    </w:p>
    <w:p w14:paraId="6DD36296" w14:textId="1404B55F" w:rsidR="3D3FDA99" w:rsidRPr="00A650B3" w:rsidRDefault="3D3FDA99" w:rsidP="00A07D25">
      <w:pPr>
        <w:pStyle w:val="PR3"/>
        <w:numPr>
          <w:ilvl w:val="4"/>
          <w:numId w:val="170"/>
        </w:numPr>
      </w:pPr>
      <w:r w:rsidRPr="00A650B3">
        <w:t xml:space="preserve">UL and CUL Listed </w:t>
      </w:r>
    </w:p>
    <w:p w14:paraId="64E47599" w14:textId="3018FDF8" w:rsidR="3D3FDA99" w:rsidRPr="00A650B3" w:rsidRDefault="3D3FDA99" w:rsidP="00A07D25">
      <w:pPr>
        <w:pStyle w:val="PR3"/>
      </w:pPr>
      <w:r w:rsidRPr="00A650B3">
        <w:t>FCC</w:t>
      </w:r>
    </w:p>
    <w:p w14:paraId="6B943DF6" w14:textId="333DCAF0" w:rsidR="79D919FB" w:rsidRPr="00A650B3" w:rsidRDefault="79D919FB" w:rsidP="00D74120">
      <w:pPr>
        <w:pStyle w:val="PR1"/>
        <w:numPr>
          <w:ilvl w:val="0"/>
          <w:numId w:val="39"/>
        </w:numPr>
      </w:pPr>
      <w:r w:rsidRPr="00A650B3">
        <w:t>Panel</w:t>
      </w:r>
      <w:r w:rsidR="52B78905" w:rsidRPr="00A650B3">
        <w:t xml:space="preserve"> Dimming Module</w:t>
      </w:r>
    </w:p>
    <w:p w14:paraId="1E442AEA" w14:textId="77777777" w:rsidR="00DC56BA" w:rsidRPr="00A650B3" w:rsidRDefault="77A1859A" w:rsidP="00A07D25">
      <w:pPr>
        <w:pStyle w:val="PR2"/>
        <w:numPr>
          <w:ilvl w:val="0"/>
          <w:numId w:val="171"/>
        </w:numPr>
      </w:pPr>
      <w:r w:rsidRPr="00A650B3">
        <w:t>0-10V Dimming Output: 4 dimming outputs per module</w:t>
      </w:r>
    </w:p>
    <w:p w14:paraId="382F15C5" w14:textId="77777777" w:rsidR="00DC56BA" w:rsidRPr="00A650B3" w:rsidRDefault="77A1859A" w:rsidP="00A07D25">
      <w:pPr>
        <w:pStyle w:val="PR2"/>
      </w:pPr>
      <w:r w:rsidRPr="00A650B3">
        <w:t>Sink Current: 100mA at 0-10 VDC per channel.</w:t>
      </w:r>
    </w:p>
    <w:p w14:paraId="30787B5F" w14:textId="77777777" w:rsidR="00C025A2" w:rsidRPr="00A650B3" w:rsidRDefault="77A1859A" w:rsidP="00A07D25">
      <w:pPr>
        <w:pStyle w:val="PR2"/>
      </w:pPr>
      <w:r w:rsidRPr="00A650B3">
        <w:t>Dimming module mounting: Panel mount and remote mount option.</w:t>
      </w:r>
    </w:p>
    <w:p w14:paraId="46448269" w14:textId="16F4972C" w:rsidR="00475B9D" w:rsidRPr="00A650B3" w:rsidRDefault="1CF2059C" w:rsidP="00A07D25">
      <w:pPr>
        <w:pStyle w:val="PR2"/>
      </w:pPr>
      <w:r w:rsidRPr="00A650B3">
        <w:t>Loss of power</w:t>
      </w:r>
      <w:r w:rsidR="77A1859A" w:rsidRPr="00A650B3">
        <w:t xml:space="preserve"> </w:t>
      </w:r>
    </w:p>
    <w:p w14:paraId="4DBD5F79" w14:textId="7F5F356D" w:rsidR="00804E5A" w:rsidRPr="00A650B3" w:rsidRDefault="44AC4BF4" w:rsidP="00A07D25">
      <w:pPr>
        <w:pStyle w:val="PR2"/>
      </w:pPr>
      <w:r w:rsidRPr="00A650B3">
        <w:t>Calculated energy consumption data available through the WaveLinx CORE</w:t>
      </w:r>
      <w:r w:rsidR="540982DF" w:rsidRPr="00A650B3">
        <w:t xml:space="preserve"> or higher-level networking appliance.</w:t>
      </w:r>
    </w:p>
    <w:p w14:paraId="6A3C58F1" w14:textId="20479797" w:rsidR="1A0167E2" w:rsidRPr="00A650B3" w:rsidRDefault="1A0167E2" w:rsidP="00D74120">
      <w:pPr>
        <w:pStyle w:val="PR1"/>
        <w:numPr>
          <w:ilvl w:val="0"/>
          <w:numId w:val="39"/>
        </w:numPr>
      </w:pPr>
      <w:r w:rsidRPr="00A650B3">
        <w:t>Panel Controller</w:t>
      </w:r>
    </w:p>
    <w:p w14:paraId="5B8C8D67" w14:textId="71A75B86" w:rsidR="3691CBB0" w:rsidRPr="00A650B3" w:rsidRDefault="3691CBB0" w:rsidP="00A07D25">
      <w:pPr>
        <w:pStyle w:val="PR2"/>
        <w:numPr>
          <w:ilvl w:val="0"/>
          <w:numId w:val="172"/>
        </w:numPr>
      </w:pPr>
      <w:r w:rsidRPr="00A650B3">
        <w:t>Communication:</w:t>
      </w:r>
    </w:p>
    <w:p w14:paraId="1D3F8F9E" w14:textId="77777777" w:rsidR="00A36F3D" w:rsidRPr="00A650B3" w:rsidRDefault="3691CBB0" w:rsidP="00A07D25">
      <w:pPr>
        <w:pStyle w:val="PR3"/>
        <w:numPr>
          <w:ilvl w:val="4"/>
          <w:numId w:val="173"/>
        </w:numPr>
      </w:pPr>
      <w:r w:rsidRPr="00A650B3">
        <w:t>IP network communication to Area controller</w:t>
      </w:r>
    </w:p>
    <w:p w14:paraId="56D71763" w14:textId="6DF05CB4" w:rsidR="007817C5" w:rsidRPr="00A650B3" w:rsidRDefault="600BCC35" w:rsidP="00A07D25">
      <w:pPr>
        <w:pStyle w:val="PR3"/>
      </w:pPr>
      <w:r w:rsidRPr="00A650B3">
        <w:t>CAT</w:t>
      </w:r>
      <w:r w:rsidR="6B2F097F" w:rsidRPr="00A650B3">
        <w:t>5</w:t>
      </w:r>
      <w:r w:rsidR="0031276A" w:rsidRPr="00A650B3">
        <w:t xml:space="preserve"> or higher</w:t>
      </w:r>
      <w:r w:rsidR="3691CBB0" w:rsidRPr="00A650B3">
        <w:t xml:space="preserve"> cable shall be used.</w:t>
      </w:r>
    </w:p>
    <w:p w14:paraId="791B6E0E" w14:textId="41587A14" w:rsidR="007817C5" w:rsidRPr="00A650B3" w:rsidRDefault="655E0773" w:rsidP="00A07D25">
      <w:pPr>
        <w:pStyle w:val="PR2"/>
      </w:pPr>
      <w:r w:rsidRPr="00A650B3">
        <w:t>CAT5 or higher cable connection to the panel dimming modules.</w:t>
      </w:r>
    </w:p>
    <w:p w14:paraId="67C7F351" w14:textId="4DBE0A2A" w:rsidR="007817C5" w:rsidRPr="00A650B3" w:rsidRDefault="0CB203EC" w:rsidP="00A07D25">
      <w:pPr>
        <w:pStyle w:val="PR3"/>
        <w:numPr>
          <w:ilvl w:val="4"/>
          <w:numId w:val="174"/>
        </w:numPr>
      </w:pPr>
      <w:r w:rsidRPr="00A650B3">
        <w:t>Power up to 6 dimming modules</w:t>
      </w:r>
    </w:p>
    <w:p w14:paraId="64F83EC1" w14:textId="3E94B571" w:rsidR="007817C5" w:rsidRPr="00A650B3" w:rsidRDefault="3254C153" w:rsidP="00A07D25">
      <w:pPr>
        <w:pStyle w:val="PR2"/>
      </w:pPr>
      <w:r w:rsidRPr="00A650B3">
        <w:t>Controls incorporate non-volatile memory. Settings and parameters saved in protected memory shall not be lost should power be interrupted and restored.</w:t>
      </w:r>
    </w:p>
    <w:p w14:paraId="1857E33D" w14:textId="41D216FA" w:rsidR="7E301E98" w:rsidRPr="00A650B3" w:rsidRDefault="7E301E98" w:rsidP="00D74120">
      <w:pPr>
        <w:pStyle w:val="PR1"/>
        <w:numPr>
          <w:ilvl w:val="0"/>
          <w:numId w:val="39"/>
        </w:numPr>
      </w:pPr>
      <w:r w:rsidRPr="00A650B3">
        <w:t>Panel Emergency Module</w:t>
      </w:r>
    </w:p>
    <w:p w14:paraId="738DB719" w14:textId="122D11A4" w:rsidR="00C4454F" w:rsidRPr="00A650B3" w:rsidRDefault="2CEA5C5E" w:rsidP="00A07D25">
      <w:pPr>
        <w:pStyle w:val="PR2"/>
        <w:numPr>
          <w:ilvl w:val="0"/>
          <w:numId w:val="175"/>
        </w:numPr>
      </w:pPr>
      <w:r w:rsidRPr="00A650B3">
        <w:t>UL 924 n</w:t>
      </w:r>
      <w:r w:rsidR="7F4E6631" w:rsidRPr="00A650B3">
        <w:t>ormal power monitoring</w:t>
      </w:r>
      <w:r w:rsidR="399F36AE" w:rsidRPr="00A650B3">
        <w:t xml:space="preserve"> </w:t>
      </w:r>
      <w:r w:rsidR="0B1B1962" w:rsidRPr="00A650B3">
        <w:t>for up to</w:t>
      </w:r>
      <w:r w:rsidR="399F36AE" w:rsidRPr="00A650B3">
        <w:t xml:space="preserve"> 3 phas</w:t>
      </w:r>
      <w:r w:rsidR="0B1B1962" w:rsidRPr="00A650B3">
        <w:t>e</w:t>
      </w:r>
      <w:r w:rsidR="7F4E6631" w:rsidRPr="00A650B3">
        <w:t>.</w:t>
      </w:r>
    </w:p>
    <w:p w14:paraId="3F4A7350" w14:textId="2361E562" w:rsidR="006E3763" w:rsidRPr="00A650B3" w:rsidRDefault="1EE5C2E8" w:rsidP="00A07D25">
      <w:pPr>
        <w:pStyle w:val="PR2"/>
      </w:pPr>
      <w:r w:rsidRPr="00A650B3">
        <w:t>Included in emergency panel option.</w:t>
      </w:r>
    </w:p>
    <w:p w14:paraId="6E69C7AF" w14:textId="2A9735B2" w:rsidR="00895C62" w:rsidRPr="00A650B3" w:rsidRDefault="26101842" w:rsidP="00A07D25">
      <w:pPr>
        <w:pStyle w:val="PR2"/>
      </w:pPr>
      <w:r w:rsidRPr="00A650B3">
        <w:t>Communication:</w:t>
      </w:r>
    </w:p>
    <w:p w14:paraId="6BEAC46A" w14:textId="57FDE8F6" w:rsidR="00703B57" w:rsidRPr="00A650B3" w:rsidRDefault="26101842" w:rsidP="00A07D25">
      <w:pPr>
        <w:pStyle w:val="PR3"/>
        <w:numPr>
          <w:ilvl w:val="4"/>
          <w:numId w:val="176"/>
        </w:numPr>
      </w:pPr>
      <w:r w:rsidRPr="00A650B3">
        <w:t>Wired</w:t>
      </w:r>
      <w:r w:rsidR="113E9F79" w:rsidRPr="00A650B3">
        <w:t xml:space="preserve"> serial</w:t>
      </w:r>
      <w:r w:rsidRPr="00A650B3">
        <w:t xml:space="preserve"> connection to the</w:t>
      </w:r>
      <w:r w:rsidR="3B6BA583" w:rsidRPr="00A650B3">
        <w:t xml:space="preserve"> </w:t>
      </w:r>
      <w:r w:rsidR="113E9F79" w:rsidRPr="00A650B3">
        <w:t>r</w:t>
      </w:r>
      <w:r w:rsidR="3B6BA583" w:rsidRPr="00A650B3">
        <w:t>elay modules.</w:t>
      </w:r>
    </w:p>
    <w:p w14:paraId="2745122C" w14:textId="535188B2" w:rsidR="00895C62" w:rsidRPr="00A650B3" w:rsidRDefault="05FBB355" w:rsidP="00A07D25">
      <w:pPr>
        <w:pStyle w:val="PR2"/>
      </w:pPr>
      <w:r w:rsidRPr="00A650B3">
        <w:t xml:space="preserve">Loss of </w:t>
      </w:r>
      <w:r w:rsidR="7DBA6984" w:rsidRPr="00A650B3">
        <w:t>any normal power</w:t>
      </w:r>
      <w:r w:rsidRPr="00A650B3">
        <w:t xml:space="preserve"> </w:t>
      </w:r>
      <w:r w:rsidR="7DBA6984" w:rsidRPr="00A650B3">
        <w:t>triggers emergency mode in Relay modules.</w:t>
      </w:r>
    </w:p>
    <w:p w14:paraId="7C6A62DF" w14:textId="0C4C38A0" w:rsidR="0B1B1962" w:rsidRPr="00A650B3" w:rsidRDefault="0B1B1962" w:rsidP="00A07D25">
      <w:pPr>
        <w:pStyle w:val="PR2"/>
      </w:pPr>
      <w:r w:rsidRPr="00A650B3">
        <w:t xml:space="preserve">Relay module can be </w:t>
      </w:r>
      <w:r w:rsidR="5B175669" w:rsidRPr="00A650B3">
        <w:t>configured to ON, OFF and</w:t>
      </w:r>
      <w:r w:rsidR="4AD9293B" w:rsidRPr="00A650B3">
        <w:t xml:space="preserve"> HOLD.</w:t>
      </w:r>
      <w:r w:rsidR="5B175669" w:rsidRPr="00A650B3">
        <w:t xml:space="preserve"> </w:t>
      </w:r>
    </w:p>
    <w:p w14:paraId="5B85E37F" w14:textId="5FB210CA" w:rsidR="00985CB6" w:rsidRPr="00A650B3" w:rsidRDefault="00985CB6" w:rsidP="005A6F5A">
      <w:pPr>
        <w:pStyle w:val="Heading2"/>
      </w:pPr>
      <w:r w:rsidRPr="00A650B3">
        <w:t>RELAY PANEL CONTROLLER, AREA HUB, AREA CONTROLLER, SUPERVISORY APPLIANCES</w:t>
      </w:r>
    </w:p>
    <w:p w14:paraId="02BEDB53" w14:textId="62B2FE58" w:rsidR="00376840" w:rsidRPr="00A650B3" w:rsidRDefault="00CC051B" w:rsidP="00D74120">
      <w:pPr>
        <w:pStyle w:val="PR1"/>
        <w:numPr>
          <w:ilvl w:val="0"/>
          <w:numId w:val="40"/>
        </w:numPr>
      </w:pPr>
      <w:r w:rsidRPr="00A650B3">
        <w:t>Wired Communication Bridge</w:t>
      </w:r>
    </w:p>
    <w:p w14:paraId="172B69CF" w14:textId="77777777" w:rsidR="00FD0F87" w:rsidRPr="00A650B3" w:rsidRDefault="26A7B449" w:rsidP="00A07D25">
      <w:pPr>
        <w:pStyle w:val="PR2"/>
        <w:numPr>
          <w:ilvl w:val="0"/>
          <w:numId w:val="177"/>
        </w:numPr>
      </w:pPr>
      <w:r w:rsidRPr="00A650B3">
        <w:t xml:space="preserve">Basis-of-Design Product: </w:t>
      </w:r>
      <w:r w:rsidR="43A3B445" w:rsidRPr="00A650B3">
        <w:t xml:space="preserve">WaveLinx Area Hub [WAH-POE] </w:t>
      </w:r>
    </w:p>
    <w:p w14:paraId="5CA1376E" w14:textId="0929799E" w:rsidR="0031276A" w:rsidRPr="00A650B3" w:rsidRDefault="4DE572C3" w:rsidP="00A07D25">
      <w:pPr>
        <w:pStyle w:val="PR2"/>
      </w:pPr>
      <w:r w:rsidRPr="00A650B3">
        <w:t xml:space="preserve">An </w:t>
      </w:r>
      <w:r w:rsidR="4389EADC" w:rsidRPr="00A650B3">
        <w:t xml:space="preserve">appliance that acts as gateway by converting the data received from eight </w:t>
      </w:r>
      <w:r w:rsidRPr="00A650B3">
        <w:t xml:space="preserve">areas </w:t>
      </w:r>
      <w:r w:rsidR="4E4D3DD4" w:rsidRPr="00A650B3">
        <w:t>to an area controller via ethernet</w:t>
      </w:r>
      <w:r w:rsidRPr="00A650B3">
        <w:t>.</w:t>
      </w:r>
    </w:p>
    <w:p w14:paraId="1D233D3E" w14:textId="77777777" w:rsidR="0031276A" w:rsidRPr="00A650B3" w:rsidRDefault="5034ECAE" w:rsidP="00A07D25">
      <w:pPr>
        <w:pStyle w:val="PR2"/>
      </w:pPr>
      <w:r w:rsidRPr="00A650B3">
        <w:t xml:space="preserve">Communication: low voltage network cable to the wired control devices and ethernet to the IP network switch. </w:t>
      </w:r>
    </w:p>
    <w:p w14:paraId="1B3E30BF" w14:textId="13256869" w:rsidR="00E226DD" w:rsidRPr="00A650B3" w:rsidRDefault="26A7B449" w:rsidP="00A07D25">
      <w:pPr>
        <w:pStyle w:val="PR2"/>
      </w:pPr>
      <w:r w:rsidRPr="00A650B3">
        <w:lastRenderedPageBreak/>
        <w:t>Communication Ports:</w:t>
      </w:r>
      <w:r w:rsidR="454B904F" w:rsidRPr="00A650B3">
        <w:t xml:space="preserve"> Nine</w:t>
      </w:r>
      <w:r w:rsidRPr="00A650B3">
        <w:t xml:space="preserve"> </w:t>
      </w:r>
      <w:r w:rsidR="052A6C5E" w:rsidRPr="00A650B3">
        <w:t xml:space="preserve">(9) </w:t>
      </w:r>
      <w:r w:rsidRPr="00A650B3">
        <w:t>RJ-45 ports</w:t>
      </w:r>
      <w:r w:rsidR="454B904F" w:rsidRPr="00A650B3">
        <w:t xml:space="preserve"> with 8 used to connect to 8 areas/spaces and</w:t>
      </w:r>
      <w:r w:rsidR="65A57C6F" w:rsidRPr="00A650B3">
        <w:t xml:space="preserve"> one used to connect the communication bridge to an IP network switch and area controller. </w:t>
      </w:r>
    </w:p>
    <w:p w14:paraId="028F1413" w14:textId="09C0640C" w:rsidR="00E226DD" w:rsidRPr="00A650B3" w:rsidRDefault="3C327B22" w:rsidP="00A07D25">
      <w:pPr>
        <w:pStyle w:val="PR2"/>
      </w:pPr>
      <w:r w:rsidRPr="00A650B3">
        <w:t xml:space="preserve">Input power: Power over Ethernet (PoE – IEEE 802.3af) </w:t>
      </w:r>
      <w:r w:rsidR="71BBE203" w:rsidRPr="00A650B3">
        <w:t>powered.</w:t>
      </w:r>
      <w:r w:rsidRPr="00A650B3">
        <w:t xml:space="preserve"> </w:t>
      </w:r>
    </w:p>
    <w:p w14:paraId="18BD5205" w14:textId="61B3F3E1" w:rsidR="00E226DD" w:rsidRPr="00A650B3" w:rsidRDefault="6E90BC1C" w:rsidP="00D74120">
      <w:pPr>
        <w:pStyle w:val="PR1"/>
        <w:numPr>
          <w:ilvl w:val="0"/>
          <w:numId w:val="40"/>
        </w:numPr>
      </w:pPr>
      <w:r w:rsidRPr="00A650B3">
        <w:t xml:space="preserve">Wavelinx </w:t>
      </w:r>
      <w:r w:rsidR="0BE249E9" w:rsidRPr="00A650B3">
        <w:t>Networked Relay Panel</w:t>
      </w:r>
      <w:r w:rsidRPr="00A650B3">
        <w:t xml:space="preserve"> controller</w:t>
      </w:r>
    </w:p>
    <w:p w14:paraId="248DCF6E" w14:textId="77777777" w:rsidR="00FD0F87" w:rsidRPr="00A650B3" w:rsidRDefault="0BE249E9" w:rsidP="00A07D25">
      <w:pPr>
        <w:pStyle w:val="PR2"/>
        <w:numPr>
          <w:ilvl w:val="0"/>
          <w:numId w:val="178"/>
        </w:numPr>
      </w:pPr>
      <w:r w:rsidRPr="00A650B3">
        <w:t>Basis-of-Design Product: WaveLinx Networked</w:t>
      </w:r>
      <w:r w:rsidR="7D1864FD" w:rsidRPr="00A650B3">
        <w:t xml:space="preserve"> R</w:t>
      </w:r>
      <w:r w:rsidRPr="00A650B3">
        <w:t xml:space="preserve">elay </w:t>
      </w:r>
      <w:r w:rsidR="7D1864FD" w:rsidRPr="00A650B3">
        <w:t>P</w:t>
      </w:r>
      <w:r w:rsidRPr="00A650B3">
        <w:t>anel</w:t>
      </w:r>
      <w:r w:rsidR="7D1864FD" w:rsidRPr="00A650B3">
        <w:t xml:space="preserve"> </w:t>
      </w:r>
      <w:r w:rsidRPr="00A650B3">
        <w:t>[PLE-XX]</w:t>
      </w:r>
    </w:p>
    <w:p w14:paraId="710E511C" w14:textId="74E8DDB1" w:rsidR="00E226DD" w:rsidRPr="00A650B3" w:rsidRDefault="0BE249E9" w:rsidP="00A07D25">
      <w:pPr>
        <w:pStyle w:val="PR2"/>
      </w:pPr>
      <w:r w:rsidRPr="00A650B3">
        <w:t>An appliance that acts as gateway by converting the data received from</w:t>
      </w:r>
      <w:r w:rsidR="06333C62" w:rsidRPr="00A650B3">
        <w:t xml:space="preserve"> Area controller</w:t>
      </w:r>
      <w:r w:rsidRPr="00A650B3">
        <w:t xml:space="preserve"> to </w:t>
      </w:r>
      <w:r w:rsidR="06333C62" w:rsidRPr="00A650B3">
        <w:t>Relays and dimming modules in the Panel</w:t>
      </w:r>
      <w:r w:rsidRPr="00A650B3">
        <w:t xml:space="preserve"> via ethernet.</w:t>
      </w:r>
    </w:p>
    <w:p w14:paraId="58A71321" w14:textId="5D184172" w:rsidR="00E226DD" w:rsidRPr="00A650B3" w:rsidRDefault="0BE249E9" w:rsidP="00A07D25">
      <w:pPr>
        <w:pStyle w:val="PR2"/>
      </w:pPr>
      <w:r w:rsidRPr="00A650B3">
        <w:t xml:space="preserve">Communication: </w:t>
      </w:r>
      <w:r w:rsidR="2C947DA5" w:rsidRPr="00A650B3">
        <w:t xml:space="preserve">on board cable connection </w:t>
      </w:r>
      <w:r w:rsidRPr="00A650B3">
        <w:t xml:space="preserve">low voltage cable </w:t>
      </w:r>
      <w:r w:rsidR="2C947DA5" w:rsidRPr="00A650B3">
        <w:t xml:space="preserve">connection </w:t>
      </w:r>
      <w:r w:rsidRPr="00A650B3">
        <w:t xml:space="preserve">to the </w:t>
      </w:r>
      <w:r w:rsidR="2C947DA5" w:rsidRPr="00A650B3">
        <w:t xml:space="preserve">Panel </w:t>
      </w:r>
      <w:r w:rsidR="1A94E8D0" w:rsidRPr="00A650B3">
        <w:t>r</w:t>
      </w:r>
      <w:r w:rsidR="2C947DA5" w:rsidRPr="00A650B3">
        <w:t xml:space="preserve">elay and dimming modules </w:t>
      </w:r>
      <w:r w:rsidRPr="00A650B3">
        <w:t>devices</w:t>
      </w:r>
      <w:r w:rsidR="36648087" w:rsidRPr="00A650B3">
        <w:t>.</w:t>
      </w:r>
      <w:r w:rsidRPr="00A650B3">
        <w:t xml:space="preserve"> </w:t>
      </w:r>
      <w:r w:rsidR="36648087" w:rsidRPr="00A650B3">
        <w:t xml:space="preserve">An </w:t>
      </w:r>
      <w:r w:rsidRPr="00A650B3">
        <w:t>ethernet to the IP network switch</w:t>
      </w:r>
      <w:r w:rsidR="36648087" w:rsidRPr="00A650B3">
        <w:t xml:space="preserve"> for Area Controller communication</w:t>
      </w:r>
      <w:r w:rsidRPr="00A650B3">
        <w:t xml:space="preserve">. </w:t>
      </w:r>
    </w:p>
    <w:p w14:paraId="2AE30278" w14:textId="7BF0E80C" w:rsidR="00E226DD" w:rsidRPr="00A650B3" w:rsidRDefault="0BE249E9" w:rsidP="00A07D25">
      <w:pPr>
        <w:pStyle w:val="PR2"/>
      </w:pPr>
      <w:r w:rsidRPr="00A650B3">
        <w:t xml:space="preserve">Communication Ports: </w:t>
      </w:r>
      <w:r w:rsidR="0CB12FDF" w:rsidRPr="00A650B3">
        <w:t xml:space="preserve">2x </w:t>
      </w:r>
      <w:r w:rsidRPr="00A650B3">
        <w:t xml:space="preserve">RJ-45 ports used to connect to </w:t>
      </w:r>
      <w:r w:rsidR="7D1864FD" w:rsidRPr="00A650B3">
        <w:t>Dimming modules</w:t>
      </w:r>
      <w:r w:rsidRPr="00A650B3">
        <w:t xml:space="preserve"> and </w:t>
      </w:r>
      <w:r w:rsidR="468CDE06" w:rsidRPr="00A650B3">
        <w:t>Ethernet port</w:t>
      </w:r>
      <w:r w:rsidRPr="00A650B3">
        <w:t xml:space="preserve"> used to connect the communication bridge to an IP network switch and area controller.  </w:t>
      </w:r>
    </w:p>
    <w:p w14:paraId="01B89B17" w14:textId="571A51E4" w:rsidR="00E226DD" w:rsidRPr="00A650B3" w:rsidRDefault="0BE249E9" w:rsidP="00A07D25">
      <w:pPr>
        <w:pStyle w:val="PR2"/>
      </w:pPr>
      <w:r w:rsidRPr="00A650B3">
        <w:t xml:space="preserve">Input power: </w:t>
      </w:r>
      <w:r w:rsidR="36648087" w:rsidRPr="00A650B3">
        <w:t>DC power from 120/277/347</w:t>
      </w:r>
      <w:r w:rsidR="6387ABC7" w:rsidRPr="00A650B3">
        <w:t xml:space="preserve"> </w:t>
      </w:r>
      <w:r w:rsidR="36648087" w:rsidRPr="00A650B3">
        <w:t xml:space="preserve">VAC Power </w:t>
      </w:r>
      <w:r w:rsidR="529B2C9B" w:rsidRPr="00A650B3">
        <w:t>supply inside the panel enclosure.</w:t>
      </w:r>
    </w:p>
    <w:p w14:paraId="3C1931D2" w14:textId="1DE40607" w:rsidR="00532CFD" w:rsidRPr="00A650B3" w:rsidRDefault="45594698" w:rsidP="00D74120">
      <w:pPr>
        <w:pStyle w:val="PR1"/>
        <w:numPr>
          <w:ilvl w:val="0"/>
          <w:numId w:val="40"/>
        </w:numPr>
      </w:pPr>
      <w:r w:rsidRPr="00A650B3">
        <w:t>Area Controller</w:t>
      </w:r>
    </w:p>
    <w:p w14:paraId="3178287B" w14:textId="77777777" w:rsidR="00FD0F87" w:rsidRPr="00A650B3" w:rsidRDefault="45594698" w:rsidP="00A07D25">
      <w:pPr>
        <w:pStyle w:val="PR2"/>
        <w:numPr>
          <w:ilvl w:val="0"/>
          <w:numId w:val="179"/>
        </w:numPr>
      </w:pPr>
      <w:r w:rsidRPr="00A650B3">
        <w:t xml:space="preserve">Basis-of-Design Product: </w:t>
      </w:r>
      <w:r w:rsidR="3FF27B1E" w:rsidRPr="00A650B3">
        <w:t xml:space="preserve">WaveLinx </w:t>
      </w:r>
      <w:r w:rsidR="6E8E7824" w:rsidRPr="00A650B3">
        <w:t>Area Controller</w:t>
      </w:r>
      <w:r w:rsidR="5860CB52" w:rsidRPr="00A650B3">
        <w:t xml:space="preserve"> [WAC</w:t>
      </w:r>
      <w:r w:rsidR="777CE51E" w:rsidRPr="00A650B3">
        <w:t>2</w:t>
      </w:r>
      <w:r w:rsidR="5860CB52" w:rsidRPr="00A650B3">
        <w:t>-POE]</w:t>
      </w:r>
      <w:r w:rsidRPr="00A650B3">
        <w:t xml:space="preserve"> </w:t>
      </w:r>
    </w:p>
    <w:p w14:paraId="77898AA1" w14:textId="415D404A" w:rsidR="0058195F" w:rsidRPr="00A650B3" w:rsidRDefault="4DE572C3" w:rsidP="00A07D25">
      <w:pPr>
        <w:pStyle w:val="PR2"/>
      </w:pPr>
      <w:r w:rsidRPr="00A650B3">
        <w:t xml:space="preserve">An appliance that allows users to discover, program, and manage WaveLinx wired and wireless control devices and connected luminaires. </w:t>
      </w:r>
    </w:p>
    <w:p w14:paraId="1849927D" w14:textId="664C802A" w:rsidR="10291410" w:rsidRPr="00A650B3" w:rsidRDefault="10291410" w:rsidP="00A07D25">
      <w:pPr>
        <w:pStyle w:val="PR2"/>
      </w:pPr>
      <w:r w:rsidRPr="00A650B3">
        <w:t xml:space="preserve">Outdoor Area Controller </w:t>
      </w:r>
    </w:p>
    <w:p w14:paraId="1C07449A" w14:textId="16A4922E" w:rsidR="10291410" w:rsidRPr="00A650B3" w:rsidRDefault="10291410" w:rsidP="00A07D25">
      <w:pPr>
        <w:pStyle w:val="PR2"/>
      </w:pPr>
      <w:r w:rsidRPr="00A650B3">
        <w:t xml:space="preserve">Basis of-Design Product: WaveLinx Area Controller </w:t>
      </w:r>
    </w:p>
    <w:p w14:paraId="58D981C0" w14:textId="713B18EA" w:rsidR="10291410" w:rsidRPr="00A650B3" w:rsidRDefault="10291410" w:rsidP="00A07D25">
      <w:pPr>
        <w:pStyle w:val="PR2"/>
      </w:pPr>
      <w:r w:rsidRPr="00A650B3">
        <w:t>An appliance that allows users to discover, program, and manage  wireless control devices and connected luminaire outdoors</w:t>
      </w:r>
    </w:p>
    <w:p w14:paraId="39E63D0A" w14:textId="058C8C59" w:rsidR="00A155C8" w:rsidRPr="00A650B3" w:rsidRDefault="708230A3" w:rsidP="00A07D25">
      <w:pPr>
        <w:pStyle w:val="PR2"/>
      </w:pPr>
      <w:r w:rsidRPr="00A650B3">
        <w:t xml:space="preserve">Communication: </w:t>
      </w:r>
    </w:p>
    <w:p w14:paraId="4F359567" w14:textId="44F78D20" w:rsidR="00A155C8" w:rsidRPr="00A650B3" w:rsidRDefault="708230A3" w:rsidP="00A07D25">
      <w:pPr>
        <w:pStyle w:val="PR3"/>
        <w:numPr>
          <w:ilvl w:val="4"/>
          <w:numId w:val="180"/>
        </w:numPr>
      </w:pPr>
      <w:r w:rsidRPr="00A650B3">
        <w:t xml:space="preserve">Wireless IEEE 802.15.4 to communicate with WaveLinx wireless </w:t>
      </w:r>
      <w:r w:rsidR="17403F0D" w:rsidRPr="00A650B3">
        <w:t>devices.</w:t>
      </w:r>
    </w:p>
    <w:p w14:paraId="00F1BCBC" w14:textId="3A8610BA" w:rsidR="00A155C8" w:rsidRPr="00A650B3" w:rsidRDefault="708230A3" w:rsidP="00A07D25">
      <w:pPr>
        <w:pStyle w:val="PR3"/>
      </w:pPr>
      <w:r w:rsidRPr="00A650B3">
        <w:t>Wireless IEEE 802</w:t>
      </w:r>
      <w:r w:rsidR="65CC7220" w:rsidRPr="00A650B3">
        <w:t>.11 a/b/g/n to communicate with mobile devices with compatible browser and/or WaveLinx Mobile Apps</w:t>
      </w:r>
    </w:p>
    <w:p w14:paraId="70730C55" w14:textId="675930E8" w:rsidR="00A155C8" w:rsidRPr="00A650B3" w:rsidRDefault="65CC7220" w:rsidP="00A07D25">
      <w:pPr>
        <w:pStyle w:val="PR3"/>
      </w:pPr>
      <w:r w:rsidRPr="00A650B3">
        <w:t xml:space="preserve">1 x RJ45 to communicate with the area hub and supervisory appliance via </w:t>
      </w:r>
      <w:r w:rsidR="17403F0D" w:rsidRPr="00A650B3">
        <w:t>ethernet.</w:t>
      </w:r>
      <w:r w:rsidR="708230A3" w:rsidRPr="00A650B3">
        <w:t xml:space="preserve"> </w:t>
      </w:r>
    </w:p>
    <w:p w14:paraId="45F4431A" w14:textId="3374D339" w:rsidR="0077347A" w:rsidRPr="00A650B3" w:rsidRDefault="1FD0C1B3" w:rsidP="00A07D25">
      <w:pPr>
        <w:pStyle w:val="PR2"/>
      </w:pPr>
      <w:r w:rsidRPr="00A650B3">
        <w:t>Power source: standardized Power over Ethernet (IEEE802.3af) input, enables building PoE network switches (by others) or a PoE injector [WPOE</w:t>
      </w:r>
      <w:r w:rsidR="0672DB6C" w:rsidRPr="00A650B3">
        <w:t>2</w:t>
      </w:r>
      <w:r w:rsidRPr="00A650B3">
        <w:t>-120] (accessory by Cooper Lighting Solutions) for power and network connection.</w:t>
      </w:r>
    </w:p>
    <w:p w14:paraId="46BF2379" w14:textId="7B5F8BC2" w:rsidR="0077347A" w:rsidRPr="00A650B3" w:rsidRDefault="1FD0C1B3" w:rsidP="00A07D25">
      <w:pPr>
        <w:pStyle w:val="PR2"/>
      </w:pPr>
      <w:r w:rsidRPr="00A650B3">
        <w:t xml:space="preserve">Maximum Ethernet (CAT5 or better) cable distance between the </w:t>
      </w:r>
      <w:r w:rsidR="61B6D1CB" w:rsidRPr="00A650B3">
        <w:t xml:space="preserve">WaveLinx </w:t>
      </w:r>
      <w:r w:rsidRPr="00A650B3">
        <w:t xml:space="preserve">Area Controller and a network PoE switch is 328 feet (100 meters). Care shall be taken when routing the cable </w:t>
      </w:r>
      <w:r w:rsidR="37ED0FEC" w:rsidRPr="00A650B3">
        <w:t>not to</w:t>
      </w:r>
      <w:r w:rsidRPr="00A650B3">
        <w:t xml:space="preserve"> exceed the 328 feet (100 meter</w:t>
      </w:r>
      <w:r w:rsidR="37ED0FEC" w:rsidRPr="00A650B3">
        <w:t>s</w:t>
      </w:r>
      <w:r w:rsidRPr="00A650B3">
        <w:t>) limitation</w:t>
      </w:r>
      <w:r w:rsidR="37ED0FEC" w:rsidRPr="00A650B3">
        <w:t>,</w:t>
      </w:r>
      <w:r w:rsidRPr="00A650B3">
        <w:t xml:space="preserve"> including travel distance up and down structures.</w:t>
      </w:r>
    </w:p>
    <w:p w14:paraId="6685036B" w14:textId="78F53191" w:rsidR="7CC20256" w:rsidRPr="00A650B3" w:rsidRDefault="7CC20256" w:rsidP="00A07D25">
      <w:pPr>
        <w:pStyle w:val="PR2"/>
      </w:pPr>
      <w:r w:rsidRPr="00A650B3">
        <w:t>For outdoor Area controller the power source is : AC: 120VAC, 30W (max) or PoE: IEEE 802.3af/at, 30W (max), 100m (300ft) maximum cable length</w:t>
      </w:r>
    </w:p>
    <w:p w14:paraId="2540E00D" w14:textId="67A2F344" w:rsidR="00C867D2" w:rsidRPr="00A650B3" w:rsidRDefault="37ED0FEC" w:rsidP="00A07D25">
      <w:pPr>
        <w:pStyle w:val="PR2"/>
      </w:pPr>
      <w:r w:rsidRPr="00A650B3">
        <w:t xml:space="preserve">The </w:t>
      </w:r>
      <w:r w:rsidR="1FD0C1B3" w:rsidRPr="00A650B3">
        <w:t xml:space="preserve">Wi-Fi access point </w:t>
      </w:r>
      <w:r w:rsidRPr="00A650B3">
        <w:t>allows</w:t>
      </w:r>
      <w:r w:rsidR="05B2B207" w:rsidRPr="00A650B3">
        <w:t xml:space="preserve"> users to use the </w:t>
      </w:r>
      <w:r w:rsidR="3FF27B1E" w:rsidRPr="00A650B3">
        <w:t xml:space="preserve">WaveLinx </w:t>
      </w:r>
      <w:r w:rsidR="05B2B207" w:rsidRPr="00A650B3">
        <w:t>mobile app to program the system.</w:t>
      </w:r>
    </w:p>
    <w:p w14:paraId="2DC0A96E" w14:textId="7F0EB255" w:rsidR="0077347A" w:rsidRPr="00A650B3" w:rsidRDefault="37ED0FEC" w:rsidP="00A07D25">
      <w:pPr>
        <w:pStyle w:val="PR3"/>
        <w:numPr>
          <w:ilvl w:val="4"/>
          <w:numId w:val="181"/>
        </w:numPr>
      </w:pPr>
      <w:r w:rsidRPr="00A650B3">
        <w:t>The u</w:t>
      </w:r>
      <w:r w:rsidR="1FD0C1B3" w:rsidRPr="00A650B3">
        <w:t xml:space="preserve">ser shall be able to disable/enable the Wi-Fi access point. </w:t>
      </w:r>
    </w:p>
    <w:p w14:paraId="5330BDF2" w14:textId="05D228D9" w:rsidR="0077347A" w:rsidRPr="00A650B3" w:rsidRDefault="1FD0C1B3" w:rsidP="00A07D25">
      <w:pPr>
        <w:pStyle w:val="PR2"/>
      </w:pPr>
      <w:r w:rsidRPr="00A650B3">
        <w:t xml:space="preserve">2.4 GHz Transceiver for IEEE 802.15.4 wireless radio </w:t>
      </w:r>
      <w:r w:rsidR="37ED0FEC" w:rsidRPr="00A650B3">
        <w:t>to connect</w:t>
      </w:r>
      <w:r w:rsidRPr="00A650B3">
        <w:t xml:space="preserve"> devices and sensors.</w:t>
      </w:r>
    </w:p>
    <w:p w14:paraId="0FF3D6B7" w14:textId="42E9D16F" w:rsidR="0077347A" w:rsidRPr="00A650B3" w:rsidRDefault="1FD0C1B3" w:rsidP="00A07D25">
      <w:pPr>
        <w:pStyle w:val="PR2"/>
      </w:pPr>
      <w:r w:rsidRPr="00A650B3">
        <w:t xml:space="preserve">Shall support AES 128-bit </w:t>
      </w:r>
      <w:r w:rsidR="17403F0D" w:rsidRPr="00A650B3">
        <w:t>encryption.</w:t>
      </w:r>
    </w:p>
    <w:p w14:paraId="738524B0" w14:textId="218BFBB3" w:rsidR="00C867D2" w:rsidRPr="00A650B3" w:rsidRDefault="05B2B207" w:rsidP="00A07D25">
      <w:pPr>
        <w:pStyle w:val="PR2"/>
      </w:pPr>
      <w:r w:rsidRPr="00A650B3">
        <w:t>Shall use industry</w:t>
      </w:r>
      <w:r w:rsidR="37ED0FEC" w:rsidRPr="00A650B3">
        <w:t>-</w:t>
      </w:r>
      <w:r w:rsidRPr="00A650B3">
        <w:t xml:space="preserve">standard HTTPS security with AES-128 encryption safeguards the </w:t>
      </w:r>
      <w:r w:rsidR="37ED0FEC" w:rsidRPr="00A650B3">
        <w:t>entire system's integrity</w:t>
      </w:r>
      <w:r w:rsidRPr="00A650B3">
        <w:t xml:space="preserve">.  </w:t>
      </w:r>
    </w:p>
    <w:p w14:paraId="1880F03E" w14:textId="523AD74C" w:rsidR="0077347A" w:rsidRPr="00A650B3" w:rsidRDefault="1FD0C1B3" w:rsidP="00A07D25">
      <w:pPr>
        <w:pStyle w:val="PR2"/>
      </w:pPr>
      <w:r w:rsidRPr="00A650B3">
        <w:t xml:space="preserve">LED indicators for </w:t>
      </w:r>
      <w:r w:rsidR="37ED0FEC" w:rsidRPr="00A650B3">
        <w:t xml:space="preserve">the </w:t>
      </w:r>
      <w:r w:rsidRPr="00A650B3">
        <w:t>status of various wireless radios and communications.</w:t>
      </w:r>
    </w:p>
    <w:p w14:paraId="258D321F" w14:textId="3EB948E0" w:rsidR="0077347A" w:rsidRPr="00A650B3" w:rsidRDefault="1FD0C1B3" w:rsidP="00A07D25">
      <w:pPr>
        <w:pStyle w:val="PR2"/>
      </w:pPr>
      <w:r w:rsidRPr="00A650B3">
        <w:t>Shall be FCC Part 15 Class A, RoHS certified.</w:t>
      </w:r>
    </w:p>
    <w:p w14:paraId="34C8A08F" w14:textId="0182A95B" w:rsidR="0077347A" w:rsidRPr="00A650B3" w:rsidRDefault="61B6D1CB" w:rsidP="00A07D25">
      <w:pPr>
        <w:pStyle w:val="PR2"/>
      </w:pPr>
      <w:r w:rsidRPr="00A650B3">
        <w:t>WaveLinx</w:t>
      </w:r>
      <w:r w:rsidR="1FD0C1B3" w:rsidRPr="00A650B3">
        <w:t xml:space="preserve"> Area Controller connection cables shall be plenum rated.</w:t>
      </w:r>
    </w:p>
    <w:p w14:paraId="0FC46ADD" w14:textId="3F60EC6F" w:rsidR="0077347A" w:rsidRPr="00A650B3" w:rsidRDefault="1FD0C1B3" w:rsidP="00A07D25">
      <w:pPr>
        <w:pStyle w:val="PR2"/>
      </w:pPr>
      <w:r w:rsidRPr="00A650B3">
        <w:t>Shall be Class 2 devices.</w:t>
      </w:r>
    </w:p>
    <w:p w14:paraId="128D4D2B" w14:textId="2553FE2A" w:rsidR="00C867D2" w:rsidRPr="00A650B3" w:rsidRDefault="05B2B207" w:rsidP="00A07D25">
      <w:pPr>
        <w:pStyle w:val="PR2"/>
      </w:pPr>
      <w:r w:rsidRPr="00A650B3">
        <w:t>Shall</w:t>
      </w:r>
      <w:r w:rsidR="383FA9D2" w:rsidRPr="00A650B3">
        <w:t xml:space="preserve"> have </w:t>
      </w:r>
      <w:r w:rsidRPr="00A650B3">
        <w:t xml:space="preserve">IEC62443-4-2 </w:t>
      </w:r>
      <w:r w:rsidR="52FF5D0E" w:rsidRPr="00A650B3">
        <w:t xml:space="preserve">certification </w:t>
      </w:r>
      <w:r w:rsidR="73012879" w:rsidRPr="00A650B3">
        <w:t>by a</w:t>
      </w:r>
      <w:r w:rsidR="52FF5D0E" w:rsidRPr="00A650B3">
        <w:t xml:space="preserve"> third-party IEC </w:t>
      </w:r>
      <w:r w:rsidR="73012879" w:rsidRPr="00A650B3">
        <w:t>authorized lab. S</w:t>
      </w:r>
      <w:r w:rsidRPr="00A650B3">
        <w:t>elf-certification will not be accepted.</w:t>
      </w:r>
    </w:p>
    <w:p w14:paraId="068BF708" w14:textId="35C7DF8B" w:rsidR="00CC52B8" w:rsidRPr="00A650B3" w:rsidRDefault="76FCAD4E" w:rsidP="00A07D25">
      <w:pPr>
        <w:pStyle w:val="PR2"/>
      </w:pPr>
      <w:r w:rsidRPr="00A650B3">
        <w:lastRenderedPageBreak/>
        <w:t>S</w:t>
      </w:r>
      <w:r w:rsidR="238BE080" w:rsidRPr="00A650B3">
        <w:t xml:space="preserve">paces </w:t>
      </w:r>
      <w:r w:rsidR="0853F273" w:rsidRPr="00A650B3">
        <w:t xml:space="preserve">defined within the </w:t>
      </w:r>
      <w:r w:rsidR="61B6D1CB" w:rsidRPr="00A650B3">
        <w:t xml:space="preserve">WaveLinx </w:t>
      </w:r>
      <w:r w:rsidR="0853F273" w:rsidRPr="00A650B3">
        <w:t xml:space="preserve">area controller </w:t>
      </w:r>
      <w:r w:rsidR="238BE080" w:rsidRPr="00A650B3">
        <w:t xml:space="preserve">shall be equipped with a </w:t>
      </w:r>
      <w:r w:rsidRPr="00A650B3">
        <w:t xml:space="preserve">control device to </w:t>
      </w:r>
      <w:r w:rsidR="37ED0FEC" w:rsidRPr="00A650B3">
        <w:t>shut off lighting in those areas automatically</w:t>
      </w:r>
      <w:r w:rsidRPr="00A650B3">
        <w:t xml:space="preserve">. This automatic control device shall function on either: </w:t>
      </w:r>
    </w:p>
    <w:p w14:paraId="5D217564" w14:textId="44BCE7D0" w:rsidR="001734F9" w:rsidRPr="00A650B3" w:rsidRDefault="238BE080" w:rsidP="00A07D25">
      <w:pPr>
        <w:pStyle w:val="PR3"/>
        <w:numPr>
          <w:ilvl w:val="4"/>
          <w:numId w:val="182"/>
        </w:numPr>
      </w:pPr>
      <w:r w:rsidRPr="00A650B3">
        <w:t>A</w:t>
      </w:r>
      <w:r w:rsidR="76FCAD4E" w:rsidRPr="00A650B3">
        <w:t xml:space="preserve"> </w:t>
      </w:r>
      <w:r w:rsidR="75A54746" w:rsidRPr="00A650B3">
        <w:t xml:space="preserve">timeclock </w:t>
      </w:r>
      <w:r w:rsidR="76FCAD4E" w:rsidRPr="00A650B3">
        <w:t>schedul</w:t>
      </w:r>
      <w:r w:rsidR="75A54746" w:rsidRPr="00A650B3">
        <w:t>ing</w:t>
      </w:r>
      <w:r w:rsidR="76FCAD4E" w:rsidRPr="00A650B3">
        <w:t xml:space="preserve"> basis</w:t>
      </w:r>
      <w:r w:rsidR="75A54746" w:rsidRPr="00A650B3">
        <w:t xml:space="preserve"> where the </w:t>
      </w:r>
      <w:r w:rsidR="59A34C71" w:rsidRPr="00A650B3">
        <w:t>interior and exterior</w:t>
      </w:r>
      <w:r w:rsidR="75A54746" w:rsidRPr="00A650B3">
        <w:t xml:space="preserve"> lights controlled by the </w:t>
      </w:r>
      <w:r w:rsidR="61B6D1CB" w:rsidRPr="00A650B3">
        <w:t>WaveLinx</w:t>
      </w:r>
      <w:r w:rsidR="6E8E7824" w:rsidRPr="00A650B3">
        <w:t xml:space="preserve"> Area Controller</w:t>
      </w:r>
      <w:r w:rsidR="75A54746" w:rsidRPr="00A650B3">
        <w:t xml:space="preserve"> </w:t>
      </w:r>
      <w:r w:rsidR="37ED0FEC" w:rsidRPr="00A650B3">
        <w:t>are</w:t>
      </w:r>
      <w:r w:rsidR="75A54746" w:rsidRPr="00A650B3">
        <w:t xml:space="preserve"> changed based on the </w:t>
      </w:r>
      <w:r w:rsidR="76FCAD4E" w:rsidRPr="00A650B3">
        <w:t>time of day</w:t>
      </w:r>
      <w:r w:rsidR="75A54746" w:rsidRPr="00A650B3">
        <w:t xml:space="preserve"> or the astro</w:t>
      </w:r>
      <w:r w:rsidR="59A34C71" w:rsidRPr="00A650B3">
        <w:t>nomic</w:t>
      </w:r>
      <w:r w:rsidR="75A54746" w:rsidRPr="00A650B3">
        <w:t xml:space="preserve"> (sunrise</w:t>
      </w:r>
      <w:r w:rsidR="59A34C71" w:rsidRPr="00A650B3">
        <w:t xml:space="preserve"> and </w:t>
      </w:r>
      <w:r w:rsidR="75A54746" w:rsidRPr="00A650B3">
        <w:t>sunset)</w:t>
      </w:r>
      <w:r w:rsidR="59A34C71" w:rsidRPr="00A650B3">
        <w:t xml:space="preserve">. </w:t>
      </w:r>
    </w:p>
    <w:p w14:paraId="3FADE37D" w14:textId="03D2A5F7" w:rsidR="00CC52B8" w:rsidRPr="00A650B3" w:rsidRDefault="001734F9" w:rsidP="00A07D25">
      <w:pPr>
        <w:pStyle w:val="PR4"/>
        <w:numPr>
          <w:ilvl w:val="7"/>
          <w:numId w:val="183"/>
        </w:numPr>
      </w:pPr>
      <w:r w:rsidRPr="00A650B3">
        <w:t>The astronomical time</w:t>
      </w:r>
      <w:r w:rsidR="00D82359" w:rsidRPr="00A650B3">
        <w:t xml:space="preserve"> </w:t>
      </w:r>
      <w:r w:rsidRPr="00A650B3">
        <w:t xml:space="preserve">clock shall be integrated into the </w:t>
      </w:r>
      <w:r w:rsidR="000677BA" w:rsidRPr="00A650B3">
        <w:t>WaveLinx</w:t>
      </w:r>
      <w:r w:rsidR="00532314" w:rsidRPr="00A650B3">
        <w:t xml:space="preserve"> Area Controller</w:t>
      </w:r>
      <w:r w:rsidRPr="00A650B3">
        <w:t xml:space="preserve"> and shall not require any internet connection to maintain its time</w:t>
      </w:r>
      <w:r w:rsidR="0055222D" w:rsidRPr="00A650B3">
        <w:t>.</w:t>
      </w:r>
      <w:r w:rsidR="007F3185" w:rsidRPr="00A650B3">
        <w:t xml:space="preserve"> </w:t>
      </w:r>
    </w:p>
    <w:p w14:paraId="03A62655" w14:textId="0A3EAF8F" w:rsidR="001734F9" w:rsidRPr="00A650B3" w:rsidRDefault="00D82359" w:rsidP="00A07D25">
      <w:pPr>
        <w:pStyle w:val="PR4"/>
      </w:pPr>
      <w:r w:rsidRPr="00A650B3">
        <w:t>After a power loss, the timeclock programming and time clock settings shall be retained</w:t>
      </w:r>
      <w:r w:rsidR="001734F9" w:rsidRPr="00A650B3">
        <w:t>.</w:t>
      </w:r>
    </w:p>
    <w:p w14:paraId="3E748F36" w14:textId="0CC7630B" w:rsidR="001734F9" w:rsidRPr="00A650B3" w:rsidRDefault="001734F9" w:rsidP="00A07D25">
      <w:pPr>
        <w:pStyle w:val="PR4"/>
      </w:pPr>
      <w:r w:rsidRPr="00A650B3">
        <w:t>The time</w:t>
      </w:r>
      <w:r w:rsidR="00D82359" w:rsidRPr="00A650B3">
        <w:t xml:space="preserve"> </w:t>
      </w:r>
      <w:r w:rsidRPr="00A650B3">
        <w:t xml:space="preserve">clock shall allow weekly </w:t>
      </w:r>
      <w:r w:rsidR="00552676" w:rsidRPr="00A650B3">
        <w:t>recurrences.</w:t>
      </w:r>
    </w:p>
    <w:p w14:paraId="6FE884BD" w14:textId="77777777" w:rsidR="0059007B" w:rsidRPr="00A650B3" w:rsidRDefault="0059007B" w:rsidP="00A07D25">
      <w:pPr>
        <w:pStyle w:val="PR4"/>
      </w:pPr>
      <w:r w:rsidRPr="00A650B3">
        <w:t>Time clock events can be scheduled to:</w:t>
      </w:r>
    </w:p>
    <w:p w14:paraId="5DD053CB" w14:textId="336FC3B4" w:rsidR="0059007B" w:rsidRPr="00A650B3" w:rsidRDefault="00BF515F" w:rsidP="1D334A9A">
      <w:pPr>
        <w:pStyle w:val="PR5"/>
        <w:ind w:left="3690"/>
      </w:pPr>
      <w:r w:rsidRPr="00A650B3">
        <w:t>S</w:t>
      </w:r>
      <w:r w:rsidR="0059007B" w:rsidRPr="00A650B3">
        <w:t xml:space="preserve">et areas to desired </w:t>
      </w:r>
      <w:r w:rsidR="00552676" w:rsidRPr="00A650B3">
        <w:t>scenes.</w:t>
      </w:r>
    </w:p>
    <w:p w14:paraId="5EEF030E" w14:textId="77777777" w:rsidR="0059007B" w:rsidRPr="00A650B3" w:rsidRDefault="00BF515F" w:rsidP="1D334A9A">
      <w:pPr>
        <w:pStyle w:val="PR5"/>
        <w:ind w:left="3690"/>
      </w:pPr>
      <w:r w:rsidRPr="00A650B3">
        <w:t>Zone light levels to the desi</w:t>
      </w:r>
      <w:r w:rsidR="0059007B" w:rsidRPr="00A650B3">
        <w:t>red light level</w:t>
      </w:r>
    </w:p>
    <w:p w14:paraId="79E31A19" w14:textId="2C25AF3C" w:rsidR="0059007B" w:rsidRPr="00A650B3" w:rsidRDefault="00BF515F" w:rsidP="1D334A9A">
      <w:pPr>
        <w:pStyle w:val="PR5"/>
        <w:ind w:left="3690"/>
      </w:pPr>
      <w:r w:rsidRPr="00A650B3">
        <w:t xml:space="preserve">Zone light levels when </w:t>
      </w:r>
      <w:r w:rsidR="00552676" w:rsidRPr="00A650B3">
        <w:t>occupied.</w:t>
      </w:r>
    </w:p>
    <w:p w14:paraId="39B693F6" w14:textId="07B6DDCB" w:rsidR="007F3185" w:rsidRPr="00A650B3" w:rsidRDefault="00BF515F" w:rsidP="1D334A9A">
      <w:pPr>
        <w:pStyle w:val="PR5"/>
        <w:ind w:left="3690"/>
      </w:pPr>
      <w:r w:rsidRPr="00A650B3">
        <w:t>Zone light levels when unoccupied</w:t>
      </w:r>
    </w:p>
    <w:p w14:paraId="09143030" w14:textId="75907794" w:rsidR="00CC52B8" w:rsidRPr="00A650B3" w:rsidRDefault="728201BB" w:rsidP="00A07D25">
      <w:pPr>
        <w:pStyle w:val="PR3"/>
      </w:pPr>
      <w:r w:rsidRPr="00A650B3">
        <w:t>An</w:t>
      </w:r>
      <w:r w:rsidR="70309755" w:rsidRPr="00A650B3">
        <w:t xml:space="preserve"> occupan</w:t>
      </w:r>
      <w:r w:rsidR="75A54746" w:rsidRPr="00A650B3">
        <w:t xml:space="preserve">cy basis where </w:t>
      </w:r>
      <w:r w:rsidR="59A34C71" w:rsidRPr="00A650B3">
        <w:t xml:space="preserve">the interior and exterior lights controlled by the </w:t>
      </w:r>
      <w:r w:rsidR="61B6D1CB" w:rsidRPr="00A650B3">
        <w:t>WaveLinx</w:t>
      </w:r>
      <w:r w:rsidR="6E8E7824" w:rsidRPr="00A650B3">
        <w:t xml:space="preserve"> Area Controller</w:t>
      </w:r>
      <w:r w:rsidR="59A34C71" w:rsidRPr="00A650B3">
        <w:t xml:space="preserve"> </w:t>
      </w:r>
      <w:r w:rsidR="37ED0FEC" w:rsidRPr="00A650B3">
        <w:t>are</w:t>
      </w:r>
      <w:r w:rsidR="59A34C71" w:rsidRPr="00A650B3">
        <w:t xml:space="preserve"> changed based on the </w:t>
      </w:r>
      <w:r w:rsidR="75A54746" w:rsidRPr="00A650B3">
        <w:t xml:space="preserve">occupancy </w:t>
      </w:r>
      <w:r w:rsidR="59A34C71" w:rsidRPr="00A650B3">
        <w:t>set status. The occupancy set is composed</w:t>
      </w:r>
      <w:r w:rsidR="70309755" w:rsidRPr="00A650B3">
        <w:t xml:space="preserve"> </w:t>
      </w:r>
      <w:r w:rsidR="59A34C71" w:rsidRPr="00A650B3">
        <w:t>of one or more occupancy sensors</w:t>
      </w:r>
      <w:r w:rsidR="37ED0FEC" w:rsidRPr="00A650B3">
        <w:t>,</w:t>
      </w:r>
      <w:r w:rsidR="59A34C71" w:rsidRPr="00A650B3">
        <w:t xml:space="preserve"> and it </w:t>
      </w:r>
      <w:r w:rsidR="0754BD29" w:rsidRPr="00A650B3">
        <w:t>shall turn</w:t>
      </w:r>
      <w:r w:rsidR="76FCAD4E" w:rsidRPr="00A650B3">
        <w:t xml:space="preserve"> lighting off within </w:t>
      </w:r>
      <w:r w:rsidR="1E1FCD4E" w:rsidRPr="00A650B3">
        <w:t>2</w:t>
      </w:r>
      <w:r w:rsidR="76FCAD4E" w:rsidRPr="00A650B3">
        <w:t xml:space="preserve">0 minutes of an occupant leaving a </w:t>
      </w:r>
      <w:r w:rsidR="17403F0D" w:rsidRPr="00A650B3">
        <w:t>space.</w:t>
      </w:r>
      <w:r w:rsidR="76FCAD4E" w:rsidRPr="00A650B3">
        <w:t xml:space="preserve"> </w:t>
      </w:r>
    </w:p>
    <w:p w14:paraId="57A473D5" w14:textId="766FA115" w:rsidR="007F3185" w:rsidRPr="00A650B3" w:rsidRDefault="70309755" w:rsidP="00A07D25">
      <w:pPr>
        <w:pStyle w:val="PR3"/>
      </w:pPr>
      <w:r w:rsidRPr="00A650B3">
        <w:t>A</w:t>
      </w:r>
      <w:r w:rsidR="59A34C71" w:rsidRPr="00A650B3">
        <w:t xml:space="preserve"> manual command basis where </w:t>
      </w:r>
      <w:r w:rsidR="170CF1DE" w:rsidRPr="00A650B3">
        <w:t>a user</w:t>
      </w:r>
      <w:r w:rsidR="59A34C71" w:rsidRPr="00A650B3">
        <w:t xml:space="preserve"> or a program send</w:t>
      </w:r>
      <w:r w:rsidR="37ED0FEC" w:rsidRPr="00A650B3">
        <w:t xml:space="preserve">s an override command using a </w:t>
      </w:r>
      <w:r w:rsidR="00A57F09" w:rsidRPr="00A650B3">
        <w:t xml:space="preserve">wired or </w:t>
      </w:r>
      <w:r w:rsidR="37ED0FEC" w:rsidRPr="00A650B3">
        <w:t>wireless wallstation, the mobile application, or</w:t>
      </w:r>
      <w:r w:rsidR="59A34C71" w:rsidRPr="00A650B3">
        <w:t xml:space="preserve"> </w:t>
      </w:r>
      <w:r w:rsidR="0754BD29" w:rsidRPr="00A650B3">
        <w:t>BAC</w:t>
      </w:r>
      <w:r w:rsidRPr="00A650B3">
        <w:t>net</w:t>
      </w:r>
      <w:r w:rsidR="59A34C71" w:rsidRPr="00A650B3">
        <w:t>/IP or Public API</w:t>
      </w:r>
      <w:r w:rsidR="76FCAD4E" w:rsidRPr="00A650B3">
        <w:t>.</w:t>
      </w:r>
      <w:r w:rsidR="59A34C71" w:rsidRPr="00A650B3">
        <w:t xml:space="preserve"> The </w:t>
      </w:r>
      <w:r w:rsidR="0754BD29" w:rsidRPr="00A650B3">
        <w:t>BAC</w:t>
      </w:r>
      <w:r w:rsidRPr="00A650B3">
        <w:t>net</w:t>
      </w:r>
      <w:r w:rsidR="59A34C71" w:rsidRPr="00A650B3">
        <w:t xml:space="preserve">/IP and Public API signal will </w:t>
      </w:r>
      <w:r w:rsidR="170CF1DE" w:rsidRPr="00A650B3">
        <w:t>be received</w:t>
      </w:r>
      <w:r w:rsidR="59A34C71" w:rsidRPr="00A650B3">
        <w:t xml:space="preserve"> via the Insight Manager/supervisory system.</w:t>
      </w:r>
    </w:p>
    <w:p w14:paraId="72C15D55" w14:textId="1EB838E4" w:rsidR="007F3185" w:rsidRPr="00A650B3" w:rsidRDefault="4DCF8E8C" w:rsidP="00A07D25">
      <w:pPr>
        <w:pStyle w:val="PR2"/>
      </w:pPr>
      <w:r w:rsidRPr="00A650B3">
        <w:t xml:space="preserve">Shall allow users to backup the programming to </w:t>
      </w:r>
      <w:r w:rsidR="76FCAD4E" w:rsidRPr="00A650B3">
        <w:t xml:space="preserve">prevent data loss and restore fixtures to operational modes.    </w:t>
      </w:r>
    </w:p>
    <w:p w14:paraId="16995F96" w14:textId="7975432F" w:rsidR="6BD08954" w:rsidRPr="00A650B3" w:rsidRDefault="6BD08954" w:rsidP="00A07D25">
      <w:pPr>
        <w:pStyle w:val="PR2"/>
      </w:pPr>
      <w:r w:rsidRPr="00A650B3">
        <w:t>Shall allow users to centrally manage other supervisory appliances (e.g. WaveLinx CORE) when</w:t>
      </w:r>
      <w:r w:rsidR="5F7082F9" w:rsidRPr="00A650B3">
        <w:t xml:space="preserve"> moving through a job site. </w:t>
      </w:r>
    </w:p>
    <w:p w14:paraId="2073656D" w14:textId="6CA23B95" w:rsidR="00552D45" w:rsidRPr="00A650B3" w:rsidRDefault="30D401B7" w:rsidP="00A07D25">
      <w:pPr>
        <w:pStyle w:val="PR2"/>
      </w:pPr>
      <w:r w:rsidRPr="00A650B3">
        <w:t>Construction Grouping</w:t>
      </w:r>
    </w:p>
    <w:p w14:paraId="4FB29CBD" w14:textId="4C8B5842" w:rsidR="00552D45" w:rsidRPr="00A650B3" w:rsidRDefault="30D401B7" w:rsidP="00A07D25">
      <w:pPr>
        <w:pStyle w:val="PR3"/>
        <w:numPr>
          <w:ilvl w:val="4"/>
          <w:numId w:val="184"/>
        </w:numPr>
      </w:pPr>
      <w:r w:rsidRPr="00A650B3">
        <w:t>PAIR button to allow automatic creation of Construction Group allowing simplified automatic control of all connected devices and sensors.</w:t>
      </w:r>
    </w:p>
    <w:p w14:paraId="381D8C8B" w14:textId="2D118802" w:rsidR="00552D45" w:rsidRPr="00A650B3" w:rsidRDefault="30D401B7" w:rsidP="00A07D25">
      <w:pPr>
        <w:pStyle w:val="PR3"/>
      </w:pPr>
      <w:r w:rsidRPr="00A650B3">
        <w:t xml:space="preserve">The patent-pending Construction Grouping mode permits contractors to complete a quick system start-up to confirm that the devices have been installed correctly instead of waiting for factory-trained technicians to get the lights on a project in working order. Contractors follow a </w:t>
      </w:r>
      <w:r w:rsidR="2CC1EBB9" w:rsidRPr="00A650B3">
        <w:t>straightforward</w:t>
      </w:r>
      <w:r w:rsidRPr="00A650B3">
        <w:t xml:space="preserve"> process to pair the wireless devices with the appropriate WAC and initiate occupancy-based lighting control functionality. This saves lighting energy during the </w:t>
      </w:r>
      <w:r w:rsidR="37ED0FEC" w:rsidRPr="00A650B3">
        <w:t>project's construction phase</w:t>
      </w:r>
      <w:r w:rsidRPr="00A650B3">
        <w:t xml:space="preserve"> by ensuring that the lights are turned off when the area is unoccupied.</w:t>
      </w:r>
    </w:p>
    <w:p w14:paraId="70615182" w14:textId="7F9E250B" w:rsidR="00552D45" w:rsidRPr="00A650B3" w:rsidRDefault="30D401B7" w:rsidP="00A07D25">
      <w:pPr>
        <w:pStyle w:val="PR3"/>
      </w:pPr>
      <w:r w:rsidRPr="00A650B3">
        <w:t xml:space="preserve">Construction grouping </w:t>
      </w:r>
      <w:r w:rsidR="37ED0FEC" w:rsidRPr="00A650B3">
        <w:t>visually indicates</w:t>
      </w:r>
      <w:r w:rsidRPr="00A650B3">
        <w:t xml:space="preserve"> to the installer that devices have received wireless communication from the </w:t>
      </w:r>
      <w:r w:rsidR="61B6D1CB" w:rsidRPr="00A650B3">
        <w:t>WaveLinx</w:t>
      </w:r>
      <w:r w:rsidR="6E8E7824" w:rsidRPr="00A650B3">
        <w:t xml:space="preserve"> Area Controller</w:t>
      </w:r>
      <w:r w:rsidRPr="00A650B3">
        <w:t xml:space="preserve"> and received a unique individual address. Systems that do not provide </w:t>
      </w:r>
      <w:r w:rsidR="37ED0FEC" w:rsidRPr="00A650B3">
        <w:t xml:space="preserve">a </w:t>
      </w:r>
      <w:r w:rsidRPr="00A650B3">
        <w:t>visual indication of device connection</w:t>
      </w:r>
      <w:r w:rsidR="33FCF785" w:rsidRPr="00A650B3">
        <w:t xml:space="preserve"> status</w:t>
      </w:r>
      <w:r w:rsidRPr="00A650B3">
        <w:t xml:space="preserve"> shall not be acceptable.</w:t>
      </w:r>
    </w:p>
    <w:p w14:paraId="37A2E582" w14:textId="0A46FAD8" w:rsidR="00552D45" w:rsidRPr="00A650B3" w:rsidRDefault="30D401B7" w:rsidP="00A07D25">
      <w:pPr>
        <w:pStyle w:val="PR3"/>
      </w:pPr>
      <w:r w:rsidRPr="00A650B3">
        <w:t xml:space="preserve">Construction grouping provides </w:t>
      </w:r>
      <w:r w:rsidR="33FCF785" w:rsidRPr="00A650B3">
        <w:t xml:space="preserve">an </w:t>
      </w:r>
      <w:r w:rsidRPr="00A650B3">
        <w:t>automatic grouping of connected devices to provide simple occupancy-based and wallstation control of all devices</w:t>
      </w:r>
      <w:r w:rsidR="33FCF785" w:rsidRPr="00A650B3">
        <w:t xml:space="preserve"> without requiring a factory-</w:t>
      </w:r>
      <w:r w:rsidRPr="00A650B3">
        <w:t>trained technician. Systems that require special software or training to group wireless devices shall not be acceptable.</w:t>
      </w:r>
    </w:p>
    <w:p w14:paraId="70BF192C" w14:textId="29BEE6A1" w:rsidR="0052670D" w:rsidRPr="00A650B3" w:rsidRDefault="11FBB7C7" w:rsidP="00A07D25">
      <w:pPr>
        <w:pStyle w:val="PR2"/>
      </w:pPr>
      <w:r w:rsidRPr="00A650B3">
        <w:t>Scalability and Data Integrity</w:t>
      </w:r>
    </w:p>
    <w:p w14:paraId="01860325" w14:textId="594E6BAB" w:rsidR="0052670D" w:rsidRPr="00A650B3" w:rsidRDefault="67BA63C1" w:rsidP="00A07D25">
      <w:pPr>
        <w:pStyle w:val="PR3"/>
        <w:numPr>
          <w:ilvl w:val="4"/>
          <w:numId w:val="41"/>
        </w:numPr>
      </w:pPr>
      <w:r w:rsidRPr="00A650B3">
        <w:t xml:space="preserve">The WaveLinx Area Controller can be deployed </w:t>
      </w:r>
      <w:r w:rsidR="663203F2" w:rsidRPr="00A650B3">
        <w:t xml:space="preserve">as a dedicated installation managing up to 400 wired devices (devices connected </w:t>
      </w:r>
      <w:r w:rsidR="4109705D" w:rsidRPr="00A650B3">
        <w:t>using a CAT5</w:t>
      </w:r>
      <w:r w:rsidR="0031276A" w:rsidRPr="00A650B3">
        <w:t xml:space="preserve"> or higher</w:t>
      </w:r>
      <w:r w:rsidR="4109705D" w:rsidRPr="00A650B3">
        <w:t xml:space="preserve"> cable)</w:t>
      </w:r>
      <w:r w:rsidR="220D878E" w:rsidRPr="00A650B3">
        <w:t>.</w:t>
      </w:r>
    </w:p>
    <w:p w14:paraId="6AAFC353" w14:textId="00334118" w:rsidR="0052670D" w:rsidRPr="00A650B3" w:rsidRDefault="52A48126" w:rsidP="00A07D25">
      <w:pPr>
        <w:pStyle w:val="PR3"/>
      </w:pPr>
      <w:r w:rsidRPr="00A650B3">
        <w:t xml:space="preserve">The </w:t>
      </w:r>
      <w:r w:rsidR="61B6D1CB" w:rsidRPr="00A650B3">
        <w:t>WaveLinx</w:t>
      </w:r>
      <w:r w:rsidR="6E8E7824" w:rsidRPr="00A650B3">
        <w:t xml:space="preserve"> Area Controller</w:t>
      </w:r>
      <w:r w:rsidRPr="00A650B3">
        <w:t xml:space="preserve"> can be deployed as a dedicated installation managing up to</w:t>
      </w:r>
      <w:r w:rsidR="34746554" w:rsidRPr="00A650B3">
        <w:t xml:space="preserve"> 400</w:t>
      </w:r>
      <w:r w:rsidR="656DDE11" w:rsidRPr="00A650B3">
        <w:t xml:space="preserve"> wired</w:t>
      </w:r>
      <w:r w:rsidR="34746554" w:rsidRPr="00A650B3">
        <w:t xml:space="preserve"> devices</w:t>
      </w:r>
      <w:r w:rsidRPr="00A650B3">
        <w:t>When deployed as a dedicated installation</w:t>
      </w:r>
      <w:r w:rsidR="33FCF785" w:rsidRPr="00A650B3">
        <w:t>,</w:t>
      </w:r>
      <w:r w:rsidRPr="00A650B3">
        <w:t xml:space="preserve"> the </w:t>
      </w:r>
      <w:r w:rsidR="61B6D1CB" w:rsidRPr="00A650B3">
        <w:lastRenderedPageBreak/>
        <w:t>WaveLinx</w:t>
      </w:r>
      <w:r w:rsidR="6E8E7824" w:rsidRPr="00A650B3">
        <w:t xml:space="preserve"> Area Controller</w:t>
      </w:r>
      <w:r w:rsidRPr="00A650B3">
        <w:t xml:space="preserve"> acts as a local wireless access point for </w:t>
      </w:r>
      <w:r w:rsidR="33FCF785" w:rsidRPr="00A650B3">
        <w:t xml:space="preserve">the </w:t>
      </w:r>
      <w:r w:rsidRPr="00A650B3">
        <w:t xml:space="preserve">Wi-Fi connection method to the </w:t>
      </w:r>
      <w:r w:rsidR="3FF27B1E" w:rsidRPr="00A650B3">
        <w:t xml:space="preserve">WaveLinx </w:t>
      </w:r>
      <w:r w:rsidRPr="00A650B3">
        <w:t xml:space="preserve">Mobile </w:t>
      </w:r>
      <w:r w:rsidR="2656317D" w:rsidRPr="00A650B3">
        <w:t xml:space="preserve">or Web-based </w:t>
      </w:r>
      <w:r w:rsidRPr="00A650B3">
        <w:t>Application.</w:t>
      </w:r>
    </w:p>
    <w:p w14:paraId="2705343C" w14:textId="493C0DBC" w:rsidR="0052670D" w:rsidRPr="00A650B3" w:rsidRDefault="52A48126" w:rsidP="00A07D25">
      <w:pPr>
        <w:pStyle w:val="PR3"/>
      </w:pPr>
      <w:r w:rsidRPr="00A650B3">
        <w:t xml:space="preserve">The </w:t>
      </w:r>
      <w:r w:rsidR="61B6D1CB" w:rsidRPr="00A650B3">
        <w:t>WaveLinx</w:t>
      </w:r>
      <w:r w:rsidR="6E8E7824" w:rsidRPr="00A650B3">
        <w:t xml:space="preserve"> Area Controller</w:t>
      </w:r>
      <w:r w:rsidRPr="00A650B3">
        <w:t xml:space="preserve"> can be deployed as a network</w:t>
      </w:r>
      <w:r w:rsidR="656DDE11" w:rsidRPr="00A650B3">
        <w:t xml:space="preserve"> </w:t>
      </w:r>
      <w:r w:rsidR="20D4210F" w:rsidRPr="00A650B3">
        <w:t>or hybrid</w:t>
      </w:r>
      <w:r w:rsidRPr="00A650B3">
        <w:t xml:space="preserve"> installation managing up to</w:t>
      </w:r>
      <w:r w:rsidR="20D4210F" w:rsidRPr="00A650B3">
        <w:t xml:space="preserve"> 400 total devices with a maximum of</w:t>
      </w:r>
      <w:r w:rsidRPr="00A650B3">
        <w:t xml:space="preserve"> </w:t>
      </w:r>
      <w:r w:rsidR="3F4C9D8D" w:rsidRPr="00A650B3">
        <w:t>150</w:t>
      </w:r>
      <w:r w:rsidRPr="00A650B3">
        <w:t xml:space="preserve"> wireless devices (connected devices, connected sensors) per </w:t>
      </w:r>
      <w:r w:rsidR="61B6D1CB" w:rsidRPr="00A650B3">
        <w:t>WaveLinx</w:t>
      </w:r>
      <w:r w:rsidR="6E8E7824" w:rsidRPr="00A650B3">
        <w:t xml:space="preserve"> Area Controller</w:t>
      </w:r>
      <w:r w:rsidRPr="00A650B3">
        <w:t>. When deployed as a network installation</w:t>
      </w:r>
      <w:r w:rsidR="33FCF785" w:rsidRPr="00A650B3">
        <w:t>,</w:t>
      </w:r>
      <w:r w:rsidRPr="00A650B3">
        <w:t xml:space="preserve"> the </w:t>
      </w:r>
      <w:r w:rsidR="61B6D1CB" w:rsidRPr="00A650B3">
        <w:t>WaveLinx</w:t>
      </w:r>
      <w:r w:rsidR="6E8E7824" w:rsidRPr="00A650B3">
        <w:t xml:space="preserve"> Area Controller</w:t>
      </w:r>
      <w:r w:rsidRPr="00A650B3">
        <w:t xml:space="preserve"> connects to the building LAN or wireless network as a client using DHCP. The maximum number o</w:t>
      </w:r>
      <w:r w:rsidR="33FCF785" w:rsidRPr="00A650B3">
        <w:t>f</w:t>
      </w:r>
      <w:r w:rsidRPr="00A650B3">
        <w:t xml:space="preserve"> </w:t>
      </w:r>
      <w:r w:rsidR="61B6D1CB" w:rsidRPr="00A650B3">
        <w:t xml:space="preserve">WaveLinx </w:t>
      </w:r>
      <w:r w:rsidR="6E8E7824" w:rsidRPr="00A650B3">
        <w:t>Area Controller</w:t>
      </w:r>
      <w:r w:rsidRPr="00A650B3">
        <w:t xml:space="preserve">s on the building network </w:t>
      </w:r>
      <w:r w:rsidR="33FCF785" w:rsidRPr="00A650B3">
        <w:t xml:space="preserve">depends </w:t>
      </w:r>
      <w:r w:rsidRPr="00A650B3">
        <w:t>on the building network configuration.</w:t>
      </w:r>
    </w:p>
    <w:p w14:paraId="2267CF8B" w14:textId="59C08087" w:rsidR="00A9030C" w:rsidRPr="00A650B3" w:rsidRDefault="00AC0316" w:rsidP="00A07D25">
      <w:pPr>
        <w:pStyle w:val="PR3"/>
      </w:pPr>
      <w:r w:rsidRPr="00A650B3">
        <w:t xml:space="preserve">In spaces where </w:t>
      </w:r>
      <w:r w:rsidR="002A2D5B" w:rsidRPr="00A650B3">
        <w:t>multiple</w:t>
      </w:r>
      <w:r w:rsidRPr="00A650B3">
        <w:t xml:space="preserve"> WaveLinx area controller</w:t>
      </w:r>
      <w:r w:rsidR="002A2D5B" w:rsidRPr="00A650B3">
        <w:t>s</w:t>
      </w:r>
      <w:r w:rsidRPr="00A650B3">
        <w:t xml:space="preserve"> </w:t>
      </w:r>
      <w:r w:rsidR="002A2D5B" w:rsidRPr="00A650B3">
        <w:t>are</w:t>
      </w:r>
      <w:r w:rsidRPr="00A650B3">
        <w:t xml:space="preserve"> centralized using a supervisory appliance such as the WaveLinx CORE</w:t>
      </w:r>
      <w:r w:rsidR="00323F11" w:rsidRPr="00A650B3">
        <w:t xml:space="preserve">, </w:t>
      </w:r>
      <w:r w:rsidR="0092170E" w:rsidRPr="00A650B3">
        <w:t xml:space="preserve">central changes should be permitted </w:t>
      </w:r>
      <w:r w:rsidR="009F5C9C" w:rsidRPr="00A650B3">
        <w:t xml:space="preserve">via the WaveLinx area controller </w:t>
      </w:r>
      <w:r w:rsidR="00FE4F0A" w:rsidRPr="00A650B3">
        <w:t xml:space="preserve">in an area. After authentication, the WaveLinx area controller </w:t>
      </w:r>
      <w:r w:rsidR="007F3B85" w:rsidRPr="00A650B3">
        <w:t>allows direct login to the supervisory appliance.</w:t>
      </w:r>
    </w:p>
    <w:p w14:paraId="0FC96853" w14:textId="05A5EB4A" w:rsidR="003E1218" w:rsidRPr="00A650B3" w:rsidRDefault="1C44FA29" w:rsidP="00D74120">
      <w:pPr>
        <w:pStyle w:val="PR1"/>
        <w:numPr>
          <w:ilvl w:val="0"/>
          <w:numId w:val="40"/>
        </w:numPr>
        <w:rPr>
          <w:lang w:val="en-CA"/>
        </w:rPr>
      </w:pPr>
      <w:r w:rsidRPr="00A650B3">
        <w:rPr>
          <w:lang w:val="en-CA"/>
        </w:rPr>
        <w:t>Supervisory Appliance</w:t>
      </w:r>
    </w:p>
    <w:p w14:paraId="106A21E8" w14:textId="77777777" w:rsidR="00FD0F87" w:rsidRPr="00A650B3" w:rsidRDefault="1C44FA29" w:rsidP="00A07D25">
      <w:pPr>
        <w:pStyle w:val="PR2"/>
        <w:numPr>
          <w:ilvl w:val="0"/>
          <w:numId w:val="185"/>
        </w:numPr>
        <w:rPr>
          <w:lang w:val="en-CA"/>
        </w:rPr>
      </w:pPr>
      <w:r w:rsidRPr="00A650B3">
        <w:t xml:space="preserve">Basis-of-Design Product: </w:t>
      </w:r>
      <w:r w:rsidR="28678F8F" w:rsidRPr="00A650B3">
        <w:rPr>
          <w:lang w:val="en-CA"/>
        </w:rPr>
        <w:t xml:space="preserve">WaveLinx </w:t>
      </w:r>
      <w:r w:rsidR="7B6E15E2" w:rsidRPr="00A650B3">
        <w:rPr>
          <w:lang w:val="en-CA"/>
        </w:rPr>
        <w:t>CORE</w:t>
      </w:r>
      <w:r w:rsidR="2AC0DD19" w:rsidRPr="00A650B3">
        <w:rPr>
          <w:lang w:val="en-CA"/>
        </w:rPr>
        <w:t xml:space="preserve"> </w:t>
      </w:r>
      <w:r w:rsidR="12BE8449" w:rsidRPr="00A650B3">
        <w:rPr>
          <w:lang w:val="en-CA"/>
        </w:rPr>
        <w:t>[</w:t>
      </w:r>
      <w:r w:rsidR="5215D688" w:rsidRPr="00A650B3">
        <w:rPr>
          <w:lang w:val="en-CA"/>
        </w:rPr>
        <w:t>TRX</w:t>
      </w:r>
      <w:r w:rsidR="12BE8449" w:rsidRPr="00A650B3">
        <w:rPr>
          <w:lang w:val="en-CA"/>
        </w:rPr>
        <w:t>-</w:t>
      </w:r>
      <w:r w:rsidR="2AC0DD19" w:rsidRPr="00A650B3">
        <w:rPr>
          <w:lang w:val="en-CA"/>
        </w:rPr>
        <w:t>TCP</w:t>
      </w:r>
      <w:r w:rsidR="12BE8449" w:rsidRPr="00A650B3">
        <w:rPr>
          <w:lang w:val="en-CA"/>
        </w:rPr>
        <w:t>RO</w:t>
      </w:r>
      <w:r w:rsidR="6B736B81" w:rsidRPr="00A650B3">
        <w:rPr>
          <w:lang w:val="en-CA"/>
        </w:rPr>
        <w:t>2</w:t>
      </w:r>
      <w:r w:rsidR="12BE8449" w:rsidRPr="00A650B3">
        <w:rPr>
          <w:lang w:val="en-CA"/>
        </w:rPr>
        <w:t xml:space="preserve">, </w:t>
      </w:r>
      <w:r w:rsidR="5215D688" w:rsidRPr="00A650B3">
        <w:rPr>
          <w:lang w:val="en-CA"/>
        </w:rPr>
        <w:t>TRX</w:t>
      </w:r>
      <w:r w:rsidR="12BE8449" w:rsidRPr="00A650B3">
        <w:rPr>
          <w:lang w:val="en-CA"/>
        </w:rPr>
        <w:t>-</w:t>
      </w:r>
      <w:r w:rsidR="2AC0DD19" w:rsidRPr="00A650B3">
        <w:rPr>
          <w:lang w:val="en-CA"/>
        </w:rPr>
        <w:t>TC</w:t>
      </w:r>
      <w:r w:rsidR="12BE8449" w:rsidRPr="00A650B3">
        <w:rPr>
          <w:lang w:val="en-CA"/>
        </w:rPr>
        <w:t>ENT</w:t>
      </w:r>
      <w:r w:rsidR="6B736B81" w:rsidRPr="00A650B3">
        <w:rPr>
          <w:lang w:val="en-CA"/>
        </w:rPr>
        <w:t>2</w:t>
      </w:r>
      <w:r w:rsidR="12BE8449" w:rsidRPr="00A650B3">
        <w:rPr>
          <w:lang w:val="en-CA"/>
        </w:rPr>
        <w:t xml:space="preserve">, </w:t>
      </w:r>
      <w:r w:rsidR="5215D688" w:rsidRPr="00A650B3">
        <w:rPr>
          <w:lang w:val="en-CA"/>
        </w:rPr>
        <w:t>TRX</w:t>
      </w:r>
      <w:r w:rsidR="12BE8449" w:rsidRPr="00A650B3">
        <w:rPr>
          <w:lang w:val="en-CA"/>
        </w:rPr>
        <w:t>-</w:t>
      </w:r>
      <w:r w:rsidR="2AC0DD19" w:rsidRPr="00A650B3">
        <w:rPr>
          <w:lang w:val="en-CA"/>
        </w:rPr>
        <w:t>TC</w:t>
      </w:r>
      <w:r w:rsidR="12BE8449" w:rsidRPr="00A650B3">
        <w:rPr>
          <w:lang w:val="en-CA"/>
        </w:rPr>
        <w:t>VRT</w:t>
      </w:r>
      <w:r w:rsidR="6B736B81" w:rsidRPr="00A650B3">
        <w:rPr>
          <w:lang w:val="en-CA"/>
        </w:rPr>
        <w:t>2</w:t>
      </w:r>
      <w:r w:rsidR="12BE8449" w:rsidRPr="00A650B3">
        <w:rPr>
          <w:lang w:val="en-CA"/>
        </w:rPr>
        <w:t>]</w:t>
      </w:r>
      <w:r w:rsidRPr="00A650B3">
        <w:rPr>
          <w:lang w:val="en-CA"/>
        </w:rPr>
        <w:t xml:space="preserve"> </w:t>
      </w:r>
    </w:p>
    <w:p w14:paraId="137B6007" w14:textId="53F8F209" w:rsidR="003E1218" w:rsidRPr="00A650B3" w:rsidRDefault="05B2B207" w:rsidP="00A07D25">
      <w:pPr>
        <w:pStyle w:val="PR2"/>
      </w:pPr>
      <w:r w:rsidRPr="00A650B3">
        <w:t xml:space="preserve">An appliance </w:t>
      </w:r>
      <w:r w:rsidR="5C54A973" w:rsidRPr="00A650B3">
        <w:t>that allows</w:t>
      </w:r>
      <w:r w:rsidRPr="00A650B3">
        <w:t xml:space="preserve"> user</w:t>
      </w:r>
      <w:r w:rsidR="33FCF785" w:rsidRPr="00A650B3">
        <w:t>s</w:t>
      </w:r>
      <w:r w:rsidRPr="00A650B3">
        <w:t xml:space="preserve"> to manage a </w:t>
      </w:r>
      <w:r w:rsidR="36B6292B" w:rsidRPr="00A650B3">
        <w:t>connected system remotely via a web browser or mobile app.</w:t>
      </w:r>
    </w:p>
    <w:p w14:paraId="1F17AA45" w14:textId="45FCE36D" w:rsidR="00E1634F" w:rsidRPr="00A650B3" w:rsidRDefault="00E1634F" w:rsidP="00A07D25">
      <w:pPr>
        <w:pStyle w:val="PR2"/>
      </w:pPr>
      <w:r w:rsidRPr="00A650B3">
        <w:t>Provides holistic control and integration of various services</w:t>
      </w:r>
      <w:r w:rsidR="00AE7F27" w:rsidRPr="00A650B3">
        <w:t xml:space="preserve"> that is not dependent on technology (technology agnostic).</w:t>
      </w:r>
    </w:p>
    <w:p w14:paraId="4DFC0EA0" w14:textId="7CDD7BA8" w:rsidR="003E1218" w:rsidRPr="00A650B3" w:rsidRDefault="52FF5D0E" w:rsidP="00A07D25">
      <w:pPr>
        <w:pStyle w:val="PR2"/>
        <w:rPr>
          <w:lang w:val="fr-CA"/>
        </w:rPr>
      </w:pPr>
      <w:r w:rsidRPr="00A650B3">
        <w:t xml:space="preserve">Communication: </w:t>
      </w:r>
    </w:p>
    <w:p w14:paraId="2058DF82" w14:textId="78D9BFF6" w:rsidR="003E1218" w:rsidRPr="00A650B3" w:rsidRDefault="52FF5D0E" w:rsidP="00A07D25">
      <w:pPr>
        <w:pStyle w:val="PR3"/>
        <w:numPr>
          <w:ilvl w:val="4"/>
          <w:numId w:val="186"/>
        </w:numPr>
      </w:pPr>
      <w:r w:rsidRPr="00A650B3">
        <w:t>2 x RJ45 to communicate with the area controllers via a network switch</w:t>
      </w:r>
    </w:p>
    <w:p w14:paraId="7E1895E1" w14:textId="2245D8CF" w:rsidR="003E1218" w:rsidRPr="00A650B3" w:rsidRDefault="52FF5D0E" w:rsidP="00A07D25">
      <w:pPr>
        <w:pStyle w:val="PR2"/>
      </w:pPr>
      <w:r w:rsidRPr="00A650B3">
        <w:t>Power source: low voltage power adapter for physical appliance versions.</w:t>
      </w:r>
    </w:p>
    <w:p w14:paraId="0C886813" w14:textId="3BDB7FF3" w:rsidR="001C3E25" w:rsidRPr="00A650B3" w:rsidRDefault="6093620C" w:rsidP="00A07D25">
      <w:pPr>
        <w:pStyle w:val="PR2"/>
      </w:pPr>
      <w:r w:rsidRPr="00A650B3">
        <w:t>Ability to connect to up to 3</w:t>
      </w:r>
      <w:r w:rsidR="1F39FB9D" w:rsidRPr="00A650B3">
        <w:t xml:space="preserve">00 </w:t>
      </w:r>
      <w:r w:rsidR="304D35F7" w:rsidRPr="00A650B3">
        <w:t>WaveLinx</w:t>
      </w:r>
      <w:r w:rsidR="6E8E7824" w:rsidRPr="00A650B3">
        <w:t xml:space="preserve"> Area Controller</w:t>
      </w:r>
      <w:r w:rsidR="1F39FB9D" w:rsidRPr="00A650B3">
        <w:t>s. The entry</w:t>
      </w:r>
      <w:r w:rsidR="5C54A973" w:rsidRPr="00A650B3">
        <w:t>-</w:t>
      </w:r>
      <w:r w:rsidR="1F39FB9D" w:rsidRPr="00A650B3">
        <w:t xml:space="preserve">level </w:t>
      </w:r>
      <w:r w:rsidR="6801EA65" w:rsidRPr="00A650B3">
        <w:t>model (</w:t>
      </w:r>
      <w:r w:rsidR="28678F8F" w:rsidRPr="00A650B3">
        <w:t xml:space="preserve">WaveLinx </w:t>
      </w:r>
      <w:r w:rsidR="7B6E15E2" w:rsidRPr="00A650B3">
        <w:t>CORE</w:t>
      </w:r>
      <w:r w:rsidR="6801EA65" w:rsidRPr="00A650B3">
        <w:t xml:space="preserve"> Pro)</w:t>
      </w:r>
      <w:r w:rsidR="1F39FB9D" w:rsidRPr="00A650B3">
        <w:t xml:space="preserve"> shall support up to 20 </w:t>
      </w:r>
      <w:r w:rsidR="304D35F7" w:rsidRPr="00A650B3">
        <w:t>WaveLinx</w:t>
      </w:r>
      <w:r w:rsidR="6E8E7824" w:rsidRPr="00A650B3">
        <w:t xml:space="preserve"> Area Controller</w:t>
      </w:r>
      <w:r w:rsidR="1F39FB9D" w:rsidRPr="00A650B3">
        <w:t>s</w:t>
      </w:r>
      <w:r w:rsidR="5C54A973" w:rsidRPr="00A650B3">
        <w:t>,</w:t>
      </w:r>
      <w:r w:rsidR="1F39FB9D" w:rsidRPr="00A650B3">
        <w:t xml:space="preserve"> while the enterprise</w:t>
      </w:r>
      <w:r w:rsidR="5C54A973" w:rsidRPr="00A650B3">
        <w:t>-</w:t>
      </w:r>
      <w:r w:rsidR="1F39FB9D" w:rsidRPr="00A650B3">
        <w:t xml:space="preserve">level model </w:t>
      </w:r>
      <w:r w:rsidR="369F5387" w:rsidRPr="00A650B3">
        <w:t>(</w:t>
      </w:r>
      <w:r w:rsidR="28678F8F" w:rsidRPr="00A650B3">
        <w:t xml:space="preserve">WaveLinx </w:t>
      </w:r>
      <w:r w:rsidR="7B6E15E2" w:rsidRPr="00A650B3">
        <w:t>CORE</w:t>
      </w:r>
      <w:r w:rsidR="369F5387" w:rsidRPr="00A650B3">
        <w:t xml:space="preserve"> Enterprise)</w:t>
      </w:r>
      <w:r w:rsidR="1F39FB9D" w:rsidRPr="00A650B3">
        <w:t xml:space="preserve"> shall support up to 500 </w:t>
      </w:r>
      <w:r w:rsidR="304D35F7" w:rsidRPr="00A650B3">
        <w:t>WaveLinx Area Controller</w:t>
      </w:r>
      <w:r w:rsidR="1F39FB9D" w:rsidRPr="00A650B3">
        <w:t xml:space="preserve">s. </w:t>
      </w:r>
    </w:p>
    <w:p w14:paraId="7D911072" w14:textId="45451263" w:rsidR="00042D45" w:rsidRPr="00A650B3" w:rsidRDefault="5215D688" w:rsidP="00A07D25">
      <w:pPr>
        <w:pStyle w:val="PR2"/>
      </w:pPr>
      <w:r w:rsidRPr="00A650B3">
        <w:t>Shall be able to be hosted on a virtual VMWare appliance (TRX-TCVRT2)</w:t>
      </w:r>
    </w:p>
    <w:p w14:paraId="7E760959" w14:textId="1F344BD2" w:rsidR="003051BF" w:rsidRPr="00A650B3" w:rsidRDefault="1A2E569F" w:rsidP="00A07D25">
      <w:pPr>
        <w:pStyle w:val="PR2"/>
      </w:pPr>
      <w:r w:rsidRPr="00A650B3">
        <w:t>Shall host</w:t>
      </w:r>
      <w:r w:rsidR="04045170" w:rsidRPr="00A650B3">
        <w:t xml:space="preserve"> </w:t>
      </w:r>
      <w:r w:rsidR="779159A2" w:rsidRPr="00A650B3">
        <w:t xml:space="preserve">all </w:t>
      </w:r>
      <w:r w:rsidR="6093620C" w:rsidRPr="00A650B3">
        <w:t xml:space="preserve">applications needed to manage the lighting system, analyze the data gathered by the sensors and </w:t>
      </w:r>
      <w:r w:rsidRPr="00A650B3">
        <w:t xml:space="preserve">locate assets/personnel. </w:t>
      </w:r>
    </w:p>
    <w:p w14:paraId="4C30901F" w14:textId="352EB6DA" w:rsidR="0062148B" w:rsidRPr="00A650B3" w:rsidRDefault="70EB97EE" w:rsidP="00A07D25">
      <w:pPr>
        <w:pStyle w:val="PR2"/>
      </w:pPr>
      <w:r w:rsidRPr="00A650B3">
        <w:t>No need to install a software application.</w:t>
      </w:r>
    </w:p>
    <w:p w14:paraId="5CC6ADDC" w14:textId="00F74EFA" w:rsidR="0081758D" w:rsidRPr="00A650B3" w:rsidRDefault="70EB97EE" w:rsidP="00A07D25">
      <w:pPr>
        <w:pStyle w:val="PR2"/>
      </w:pPr>
      <w:r w:rsidRPr="00A650B3">
        <w:t xml:space="preserve">Shall hosts </w:t>
      </w:r>
      <w:r w:rsidR="779159A2" w:rsidRPr="00A650B3">
        <w:t>interfaces</w:t>
      </w:r>
      <w:r w:rsidRPr="00A650B3">
        <w:t xml:space="preserve"> used to exchange data with third</w:t>
      </w:r>
      <w:r w:rsidR="5C54A973" w:rsidRPr="00A650B3">
        <w:t>-</w:t>
      </w:r>
      <w:r w:rsidRPr="00A650B3">
        <w:t xml:space="preserve">party system: </w:t>
      </w:r>
      <w:r w:rsidR="779159A2" w:rsidRPr="00A650B3">
        <w:t>BACnet/IP, REST API</w:t>
      </w:r>
      <w:r w:rsidRPr="00A650B3">
        <w:t xml:space="preserve"> and </w:t>
      </w:r>
      <w:r w:rsidR="779159A2" w:rsidRPr="00A650B3">
        <w:t>OpenADR</w:t>
      </w:r>
      <w:r w:rsidRPr="00A650B3">
        <w:t xml:space="preserve"> (for Title24 compliance)</w:t>
      </w:r>
      <w:r w:rsidR="779159A2" w:rsidRPr="00A650B3">
        <w:t>.</w:t>
      </w:r>
    </w:p>
    <w:p w14:paraId="3FA976EC" w14:textId="1636BAA5" w:rsidR="00932C24" w:rsidRPr="00A650B3" w:rsidRDefault="73012879" w:rsidP="00A07D25">
      <w:pPr>
        <w:pStyle w:val="PR2"/>
      </w:pPr>
      <w:r w:rsidRPr="00A650B3">
        <w:t>Shall have IEC62443-4-2 certified by an</w:t>
      </w:r>
      <w:r w:rsidR="52FF5D0E" w:rsidRPr="00A650B3">
        <w:t xml:space="preserve"> IEC</w:t>
      </w:r>
      <w:r w:rsidRPr="00A650B3">
        <w:t xml:space="preserve"> authorized lab. Self-certification will not be accepted.</w:t>
      </w:r>
    </w:p>
    <w:p w14:paraId="5B97A7A2" w14:textId="7E5454C7" w:rsidR="00226179" w:rsidRPr="00A650B3" w:rsidRDefault="0B871CD6" w:rsidP="00A07D25">
      <w:pPr>
        <w:pStyle w:val="PR2"/>
      </w:pPr>
      <w:r w:rsidRPr="00A650B3">
        <w:t xml:space="preserve">Ability to store </w:t>
      </w:r>
      <w:r w:rsidR="44DDD41C" w:rsidRPr="00A650B3">
        <w:t xml:space="preserve">13 months of </w:t>
      </w:r>
      <w:r w:rsidRPr="00A650B3">
        <w:t>energy and occupancy data</w:t>
      </w:r>
      <w:r w:rsidR="00211AAE" w:rsidRPr="00A650B3">
        <w:rPr>
          <w:rFonts w:asciiTheme="minorHAnsi" w:eastAsiaTheme="minorEastAsia" w:hAnsiTheme="minorHAnsi" w:cstheme="minorBidi"/>
          <w:sz w:val="22"/>
          <w:szCs w:val="22"/>
          <w:lang w:eastAsia="en-US"/>
        </w:rPr>
        <w:t xml:space="preserve"> </w:t>
      </w:r>
    </w:p>
    <w:p w14:paraId="14E010C9" w14:textId="77777777" w:rsidR="008C2383" w:rsidRPr="00A650B3" w:rsidRDefault="008C2383" w:rsidP="00A07D25">
      <w:pPr>
        <w:pStyle w:val="PR2"/>
      </w:pPr>
      <w:r w:rsidRPr="00A650B3">
        <w:t>Ability to enable a user input device (e.g. wallstation) or contact closure interact from any user-defined area to control any or all spaces from other WaveLinx Area Controllers in a building (cross-WAC communication or multi-area switches).</w:t>
      </w:r>
    </w:p>
    <w:p w14:paraId="74575F4D" w14:textId="56A91F5C" w:rsidR="00226179" w:rsidRPr="00A650B3" w:rsidRDefault="00226179" w:rsidP="005A6F5A">
      <w:pPr>
        <w:pStyle w:val="Heading2"/>
      </w:pPr>
      <w:r w:rsidRPr="00A650B3">
        <w:t>SOFTWARE APPLICATIONS</w:t>
      </w:r>
    </w:p>
    <w:p w14:paraId="757A0400" w14:textId="1A5F9580" w:rsidR="007D5730" w:rsidRPr="00A650B3" w:rsidRDefault="21444A5E" w:rsidP="00D74120">
      <w:pPr>
        <w:pStyle w:val="PR1"/>
        <w:numPr>
          <w:ilvl w:val="0"/>
          <w:numId w:val="42"/>
        </w:numPr>
      </w:pPr>
      <w:r w:rsidRPr="00A650B3">
        <w:t>Mobile Application</w:t>
      </w:r>
      <w:r w:rsidR="510B5988" w:rsidRPr="00A650B3">
        <w:t xml:space="preserve"> (standalone network)</w:t>
      </w:r>
    </w:p>
    <w:p w14:paraId="29620251" w14:textId="77777777" w:rsidR="00FD0F87" w:rsidRPr="00A650B3" w:rsidRDefault="20BB8224" w:rsidP="00A07D25">
      <w:pPr>
        <w:pStyle w:val="PR2"/>
        <w:numPr>
          <w:ilvl w:val="0"/>
          <w:numId w:val="187"/>
        </w:numPr>
      </w:pPr>
      <w:r w:rsidRPr="00A650B3">
        <w:t>Basis-of-Design Product: WaveLinx CAT Mobile Application [</w:t>
      </w:r>
      <w:r w:rsidR="40F8E5CB" w:rsidRPr="00A650B3">
        <w:t>CAT</w:t>
      </w:r>
      <w:r w:rsidRPr="00A650B3">
        <w:t xml:space="preserve">APP] </w:t>
      </w:r>
    </w:p>
    <w:p w14:paraId="5417B00A" w14:textId="40A58812" w:rsidR="00DA3541" w:rsidRPr="00A650B3" w:rsidRDefault="20BB8224" w:rsidP="00A07D25">
      <w:pPr>
        <w:pStyle w:val="PR2"/>
      </w:pPr>
      <w:r w:rsidRPr="00A650B3">
        <w:t xml:space="preserve">iOS and Android mobile application allowing users to program the areas being controlled by WaveLinx wired </w:t>
      </w:r>
      <w:r w:rsidR="051A4E7E" w:rsidRPr="00A650B3">
        <w:t>devices</w:t>
      </w:r>
      <w:r w:rsidRPr="00A650B3">
        <w:t xml:space="preserve">.   </w:t>
      </w:r>
    </w:p>
    <w:p w14:paraId="0E49F72D" w14:textId="620480C1" w:rsidR="00DA3541" w:rsidRPr="00A650B3" w:rsidRDefault="20BB8224" w:rsidP="00A07D25">
      <w:pPr>
        <w:pStyle w:val="PR2"/>
      </w:pPr>
      <w:r w:rsidRPr="00A650B3">
        <w:t>The Mobile Application shall support the following features</w:t>
      </w:r>
    </w:p>
    <w:p w14:paraId="3DE0183C" w14:textId="7B2C1B7D" w:rsidR="00DA3541" w:rsidRPr="00A650B3" w:rsidRDefault="20BB8224" w:rsidP="00A07D25">
      <w:pPr>
        <w:pStyle w:val="PR2"/>
      </w:pPr>
      <w:r w:rsidRPr="00A650B3">
        <w:t xml:space="preserve">Discovery of the control devices. </w:t>
      </w:r>
    </w:p>
    <w:p w14:paraId="614978A2" w14:textId="5B2792A0" w:rsidR="00DA3541" w:rsidRPr="00A650B3" w:rsidRDefault="20BB8224" w:rsidP="00A07D25">
      <w:pPr>
        <w:pStyle w:val="PR2"/>
      </w:pPr>
      <w:r w:rsidRPr="00A650B3">
        <w:t>Blink identification of control devices</w:t>
      </w:r>
      <w:r w:rsidR="051A4E7E" w:rsidRPr="00A650B3">
        <w:t xml:space="preserve"> by </w:t>
      </w:r>
      <w:r w:rsidRPr="00A650B3">
        <w:t>blinking them or devices connected to them.</w:t>
      </w:r>
    </w:p>
    <w:p w14:paraId="258EAD49" w14:textId="75C666A4" w:rsidR="00DA3541" w:rsidRPr="00A650B3" w:rsidRDefault="20BB8224" w:rsidP="00A07D25">
      <w:pPr>
        <w:pStyle w:val="PR2"/>
      </w:pPr>
      <w:r w:rsidRPr="00A650B3">
        <w:t xml:space="preserve">Identified connected devices and sensors will indicate on the WaveLinx </w:t>
      </w:r>
      <w:r w:rsidR="051A4E7E" w:rsidRPr="00A650B3">
        <w:t xml:space="preserve">CAT </w:t>
      </w:r>
      <w:r w:rsidRPr="00A650B3">
        <w:t>Mobile Application their selection by the device icon pulsing on the screen.</w:t>
      </w:r>
    </w:p>
    <w:p w14:paraId="09107CB7" w14:textId="1763FC30" w:rsidR="00DA3541" w:rsidRPr="00A650B3" w:rsidRDefault="20BB8224" w:rsidP="00A07D25">
      <w:pPr>
        <w:pStyle w:val="PR2"/>
      </w:pPr>
      <w:r w:rsidRPr="00A650B3">
        <w:t xml:space="preserve">Unique administrative login credentials for each </w:t>
      </w:r>
      <w:r w:rsidR="46CC8A7D" w:rsidRPr="00A650B3">
        <w:t>standalone network</w:t>
      </w:r>
      <w:r w:rsidRPr="00A650B3">
        <w:t>.</w:t>
      </w:r>
    </w:p>
    <w:p w14:paraId="5D3B7D95" w14:textId="18FAE8AF" w:rsidR="00DA3541" w:rsidRPr="00A650B3" w:rsidRDefault="182BE47D" w:rsidP="00A07D25">
      <w:pPr>
        <w:pStyle w:val="PR2"/>
      </w:pPr>
      <w:r w:rsidRPr="00A650B3">
        <w:t>Ability to utilize drag and drop, multi-select and filter capabilities for the easy association of connected devices and sensor</w:t>
      </w:r>
      <w:r w:rsidR="4D16444B" w:rsidRPr="00A650B3">
        <w:t>.</w:t>
      </w:r>
    </w:p>
    <w:p w14:paraId="32F40A0C" w14:textId="65A1C999" w:rsidR="00DA3541" w:rsidRPr="00A650B3" w:rsidRDefault="20BB8224" w:rsidP="00A07D25">
      <w:pPr>
        <w:pStyle w:val="PR2"/>
      </w:pPr>
      <w:r w:rsidRPr="00A650B3">
        <w:t>Creation of up to sixteen (16) zones</w:t>
      </w:r>
      <w:r w:rsidR="53C69AD8" w:rsidRPr="00A650B3">
        <w:t>.</w:t>
      </w:r>
    </w:p>
    <w:p w14:paraId="6E63B641" w14:textId="3E7F17A3" w:rsidR="00DA3541" w:rsidRPr="00A650B3" w:rsidRDefault="20BB8224" w:rsidP="00A07D25">
      <w:pPr>
        <w:pStyle w:val="PR2"/>
      </w:pPr>
      <w:r w:rsidRPr="00A650B3">
        <w:lastRenderedPageBreak/>
        <w:t>Creation of up to six (6) occupancy</w:t>
      </w:r>
      <w:r w:rsidR="394E0677" w:rsidRPr="00A650B3">
        <w:t>.</w:t>
      </w:r>
      <w:r w:rsidRPr="00A650B3">
        <w:t xml:space="preserve"> </w:t>
      </w:r>
    </w:p>
    <w:p w14:paraId="0834A235" w14:textId="06C30ACF" w:rsidR="00DA3541" w:rsidRPr="00A650B3" w:rsidRDefault="20BB8224" w:rsidP="00A07D25">
      <w:pPr>
        <w:pStyle w:val="PR2"/>
      </w:pPr>
      <w:r w:rsidRPr="00A650B3">
        <w:t>Creation of daylight sets.</w:t>
      </w:r>
    </w:p>
    <w:p w14:paraId="6A9E37C2" w14:textId="212E7EC8" w:rsidR="00DA3541" w:rsidRPr="00A650B3" w:rsidRDefault="20BB8224" w:rsidP="00A07D25">
      <w:pPr>
        <w:pStyle w:val="PR2"/>
      </w:pPr>
      <w:r w:rsidRPr="00A650B3">
        <w:t>Creation of Demand Response values</w:t>
      </w:r>
    </w:p>
    <w:p w14:paraId="57D14486" w14:textId="185122AF" w:rsidR="00DA3541" w:rsidRPr="00A650B3" w:rsidRDefault="20BB8224" w:rsidP="00A07D25">
      <w:pPr>
        <w:pStyle w:val="PR2"/>
      </w:pPr>
      <w:r w:rsidRPr="00A650B3">
        <w:t>Definition of</w:t>
      </w:r>
      <w:r w:rsidR="6A26D38B" w:rsidRPr="00A650B3">
        <w:t xml:space="preserve"> upto 7</w:t>
      </w:r>
      <w:r w:rsidRPr="00A650B3">
        <w:t xml:space="preserve"> scene values.</w:t>
      </w:r>
    </w:p>
    <w:p w14:paraId="4C7C297D" w14:textId="6508B4E4" w:rsidR="00DA3541" w:rsidRPr="00A650B3" w:rsidRDefault="20BB8224" w:rsidP="00A07D25">
      <w:pPr>
        <w:pStyle w:val="PR2"/>
      </w:pPr>
      <w:r w:rsidRPr="00A650B3">
        <w:t xml:space="preserve">Definition of time-based events to turn the lights on/off for one or many areas. </w:t>
      </w:r>
    </w:p>
    <w:p w14:paraId="57255184" w14:textId="1CDB178E" w:rsidR="00DA3541" w:rsidRPr="00A650B3" w:rsidRDefault="20BB8224" w:rsidP="00A07D25">
      <w:pPr>
        <w:pStyle w:val="PR2"/>
      </w:pPr>
      <w:r w:rsidRPr="00A650B3">
        <w:t>Automatic Code Commissioning features include:</w:t>
      </w:r>
    </w:p>
    <w:p w14:paraId="7A55AFB1" w14:textId="257A3DFF" w:rsidR="00DA3541" w:rsidRPr="00A650B3" w:rsidRDefault="20BB8224" w:rsidP="00A07D25">
      <w:pPr>
        <w:pStyle w:val="PR3"/>
        <w:numPr>
          <w:ilvl w:val="4"/>
          <w:numId w:val="188"/>
        </w:numPr>
      </w:pPr>
      <w:r w:rsidRPr="00A650B3">
        <w:t>Automatic association of all devices added to an area to provide a California Title 24 code-compliant sequence of operations.</w:t>
      </w:r>
    </w:p>
    <w:p w14:paraId="62B3DD5B" w14:textId="243C2D8C" w:rsidR="00DA3541" w:rsidRPr="00A650B3" w:rsidRDefault="20BB8224" w:rsidP="00A07D25">
      <w:pPr>
        <w:pStyle w:val="PR3"/>
      </w:pPr>
      <w:r w:rsidRPr="00A650B3">
        <w:t>All occupancy sensors are joined together to provide an Automatic ON to 50% light level</w:t>
      </w:r>
    </w:p>
    <w:p w14:paraId="305B724D" w14:textId="45C33438" w:rsidR="00DA3541" w:rsidRPr="00A650B3" w:rsidRDefault="20BB8224" w:rsidP="00A07D25">
      <w:pPr>
        <w:pStyle w:val="PR3"/>
      </w:pPr>
      <w:r w:rsidRPr="00A650B3">
        <w:t xml:space="preserve">All occupancy sensors are joined together to provide an Automatic OFF </w:t>
      </w:r>
      <w:r w:rsidR="7375F3C3" w:rsidRPr="00A650B3">
        <w:t>to</w:t>
      </w:r>
      <w:r w:rsidRPr="00A650B3">
        <w:t xml:space="preserve"> all luminaires and plug loads after 20 minutes with no occupancy detected.</w:t>
      </w:r>
    </w:p>
    <w:p w14:paraId="4CBBB323" w14:textId="33D8F0EA" w:rsidR="00DA3541" w:rsidRPr="00A650B3" w:rsidRDefault="20BB8224" w:rsidP="00A07D25">
      <w:pPr>
        <w:pStyle w:val="PR3"/>
      </w:pPr>
      <w:r w:rsidRPr="00A650B3">
        <w:t>Automatic closed-loop daylighting to approximately 500 lux (46 footcandles)</w:t>
      </w:r>
    </w:p>
    <w:p w14:paraId="61B8421D" w14:textId="7902841D" w:rsidR="00DA3541" w:rsidRPr="00A650B3" w:rsidRDefault="20BB8224" w:rsidP="00A07D25">
      <w:pPr>
        <w:pStyle w:val="PR3"/>
      </w:pPr>
      <w:r w:rsidRPr="00A650B3">
        <w:t>Automatic wallstation button mapping provides the dominant button providing a 50% light level all other buttons provide multi-level dimming control from 30%-100%</w:t>
      </w:r>
    </w:p>
    <w:p w14:paraId="7643E148" w14:textId="7EB6A4AD" w:rsidR="00DA3541" w:rsidRPr="00A650B3" w:rsidRDefault="20BB8224" w:rsidP="00A07D25">
      <w:pPr>
        <w:pStyle w:val="PR3"/>
      </w:pPr>
      <w:r w:rsidRPr="00A650B3">
        <w:t>Automatic Demand Response of 20%</w:t>
      </w:r>
    </w:p>
    <w:p w14:paraId="32DB2D76" w14:textId="5E55B12E" w:rsidR="00DA3541" w:rsidRPr="00A650B3" w:rsidRDefault="20BB8224" w:rsidP="00A07D25">
      <w:pPr>
        <w:pStyle w:val="PR3"/>
      </w:pPr>
      <w:r w:rsidRPr="00A650B3">
        <w:t>Additional screens if needed to adjust Automatic Code Commissioning settings.</w:t>
      </w:r>
    </w:p>
    <w:p w14:paraId="18EC5AC3" w14:textId="6215D02B" w:rsidR="00DA3541" w:rsidRPr="00A650B3" w:rsidRDefault="509648AB" w:rsidP="00D74120">
      <w:pPr>
        <w:pStyle w:val="PR1"/>
        <w:numPr>
          <w:ilvl w:val="0"/>
          <w:numId w:val="40"/>
        </w:numPr>
      </w:pPr>
      <w:r w:rsidRPr="00A650B3">
        <w:t>Mobile Application (Networked installation)</w:t>
      </w:r>
    </w:p>
    <w:p w14:paraId="5FE2CFDC" w14:textId="77777777" w:rsidR="00FD0F87" w:rsidRPr="00A650B3" w:rsidRDefault="44D62BF6" w:rsidP="00A07D25">
      <w:pPr>
        <w:pStyle w:val="PR2"/>
        <w:numPr>
          <w:ilvl w:val="0"/>
          <w:numId w:val="189"/>
        </w:numPr>
      </w:pPr>
      <w:r w:rsidRPr="00A650B3">
        <w:t xml:space="preserve">Basis-of-Design Product: </w:t>
      </w:r>
      <w:r w:rsidR="3FF27B1E" w:rsidRPr="00A650B3">
        <w:t xml:space="preserve">WaveLinx </w:t>
      </w:r>
      <w:r w:rsidR="1BF4CA20" w:rsidRPr="00A650B3">
        <w:t>Mobile Application [WAPP]</w:t>
      </w:r>
      <w:r w:rsidRPr="00A650B3">
        <w:t xml:space="preserve"> </w:t>
      </w:r>
    </w:p>
    <w:p w14:paraId="2FD5746C" w14:textId="5F22C64B" w:rsidR="00091FC9" w:rsidRPr="00A650B3" w:rsidRDefault="719D517E" w:rsidP="00A07D25">
      <w:pPr>
        <w:pStyle w:val="PR2"/>
      </w:pPr>
      <w:r w:rsidRPr="00A650B3">
        <w:t xml:space="preserve">iOS and Android mobile application allowing users to program the </w:t>
      </w:r>
      <w:r w:rsidR="4EBFDEAD" w:rsidRPr="00A650B3">
        <w:t xml:space="preserve">areas being controlled by WaveLinx wired and wireless </w:t>
      </w:r>
      <w:r w:rsidR="7177A2E7" w:rsidRPr="00A650B3">
        <w:t xml:space="preserve">control </w:t>
      </w:r>
      <w:r w:rsidR="4EBFDEAD" w:rsidRPr="00A650B3">
        <w:t>devices</w:t>
      </w:r>
      <w:r w:rsidR="00E83F64" w:rsidRPr="00A650B3">
        <w:t xml:space="preserve"> including </w:t>
      </w:r>
      <w:r w:rsidR="00E1634F" w:rsidRPr="00A650B3">
        <w:t>lighting control panels (or networked relay/dimming panel).</w:t>
      </w:r>
    </w:p>
    <w:p w14:paraId="14FA85F3" w14:textId="32A76460" w:rsidR="00091FC9" w:rsidRPr="00A650B3" w:rsidRDefault="4EBFDEAD" w:rsidP="00A07D25">
      <w:pPr>
        <w:pStyle w:val="PR2"/>
      </w:pPr>
      <w:r w:rsidRPr="00A650B3">
        <w:t xml:space="preserve">The </w:t>
      </w:r>
      <w:r w:rsidR="1BF4CA20" w:rsidRPr="00A650B3">
        <w:t xml:space="preserve">Mobile </w:t>
      </w:r>
      <w:r w:rsidR="369F5387" w:rsidRPr="00A650B3">
        <w:t xml:space="preserve">Application </w:t>
      </w:r>
      <w:r w:rsidR="1BF4CA20" w:rsidRPr="00A650B3">
        <w:t>shall support the following features:</w:t>
      </w:r>
    </w:p>
    <w:p w14:paraId="77F30144" w14:textId="2265BBD9" w:rsidR="00091FC9" w:rsidRPr="00A650B3" w:rsidRDefault="59EC1FDE" w:rsidP="00A07D25">
      <w:pPr>
        <w:pStyle w:val="PR3"/>
        <w:numPr>
          <w:ilvl w:val="4"/>
          <w:numId w:val="190"/>
        </w:numPr>
      </w:pPr>
      <w:r w:rsidRPr="00A650B3">
        <w:t>Discovery of the</w:t>
      </w:r>
      <w:r w:rsidR="659E0FE6" w:rsidRPr="00A650B3">
        <w:t xml:space="preserve"> </w:t>
      </w:r>
      <w:r w:rsidRPr="00A650B3">
        <w:t>control devices</w:t>
      </w:r>
      <w:r w:rsidR="68C2FC68" w:rsidRPr="00A650B3">
        <w:t xml:space="preserve">, </w:t>
      </w:r>
      <w:r w:rsidRPr="00A650B3">
        <w:t>connected luminaire</w:t>
      </w:r>
      <w:r w:rsidR="68C2FC68" w:rsidRPr="00A650B3">
        <w:t xml:space="preserve">s, </w:t>
      </w:r>
      <w:r w:rsidR="1AAA1141" w:rsidRPr="00A650B3">
        <w:t>a</w:t>
      </w:r>
      <w:r w:rsidR="68C2FC68" w:rsidRPr="00A650B3">
        <w:t xml:space="preserve">rea </w:t>
      </w:r>
      <w:r w:rsidR="1AAA1141" w:rsidRPr="00A650B3">
        <w:t>h</w:t>
      </w:r>
      <w:r w:rsidR="68C2FC68" w:rsidRPr="00A650B3">
        <w:t xml:space="preserve">ubs and </w:t>
      </w:r>
      <w:r w:rsidR="1AAA1141" w:rsidRPr="00A650B3">
        <w:t>a</w:t>
      </w:r>
      <w:r w:rsidR="68C2FC68" w:rsidRPr="00A650B3">
        <w:t xml:space="preserve">rea </w:t>
      </w:r>
      <w:r w:rsidR="1AAA1141" w:rsidRPr="00A650B3">
        <w:t>c</w:t>
      </w:r>
      <w:r w:rsidR="68C2FC68" w:rsidRPr="00A650B3">
        <w:t>ontroller</w:t>
      </w:r>
      <w:r w:rsidR="1AAA1141" w:rsidRPr="00A650B3">
        <w:t>.</w:t>
      </w:r>
      <w:r w:rsidR="68C2FC68" w:rsidRPr="00A650B3">
        <w:t xml:space="preserve"> </w:t>
      </w:r>
    </w:p>
    <w:p w14:paraId="349F9D36" w14:textId="24E96994" w:rsidR="00091FC9" w:rsidRPr="00A650B3" w:rsidRDefault="7DE6F073" w:rsidP="00A07D25">
      <w:pPr>
        <w:pStyle w:val="PR3"/>
      </w:pPr>
      <w:r w:rsidRPr="00A650B3">
        <w:t>Blink identification of c</w:t>
      </w:r>
      <w:r w:rsidR="7FA8F33D" w:rsidRPr="00A650B3">
        <w:t>ontrol devices</w:t>
      </w:r>
      <w:r w:rsidR="2E461C70" w:rsidRPr="00A650B3">
        <w:t xml:space="preserve">, </w:t>
      </w:r>
      <w:r w:rsidR="1AAA1141" w:rsidRPr="00A650B3">
        <w:t>a</w:t>
      </w:r>
      <w:r w:rsidR="2E461C70" w:rsidRPr="00A650B3">
        <w:t xml:space="preserve">rea </w:t>
      </w:r>
      <w:r w:rsidR="1AAA1141" w:rsidRPr="00A650B3">
        <w:t>h</w:t>
      </w:r>
      <w:r w:rsidR="2E461C70" w:rsidRPr="00A650B3">
        <w:t>ubs</w:t>
      </w:r>
      <w:r w:rsidR="68C2FC68" w:rsidRPr="00A650B3">
        <w:t xml:space="preserve"> </w:t>
      </w:r>
      <w:r w:rsidR="7FA8F33D" w:rsidRPr="00A650B3">
        <w:t xml:space="preserve">and </w:t>
      </w:r>
      <w:r w:rsidR="781C3F1E" w:rsidRPr="00A650B3">
        <w:t>connected luminaires</w:t>
      </w:r>
      <w:r w:rsidR="68C2FC68" w:rsidRPr="00A650B3">
        <w:t xml:space="preserve"> by blinking </w:t>
      </w:r>
      <w:r w:rsidR="2E461C70" w:rsidRPr="00A650B3">
        <w:t>them or devices connected to them</w:t>
      </w:r>
      <w:r w:rsidR="415F050C" w:rsidRPr="00A650B3">
        <w:t>.</w:t>
      </w:r>
    </w:p>
    <w:p w14:paraId="4BD49020" w14:textId="1E4875D5" w:rsidR="00091FC9" w:rsidRPr="00A650B3" w:rsidRDefault="2AD56144" w:rsidP="00A07D25">
      <w:pPr>
        <w:pStyle w:val="PR3"/>
      </w:pPr>
      <w:r w:rsidRPr="00A650B3">
        <w:t>Identified connected devices and sensors will indicate on the WaveLinx Mobile Application their selection by the device icon pulsing on the screen</w:t>
      </w:r>
    </w:p>
    <w:p w14:paraId="4BC41ED4" w14:textId="08230927" w:rsidR="00091FC9" w:rsidRPr="00A650B3" w:rsidRDefault="1BF4CA20" w:rsidP="00A07D25">
      <w:pPr>
        <w:pStyle w:val="PR3"/>
      </w:pPr>
      <w:r w:rsidRPr="00A650B3">
        <w:t xml:space="preserve">Unique administrative login credentials for each </w:t>
      </w:r>
      <w:r w:rsidR="1AAA1141" w:rsidRPr="00A650B3">
        <w:t>a</w:t>
      </w:r>
      <w:r w:rsidR="7EBF1A27" w:rsidRPr="00A650B3">
        <w:t xml:space="preserve">rea </w:t>
      </w:r>
      <w:r w:rsidR="1AAA1141" w:rsidRPr="00A650B3">
        <w:t>c</w:t>
      </w:r>
      <w:r w:rsidR="7EBF1A27" w:rsidRPr="00A650B3">
        <w:t>ontroller</w:t>
      </w:r>
      <w:r w:rsidR="415F050C" w:rsidRPr="00A650B3">
        <w:t>.</w:t>
      </w:r>
    </w:p>
    <w:p w14:paraId="3F1C4E42" w14:textId="4EE3CBF4" w:rsidR="00091FC9" w:rsidRPr="00A650B3" w:rsidRDefault="1BF4CA20" w:rsidP="00A07D25">
      <w:pPr>
        <w:pStyle w:val="PR3"/>
      </w:pPr>
      <w:r w:rsidRPr="00A650B3">
        <w:t xml:space="preserve">Discovery of wireless devices per </w:t>
      </w:r>
      <w:r w:rsidR="1AAA1141" w:rsidRPr="00A650B3">
        <w:t>a</w:t>
      </w:r>
      <w:r w:rsidR="6E8E7824" w:rsidRPr="00A650B3">
        <w:t xml:space="preserve">rea </w:t>
      </w:r>
      <w:r w:rsidR="1AAA1141" w:rsidRPr="00A650B3">
        <w:t>c</w:t>
      </w:r>
      <w:r w:rsidR="6E8E7824" w:rsidRPr="00A650B3">
        <w:t>ontroller</w:t>
      </w:r>
      <w:r w:rsidRPr="00A650B3">
        <w:t xml:space="preserve"> (Find Devices)</w:t>
      </w:r>
      <w:r w:rsidR="415F050C" w:rsidRPr="00A650B3">
        <w:t>.</w:t>
      </w:r>
    </w:p>
    <w:p w14:paraId="4C2913EE" w14:textId="37CCE683" w:rsidR="00091FC9" w:rsidRPr="00A650B3" w:rsidRDefault="1BF4CA20" w:rsidP="00A07D25">
      <w:pPr>
        <w:pStyle w:val="PR3"/>
      </w:pPr>
      <w:r w:rsidRPr="00A650B3">
        <w:t xml:space="preserve">Creation of up to </w:t>
      </w:r>
      <w:r w:rsidR="4D5F90BC" w:rsidRPr="00A650B3">
        <w:t xml:space="preserve">fifty </w:t>
      </w:r>
      <w:r w:rsidR="713471FD" w:rsidRPr="00A650B3">
        <w:t>(</w:t>
      </w:r>
      <w:r w:rsidR="4D5F90BC" w:rsidRPr="00A650B3">
        <w:t>50</w:t>
      </w:r>
      <w:r w:rsidR="713471FD" w:rsidRPr="00A650B3">
        <w:t>)</w:t>
      </w:r>
      <w:r w:rsidRPr="00A650B3">
        <w:t xml:space="preserve"> </w:t>
      </w:r>
      <w:r w:rsidR="713471FD" w:rsidRPr="00A650B3">
        <w:t>a</w:t>
      </w:r>
      <w:r w:rsidRPr="00A650B3">
        <w:t xml:space="preserve">reas per </w:t>
      </w:r>
      <w:r w:rsidR="1AAA1141" w:rsidRPr="00A650B3">
        <w:t>a</w:t>
      </w:r>
      <w:r w:rsidR="6E8E7824" w:rsidRPr="00A650B3">
        <w:t xml:space="preserve">rea </w:t>
      </w:r>
      <w:r w:rsidR="1AAA1141" w:rsidRPr="00A650B3">
        <w:t>c</w:t>
      </w:r>
      <w:r w:rsidR="6E8E7824" w:rsidRPr="00A650B3">
        <w:t>ontroller</w:t>
      </w:r>
      <w:r w:rsidR="415F050C" w:rsidRPr="00A650B3">
        <w:t>.</w:t>
      </w:r>
    </w:p>
    <w:p w14:paraId="4F09ED85" w14:textId="71294607" w:rsidR="003137F4" w:rsidRPr="00A650B3" w:rsidRDefault="7DE6F073" w:rsidP="00A07D25">
      <w:pPr>
        <w:pStyle w:val="PR3"/>
      </w:pPr>
      <w:r w:rsidRPr="00A650B3">
        <w:t>Ability to utilize drag and drop, multi-select and filter capabilities for the easy association of connected devices and sensors to a defined area.</w:t>
      </w:r>
    </w:p>
    <w:p w14:paraId="0D9CBE75" w14:textId="5128FD6A" w:rsidR="00091FC9" w:rsidRPr="00A650B3" w:rsidRDefault="1BF4CA20" w:rsidP="00A07D25">
      <w:pPr>
        <w:pStyle w:val="PR3"/>
      </w:pPr>
      <w:r w:rsidRPr="00A650B3">
        <w:t xml:space="preserve">Creation of up to </w:t>
      </w:r>
      <w:r w:rsidR="713471FD" w:rsidRPr="00A650B3">
        <w:t>sixteen (</w:t>
      </w:r>
      <w:r w:rsidRPr="00A650B3">
        <w:t>16</w:t>
      </w:r>
      <w:r w:rsidR="713471FD" w:rsidRPr="00A650B3">
        <w:t>)</w:t>
      </w:r>
      <w:r w:rsidRPr="00A650B3">
        <w:t xml:space="preserve"> </w:t>
      </w:r>
      <w:r w:rsidR="713471FD" w:rsidRPr="00A650B3">
        <w:t>z</w:t>
      </w:r>
      <w:r w:rsidRPr="00A650B3">
        <w:t>ones per area</w:t>
      </w:r>
      <w:r w:rsidR="1CEDEA82" w:rsidRPr="00A650B3">
        <w:t xml:space="preserve"> – up to 200 total zones per </w:t>
      </w:r>
      <w:r w:rsidR="1AAA1141" w:rsidRPr="00A650B3">
        <w:t xml:space="preserve">area </w:t>
      </w:r>
      <w:r w:rsidR="415F050C" w:rsidRPr="00A650B3">
        <w:t>co</w:t>
      </w:r>
      <w:r w:rsidR="1AAA1141" w:rsidRPr="00A650B3">
        <w:t>ntroller</w:t>
      </w:r>
      <w:r w:rsidR="415F050C" w:rsidRPr="00A650B3">
        <w:t>.</w:t>
      </w:r>
    </w:p>
    <w:p w14:paraId="4FA63FB7" w14:textId="03669F7D" w:rsidR="00091FC9" w:rsidRPr="00A650B3" w:rsidRDefault="1BF4CA20" w:rsidP="00A07D25">
      <w:pPr>
        <w:pStyle w:val="PR3"/>
      </w:pPr>
      <w:r w:rsidRPr="00A650B3">
        <w:t xml:space="preserve">Creation of </w:t>
      </w:r>
      <w:r w:rsidR="713471FD" w:rsidRPr="00A650B3">
        <w:t>up to six (6) o</w:t>
      </w:r>
      <w:r w:rsidRPr="00A650B3">
        <w:t xml:space="preserve">ccupancy </w:t>
      </w:r>
      <w:r w:rsidR="713471FD" w:rsidRPr="00A650B3">
        <w:t>s</w:t>
      </w:r>
      <w:r w:rsidRPr="00A650B3">
        <w:t>ets per area</w:t>
      </w:r>
      <w:r w:rsidR="1CEDEA82" w:rsidRPr="00A650B3">
        <w:t xml:space="preserve"> – up to 100 total </w:t>
      </w:r>
      <w:r w:rsidR="17B12B64" w:rsidRPr="00A650B3">
        <w:t xml:space="preserve">occupancy sets per </w:t>
      </w:r>
      <w:r w:rsidR="1AAA1141" w:rsidRPr="00A650B3">
        <w:t xml:space="preserve">area </w:t>
      </w:r>
      <w:r w:rsidR="17B12B64" w:rsidRPr="00A650B3">
        <w:t>controller</w:t>
      </w:r>
      <w:r w:rsidR="415F050C" w:rsidRPr="00A650B3">
        <w:t>.</w:t>
      </w:r>
    </w:p>
    <w:p w14:paraId="66FDFEEA" w14:textId="61304E37" w:rsidR="00091FC9" w:rsidRPr="00A650B3" w:rsidRDefault="1BF4CA20" w:rsidP="00A07D25">
      <w:pPr>
        <w:pStyle w:val="PR3"/>
      </w:pPr>
      <w:r w:rsidRPr="00A650B3">
        <w:t xml:space="preserve">Creation of </w:t>
      </w:r>
      <w:r w:rsidR="713471FD" w:rsidRPr="00A650B3">
        <w:t>d</w:t>
      </w:r>
      <w:r w:rsidRPr="00A650B3">
        <w:t xml:space="preserve">aylight </w:t>
      </w:r>
      <w:r w:rsidR="713471FD" w:rsidRPr="00A650B3">
        <w:t>s</w:t>
      </w:r>
      <w:r w:rsidRPr="00A650B3">
        <w:t>ets</w:t>
      </w:r>
      <w:r w:rsidR="15900B4F" w:rsidRPr="00A650B3">
        <w:t xml:space="preserve"> per area.</w:t>
      </w:r>
    </w:p>
    <w:p w14:paraId="011206D8" w14:textId="6C9EE28C" w:rsidR="00091FC9" w:rsidRPr="00A650B3" w:rsidRDefault="1BF4CA20" w:rsidP="00A07D25">
      <w:pPr>
        <w:pStyle w:val="PR3"/>
      </w:pPr>
      <w:r w:rsidRPr="00A650B3">
        <w:t>Creation of Demand Response values for each area</w:t>
      </w:r>
      <w:r w:rsidR="15900B4F" w:rsidRPr="00A650B3">
        <w:t>.</w:t>
      </w:r>
    </w:p>
    <w:p w14:paraId="33529F20" w14:textId="2C87368E" w:rsidR="00091FC9" w:rsidRPr="00A650B3" w:rsidRDefault="1BF4CA20" w:rsidP="00A07D25">
      <w:pPr>
        <w:pStyle w:val="PR3"/>
      </w:pPr>
      <w:r w:rsidRPr="00A650B3">
        <w:t>Definition of scene values for each area</w:t>
      </w:r>
      <w:r w:rsidR="15900B4F" w:rsidRPr="00A650B3">
        <w:t>.</w:t>
      </w:r>
    </w:p>
    <w:p w14:paraId="034A8908" w14:textId="4D7815B3" w:rsidR="00E55236" w:rsidRPr="00A650B3" w:rsidRDefault="1BF4CA20" w:rsidP="00A07D25">
      <w:pPr>
        <w:pStyle w:val="PR3"/>
      </w:pPr>
      <w:r w:rsidRPr="00A650B3">
        <w:t xml:space="preserve">Definition of </w:t>
      </w:r>
      <w:r w:rsidR="7DE6F073" w:rsidRPr="00A650B3">
        <w:t xml:space="preserve">time-based events to turn the lights on/off for one or many areas. </w:t>
      </w:r>
    </w:p>
    <w:p w14:paraId="1003F6B8" w14:textId="4AE36F32" w:rsidR="00E55236" w:rsidRPr="00A650B3" w:rsidRDefault="33ED3313" w:rsidP="00A07D25">
      <w:pPr>
        <w:pStyle w:val="PR2"/>
      </w:pPr>
      <w:r w:rsidRPr="00A650B3">
        <w:t>Automatic Code Commissioning features include:</w:t>
      </w:r>
    </w:p>
    <w:p w14:paraId="349ACB1B" w14:textId="57468DA9" w:rsidR="00E55236" w:rsidRPr="00A650B3" w:rsidRDefault="33ED3313" w:rsidP="00A07D25">
      <w:pPr>
        <w:pStyle w:val="PR3"/>
        <w:numPr>
          <w:ilvl w:val="4"/>
          <w:numId w:val="191"/>
        </w:numPr>
      </w:pPr>
      <w:r w:rsidRPr="00A650B3">
        <w:t>Automatic association of all devices added to an area to provide a California Title 24 code</w:t>
      </w:r>
      <w:r w:rsidR="5C54A973" w:rsidRPr="00A650B3">
        <w:t>-</w:t>
      </w:r>
      <w:r w:rsidRPr="00A650B3">
        <w:t xml:space="preserve">compliant sequence of </w:t>
      </w:r>
      <w:r w:rsidR="44D62BF6" w:rsidRPr="00A650B3">
        <w:t>operations.</w:t>
      </w:r>
    </w:p>
    <w:p w14:paraId="4B16EFA2" w14:textId="4259BA0D" w:rsidR="00E55236" w:rsidRPr="00A650B3" w:rsidRDefault="33ED3313" w:rsidP="00A07D25">
      <w:pPr>
        <w:pStyle w:val="PR3"/>
      </w:pPr>
      <w:r w:rsidRPr="00A650B3">
        <w:t>All occupancy sensors are joined together to provide an Automatic ON to 50% light level</w:t>
      </w:r>
    </w:p>
    <w:p w14:paraId="39A4EC08" w14:textId="35260C17" w:rsidR="00E55236" w:rsidRPr="00A650B3" w:rsidRDefault="33ED3313" w:rsidP="00A07D25">
      <w:pPr>
        <w:pStyle w:val="PR3"/>
      </w:pPr>
      <w:r w:rsidRPr="00A650B3">
        <w:t xml:space="preserve">All occupancy sensors are joined together to provide an Automatic OFF of all luminaires and plug loads after 20 minutes </w:t>
      </w:r>
      <w:r w:rsidR="53D427CD" w:rsidRPr="00A650B3">
        <w:t>with no occupancy detected</w:t>
      </w:r>
      <w:r w:rsidRPr="00A650B3">
        <w:t>.</w:t>
      </w:r>
    </w:p>
    <w:p w14:paraId="69737141" w14:textId="089744D1" w:rsidR="00E55236" w:rsidRPr="00A650B3" w:rsidRDefault="33ED3313" w:rsidP="00A07D25">
      <w:pPr>
        <w:pStyle w:val="PR3"/>
      </w:pPr>
      <w:r w:rsidRPr="00A650B3">
        <w:t>Automatic closed</w:t>
      </w:r>
      <w:r w:rsidR="63E76C26" w:rsidRPr="00A650B3">
        <w:t>-</w:t>
      </w:r>
      <w:r w:rsidRPr="00A650B3">
        <w:t>loop daylighting to approximately 500</w:t>
      </w:r>
      <w:r w:rsidR="6B6C1524" w:rsidRPr="00A650B3">
        <w:t xml:space="preserve"> </w:t>
      </w:r>
      <w:r w:rsidRPr="00A650B3">
        <w:t>lux</w:t>
      </w:r>
      <w:r w:rsidR="1BF4CA20" w:rsidRPr="00A650B3">
        <w:t xml:space="preserve"> </w:t>
      </w:r>
      <w:r w:rsidR="6B6C1524" w:rsidRPr="00A650B3">
        <w:t>(46 footcandles)</w:t>
      </w:r>
    </w:p>
    <w:p w14:paraId="167F539C" w14:textId="7B4A76C7" w:rsidR="00E55236" w:rsidRPr="00A650B3" w:rsidRDefault="33ED3313" w:rsidP="00A07D25">
      <w:pPr>
        <w:pStyle w:val="PR3"/>
      </w:pPr>
      <w:r w:rsidRPr="00A650B3">
        <w:t>Automatic wallstation button mapping provid</w:t>
      </w:r>
      <w:r w:rsidR="63E76C26" w:rsidRPr="00A650B3">
        <w:t>es</w:t>
      </w:r>
      <w:r w:rsidRPr="00A650B3">
        <w:t xml:space="preserve"> the dominant button providing a 50% light level all other buttons provide multi-level dimming control from 30%-100%</w:t>
      </w:r>
    </w:p>
    <w:p w14:paraId="189AF7F7" w14:textId="64B8AF38" w:rsidR="00E55236" w:rsidRPr="00A650B3" w:rsidRDefault="02DE43EB" w:rsidP="00A07D25">
      <w:pPr>
        <w:pStyle w:val="PR3"/>
      </w:pPr>
      <w:r w:rsidRPr="00A650B3">
        <w:t>Automatic display of area power measurement dat</w:t>
      </w:r>
      <w:r w:rsidR="3A78B7F5" w:rsidRPr="00A650B3">
        <w:t>a</w:t>
      </w:r>
    </w:p>
    <w:p w14:paraId="72C13466" w14:textId="71319B6F" w:rsidR="00E55236" w:rsidRPr="00A650B3" w:rsidRDefault="02DE43EB" w:rsidP="00A07D25">
      <w:pPr>
        <w:pStyle w:val="PR3"/>
      </w:pPr>
      <w:r w:rsidRPr="00A650B3">
        <w:lastRenderedPageBreak/>
        <w:t>Automatic Demand Response of 20</w:t>
      </w:r>
      <w:r w:rsidR="22F3F5D8" w:rsidRPr="00A650B3">
        <w:t>%</w:t>
      </w:r>
    </w:p>
    <w:p w14:paraId="541EF46E" w14:textId="348CC8F8" w:rsidR="00E55236" w:rsidRPr="00A650B3" w:rsidRDefault="02DE43EB" w:rsidP="00A07D25">
      <w:pPr>
        <w:pStyle w:val="PR3"/>
      </w:pPr>
      <w:r w:rsidRPr="00A650B3">
        <w:t>Additional</w:t>
      </w:r>
      <w:r w:rsidR="33ED3313" w:rsidRPr="00A650B3">
        <w:t xml:space="preserve"> screens if needed to adjust Automatic Code Commissioning settings.</w:t>
      </w:r>
    </w:p>
    <w:p w14:paraId="5D4E783F" w14:textId="77777777" w:rsidR="0022699C" w:rsidRPr="00A650B3" w:rsidRDefault="0022699C" w:rsidP="00A07D25">
      <w:pPr>
        <w:pStyle w:val="PR3"/>
        <w:numPr>
          <w:ilvl w:val="0"/>
          <w:numId w:val="0"/>
        </w:numPr>
      </w:pPr>
    </w:p>
    <w:p w14:paraId="3AB20CCF" w14:textId="696E804A" w:rsidR="00A010BD" w:rsidRPr="00A650B3" w:rsidRDefault="041DA335" w:rsidP="00D74120">
      <w:pPr>
        <w:pStyle w:val="PR1"/>
        <w:numPr>
          <w:ilvl w:val="0"/>
          <w:numId w:val="40"/>
        </w:numPr>
      </w:pPr>
      <w:r w:rsidRPr="00A650B3">
        <w:t>Web-Based enterprise software application (networked and hybrid installation)</w:t>
      </w:r>
    </w:p>
    <w:p w14:paraId="12E1C03E" w14:textId="77777777" w:rsidR="00FD0F87" w:rsidRPr="00A650B3" w:rsidRDefault="190DB312" w:rsidP="00A07D25">
      <w:pPr>
        <w:pStyle w:val="PR2"/>
        <w:numPr>
          <w:ilvl w:val="0"/>
          <w:numId w:val="192"/>
        </w:numPr>
      </w:pPr>
      <w:r w:rsidRPr="00A650B3">
        <w:t>Basis-of-Design Product: CORE lighting (TRX-LGT</w:t>
      </w:r>
      <w:r w:rsidR="312A9229" w:rsidRPr="00A650B3">
        <w:t xml:space="preserve">) </w:t>
      </w:r>
    </w:p>
    <w:p w14:paraId="6115CB76" w14:textId="0ED81672" w:rsidR="001810BF" w:rsidRPr="00A650B3" w:rsidRDefault="67F850FA" w:rsidP="00A07D25">
      <w:pPr>
        <w:pStyle w:val="PR2"/>
      </w:pPr>
      <w:r w:rsidRPr="00A650B3">
        <w:t xml:space="preserve">The application shall be </w:t>
      </w:r>
      <w:r w:rsidR="3BF6A5FE" w:rsidRPr="00A650B3">
        <w:t xml:space="preserve">offered as a mobile application running on Android and IOS devices as well as </w:t>
      </w:r>
      <w:r w:rsidRPr="00A650B3">
        <w:t xml:space="preserve">via </w:t>
      </w:r>
      <w:r w:rsidR="59C7B850" w:rsidRPr="00A650B3">
        <w:t>HTML5 compatible</w:t>
      </w:r>
      <w:r w:rsidRPr="00A650B3">
        <w:t xml:space="preserve"> web</w:t>
      </w:r>
      <w:r w:rsidR="59C7B850" w:rsidRPr="00A650B3">
        <w:t xml:space="preserve"> browsers</w:t>
      </w:r>
      <w:r w:rsidRPr="00A650B3">
        <w:t xml:space="preserve"> such as </w:t>
      </w:r>
      <w:r w:rsidR="3F6668D1" w:rsidRPr="00A650B3">
        <w:t>Microsoft Edge</w:t>
      </w:r>
      <w:r w:rsidRPr="00A650B3">
        <w:t xml:space="preserve">, </w:t>
      </w:r>
      <w:r w:rsidR="3F6668D1" w:rsidRPr="00A650B3">
        <w:t xml:space="preserve">Google </w:t>
      </w:r>
      <w:r w:rsidRPr="00A650B3">
        <w:t xml:space="preserve">Chrome and </w:t>
      </w:r>
      <w:r w:rsidR="3F6668D1" w:rsidRPr="00A650B3">
        <w:t xml:space="preserve">Apple </w:t>
      </w:r>
      <w:r w:rsidRPr="00A650B3">
        <w:t>Safari.</w:t>
      </w:r>
    </w:p>
    <w:p w14:paraId="0F301A72" w14:textId="28AF904E" w:rsidR="001810BF" w:rsidRPr="00A650B3" w:rsidRDefault="67F850FA" w:rsidP="00A07D25">
      <w:pPr>
        <w:pStyle w:val="PR2"/>
      </w:pPr>
      <w:r w:rsidRPr="00A650B3">
        <w:t xml:space="preserve">The application shall support </w:t>
      </w:r>
      <w:r w:rsidR="59C7B850" w:rsidRPr="00A650B3">
        <w:t xml:space="preserve">multiple </w:t>
      </w:r>
      <w:r w:rsidRPr="00A650B3">
        <w:t>computing device types, i.e. smartphone</w:t>
      </w:r>
      <w:r w:rsidR="6B6C1524" w:rsidRPr="00A650B3">
        <w:t>s</w:t>
      </w:r>
      <w:r w:rsidRPr="00A650B3">
        <w:t xml:space="preserve">, </w:t>
      </w:r>
      <w:r w:rsidR="59C7B850" w:rsidRPr="00A650B3">
        <w:t>tablet</w:t>
      </w:r>
      <w:r w:rsidR="6B6C1524" w:rsidRPr="00A650B3">
        <w:t>s</w:t>
      </w:r>
      <w:r w:rsidR="59C7B850" w:rsidRPr="00A650B3">
        <w:t xml:space="preserve">, </w:t>
      </w:r>
      <w:r w:rsidRPr="00A650B3">
        <w:t xml:space="preserve">laptops and </w:t>
      </w:r>
      <w:r w:rsidR="59C7B850" w:rsidRPr="00A650B3">
        <w:t>deskto</w:t>
      </w:r>
      <w:r w:rsidRPr="00A650B3">
        <w:t>p</w:t>
      </w:r>
      <w:r w:rsidR="6B6C1524" w:rsidRPr="00A650B3">
        <w:t xml:space="preserve"> computers</w:t>
      </w:r>
      <w:r w:rsidR="59C7B850" w:rsidRPr="00A650B3">
        <w:t>.</w:t>
      </w:r>
    </w:p>
    <w:p w14:paraId="42DF6BD1" w14:textId="4DDEF4FE" w:rsidR="001810BF" w:rsidRPr="00A650B3" w:rsidRDefault="67F850FA" w:rsidP="00A07D25">
      <w:pPr>
        <w:pStyle w:val="PR2"/>
      </w:pPr>
      <w:r w:rsidRPr="00A650B3">
        <w:t xml:space="preserve">The software application shall </w:t>
      </w:r>
      <w:r w:rsidR="4EABB7FD" w:rsidRPr="00A650B3">
        <w:t xml:space="preserve">be designed for </w:t>
      </w:r>
      <w:r w:rsidR="59C7B850" w:rsidRPr="00A650B3">
        <w:t>touch</w:t>
      </w:r>
      <w:r w:rsidRPr="00A650B3">
        <w:t xml:space="preserve"> interaction</w:t>
      </w:r>
      <w:r w:rsidR="59C7B850" w:rsidRPr="00A650B3">
        <w:t>.</w:t>
      </w:r>
    </w:p>
    <w:p w14:paraId="1F0A5692" w14:textId="58DB427B" w:rsidR="001810BF" w:rsidRPr="00A650B3" w:rsidRDefault="656A247C" w:rsidP="00A07D25">
      <w:pPr>
        <w:pStyle w:val="PR2"/>
      </w:pPr>
      <w:r w:rsidRPr="00A650B3">
        <w:t xml:space="preserve">The application shall utilize </w:t>
      </w:r>
      <w:r w:rsidR="59C7B850" w:rsidRPr="00A650B3">
        <w:t>HTTPS (industry-standard certificate-based encryption and authentication for security).</w:t>
      </w:r>
    </w:p>
    <w:p w14:paraId="63B9FFA4" w14:textId="425D3339" w:rsidR="00B10DA4" w:rsidRPr="00A650B3" w:rsidRDefault="386AA246" w:rsidP="00A07D25">
      <w:pPr>
        <w:pStyle w:val="PR2"/>
      </w:pPr>
      <w:r w:rsidRPr="00A650B3">
        <w:t>The system shall display the location of devices, zones and areas on a floor plan (jpeg or svg</w:t>
      </w:r>
      <w:r w:rsidR="65A9BE01" w:rsidRPr="00A650B3">
        <w:t>)</w:t>
      </w:r>
    </w:p>
    <w:p w14:paraId="14224C5D" w14:textId="3DA9142F" w:rsidR="00B10DA4" w:rsidRPr="00A650B3" w:rsidRDefault="386AA246" w:rsidP="00A07D25">
      <w:pPr>
        <w:pStyle w:val="PR2"/>
      </w:pPr>
      <w:r w:rsidRPr="00A650B3">
        <w:t>The system shall allow users to monitor and control the lights:</w:t>
      </w:r>
    </w:p>
    <w:p w14:paraId="3002EA36" w14:textId="6FB065F2" w:rsidR="00B10DA4" w:rsidRPr="00A650B3" w:rsidRDefault="386AA246" w:rsidP="00A07D25">
      <w:pPr>
        <w:pStyle w:val="PR3"/>
        <w:numPr>
          <w:ilvl w:val="4"/>
          <w:numId w:val="193"/>
        </w:numPr>
      </w:pPr>
      <w:r w:rsidRPr="00A650B3">
        <w:t>Area lights can be monitored for on/off status</w:t>
      </w:r>
    </w:p>
    <w:p w14:paraId="345F1426" w14:textId="39456A13" w:rsidR="00B10DA4" w:rsidRPr="00A650B3" w:rsidRDefault="386AA246" w:rsidP="00A07D25">
      <w:pPr>
        <w:pStyle w:val="PR3"/>
      </w:pPr>
      <w:r w:rsidRPr="00A650B3">
        <w:t>Area lights can be modified to a pre</w:t>
      </w:r>
      <w:r w:rsidR="0B669B92" w:rsidRPr="00A650B3">
        <w:t>-</w:t>
      </w:r>
      <w:r w:rsidRPr="00A650B3">
        <w:t>defined scene or defined light level</w:t>
      </w:r>
    </w:p>
    <w:p w14:paraId="5BE65F97" w14:textId="73FA649D" w:rsidR="00B10DA4" w:rsidRPr="00A650B3" w:rsidRDefault="386AA246" w:rsidP="00A07D25">
      <w:pPr>
        <w:pStyle w:val="PR3"/>
      </w:pPr>
      <w:r w:rsidRPr="00A650B3">
        <w:t>Zone lights can be monitored for on/off status</w:t>
      </w:r>
    </w:p>
    <w:p w14:paraId="66E1C2F1" w14:textId="46AD17F0" w:rsidR="00B10DA4" w:rsidRPr="00A650B3" w:rsidRDefault="070BF1F2" w:rsidP="00A07D25">
      <w:pPr>
        <w:pStyle w:val="PR3"/>
      </w:pPr>
      <w:r w:rsidRPr="00A650B3">
        <w:t xml:space="preserve">Zone lights can be modified to define </w:t>
      </w:r>
      <w:r w:rsidR="6866AE0F" w:rsidRPr="00A650B3">
        <w:t xml:space="preserve">the </w:t>
      </w:r>
      <w:r w:rsidRPr="00A650B3">
        <w:t>light level</w:t>
      </w:r>
    </w:p>
    <w:p w14:paraId="07999DBA" w14:textId="0E6BC78A" w:rsidR="00B10DA4" w:rsidRPr="00A650B3" w:rsidRDefault="070BF1F2" w:rsidP="00A07D25">
      <w:pPr>
        <w:pStyle w:val="PR3"/>
      </w:pPr>
      <w:r w:rsidRPr="00A650B3">
        <w:t xml:space="preserve">Individual control devices can be monitored for on/off status </w:t>
      </w:r>
    </w:p>
    <w:p w14:paraId="63198654" w14:textId="4D37BEC5" w:rsidR="00B10DA4" w:rsidRPr="00A650B3" w:rsidRDefault="386AA246" w:rsidP="00A07D25">
      <w:pPr>
        <w:pStyle w:val="PR3"/>
      </w:pPr>
      <w:r w:rsidRPr="00A650B3">
        <w:t>Individual control devices can be modified to define light levels or on/off status.</w:t>
      </w:r>
    </w:p>
    <w:p w14:paraId="3989E1E9" w14:textId="24799532" w:rsidR="00B10DA4" w:rsidRPr="00A650B3" w:rsidRDefault="386AA246" w:rsidP="00A07D25">
      <w:pPr>
        <w:pStyle w:val="PR2"/>
      </w:pPr>
      <w:r w:rsidRPr="00A650B3">
        <w:t>The system shall allow users to monitor and control the light schedules:</w:t>
      </w:r>
    </w:p>
    <w:p w14:paraId="221BAF4A" w14:textId="46C51D42" w:rsidR="00B10DA4" w:rsidRPr="00A650B3" w:rsidRDefault="386AA246" w:rsidP="00A07D25">
      <w:pPr>
        <w:pStyle w:val="PR3"/>
        <w:numPr>
          <w:ilvl w:val="4"/>
          <w:numId w:val="194"/>
        </w:numPr>
      </w:pPr>
      <w:r w:rsidRPr="00A650B3">
        <w:t>Display the light schedule on a daily, weekly or monthly calendar</w:t>
      </w:r>
    </w:p>
    <w:p w14:paraId="7357DE64" w14:textId="44355CFD" w:rsidR="00B10DA4" w:rsidRPr="00A650B3" w:rsidRDefault="386AA246" w:rsidP="00A07D25">
      <w:pPr>
        <w:pStyle w:val="PR3"/>
      </w:pPr>
      <w:r w:rsidRPr="00A650B3">
        <w:t xml:space="preserve">Configure </w:t>
      </w:r>
      <w:r w:rsidR="64A8C30F" w:rsidRPr="00A650B3">
        <w:t>a light schedule based on a specific</w:t>
      </w:r>
      <w:r w:rsidRPr="00A650B3">
        <w:t xml:space="preserve"> day or astronomic time clock event.</w:t>
      </w:r>
    </w:p>
    <w:p w14:paraId="6C4AADFF" w14:textId="57BE16F7" w:rsidR="001810BF" w:rsidRPr="00A650B3" w:rsidRDefault="656A247C" w:rsidP="00A07D25">
      <w:pPr>
        <w:pStyle w:val="PR2"/>
      </w:pPr>
      <w:r w:rsidRPr="00A650B3">
        <w:t xml:space="preserve">The system shall display </w:t>
      </w:r>
      <w:r w:rsidR="64A8C30F" w:rsidRPr="00A650B3">
        <w:t xml:space="preserve">the </w:t>
      </w:r>
      <w:r w:rsidRPr="00A650B3">
        <w:t>system</w:t>
      </w:r>
      <w:r w:rsidR="30A4A4D9" w:rsidRPr="00A650B3">
        <w:t>'</w:t>
      </w:r>
      <w:r w:rsidRPr="00A650B3">
        <w:t>s fault in near r</w:t>
      </w:r>
      <w:r w:rsidR="1B062426" w:rsidRPr="00A650B3">
        <w:t>eal-time</w:t>
      </w:r>
      <w:r w:rsidRPr="00A650B3">
        <w:t xml:space="preserve">. System </w:t>
      </w:r>
      <w:r w:rsidR="1B062426" w:rsidRPr="00A650B3">
        <w:t xml:space="preserve">faults </w:t>
      </w:r>
      <w:r w:rsidRPr="00A650B3">
        <w:t xml:space="preserve">include loss of </w:t>
      </w:r>
      <w:r w:rsidR="1B062426" w:rsidRPr="00A650B3">
        <w:t xml:space="preserve">communication with the </w:t>
      </w:r>
      <w:r w:rsidR="304D35F7" w:rsidRPr="00A650B3">
        <w:t>WaveLinx Area Controller</w:t>
      </w:r>
      <w:r w:rsidR="1B062426" w:rsidRPr="00A650B3">
        <w:t>,</w:t>
      </w:r>
      <w:r w:rsidR="59C366B8" w:rsidRPr="00A650B3">
        <w:t xml:space="preserve"> </w:t>
      </w:r>
      <w:r w:rsidR="1B062426" w:rsidRPr="00A650B3">
        <w:t>wir</w:t>
      </w:r>
      <w:r w:rsidR="5E95BAC6" w:rsidRPr="00A650B3">
        <w:t>ed</w:t>
      </w:r>
      <w:r w:rsidR="1B062426" w:rsidRPr="00A650B3">
        <w:t xml:space="preserve"> wallstation, wire</w:t>
      </w:r>
      <w:r w:rsidR="5E95BAC6" w:rsidRPr="00A650B3">
        <w:t>d</w:t>
      </w:r>
      <w:r w:rsidR="1B062426" w:rsidRPr="00A650B3">
        <w:t xml:space="preserve"> ceiling sensor, </w:t>
      </w:r>
      <w:r w:rsidR="5E95BAC6" w:rsidRPr="00A650B3">
        <w:t xml:space="preserve">wired </w:t>
      </w:r>
      <w:r w:rsidR="1B062426" w:rsidRPr="00A650B3">
        <w:t xml:space="preserve">switchpack, </w:t>
      </w:r>
      <w:r w:rsidR="5E95BAC6" w:rsidRPr="00A650B3">
        <w:t xml:space="preserve">wired </w:t>
      </w:r>
      <w:r w:rsidR="1B062426" w:rsidRPr="00A650B3">
        <w:t xml:space="preserve">daylight sensor, </w:t>
      </w:r>
      <w:r w:rsidR="5E95BAC6" w:rsidRPr="00A650B3">
        <w:t xml:space="preserve">wired </w:t>
      </w:r>
      <w:r w:rsidR="1B062426" w:rsidRPr="00A650B3">
        <w:t>control module</w:t>
      </w:r>
      <w:r w:rsidR="0C9FB8B5" w:rsidRPr="00A650B3">
        <w:t>)</w:t>
      </w:r>
      <w:r w:rsidR="1B062426" w:rsidRPr="00A650B3">
        <w:t>.</w:t>
      </w:r>
    </w:p>
    <w:p w14:paraId="54BE3CAB" w14:textId="288DA1EB" w:rsidR="00302247" w:rsidRPr="00A650B3" w:rsidRDefault="00302247" w:rsidP="00A07D25">
      <w:pPr>
        <w:pStyle w:val="PR2"/>
      </w:pPr>
      <w:r w:rsidRPr="00A650B3">
        <w:t>The system shall display the system's fault in near real-time. System faults include loss of communication with the WaveLinx Area Controller, wireless wallstation, wireless ceiling sensor, wireless switchpack, wireless daylight sensor, wireless control module and low battery alarms for battery powered devices (wireless wallstations and wireless ceiling sensors). </w:t>
      </w:r>
    </w:p>
    <w:p w14:paraId="1B77B13D" w14:textId="57BEB5DB" w:rsidR="00B10DA4" w:rsidRPr="00A650B3" w:rsidRDefault="386AA246" w:rsidP="00A07D25">
      <w:pPr>
        <w:pStyle w:val="PR2"/>
      </w:pPr>
      <w:r w:rsidRPr="00A650B3">
        <w:t xml:space="preserve">The system shall log all current and past system faults to provide better insight </w:t>
      </w:r>
      <w:r w:rsidR="7A6A175A" w:rsidRPr="00A650B3">
        <w:t>into</w:t>
      </w:r>
      <w:r w:rsidRPr="00A650B3">
        <w:t xml:space="preserve"> the system</w:t>
      </w:r>
      <w:r w:rsidR="30A4A4D9" w:rsidRPr="00A650B3">
        <w:t>'</w:t>
      </w:r>
      <w:r w:rsidRPr="00A650B3">
        <w:t>s health.</w:t>
      </w:r>
    </w:p>
    <w:p w14:paraId="1D8FB6B8" w14:textId="3A48E5DE" w:rsidR="004E6F87" w:rsidRPr="00A650B3" w:rsidRDefault="656A247C" w:rsidP="00A07D25">
      <w:pPr>
        <w:pStyle w:val="PR2"/>
      </w:pPr>
      <w:r w:rsidRPr="00A650B3">
        <w:t>The system shall offer c</w:t>
      </w:r>
      <w:r w:rsidR="1B062426" w:rsidRPr="00A650B3">
        <w:t xml:space="preserve">ontext-sensitive troubleshooting tips for each </w:t>
      </w:r>
      <w:r w:rsidR="7177A2E7" w:rsidRPr="00A650B3">
        <w:t>alarm.</w:t>
      </w:r>
    </w:p>
    <w:p w14:paraId="04318117" w14:textId="3DA42F72" w:rsidR="004E6F87" w:rsidRPr="00A650B3" w:rsidRDefault="656A247C" w:rsidP="00A07D25">
      <w:pPr>
        <w:pStyle w:val="PR2"/>
      </w:pPr>
      <w:r w:rsidRPr="00A650B3">
        <w:t>The system shall send e-</w:t>
      </w:r>
      <w:r w:rsidR="1B062426" w:rsidRPr="00A650B3">
        <w:t>mail notification</w:t>
      </w:r>
      <w:r w:rsidRPr="00A650B3">
        <w:t>s</w:t>
      </w:r>
      <w:r w:rsidR="1B062426" w:rsidRPr="00A650B3">
        <w:t xml:space="preserve"> </w:t>
      </w:r>
      <w:r w:rsidRPr="00A650B3">
        <w:t xml:space="preserve">to subscribe users for </w:t>
      </w:r>
      <w:r w:rsidR="1B062426" w:rsidRPr="00A650B3">
        <w:t xml:space="preserve">each fault. The user shall provide the SMTP server information to allow </w:t>
      </w:r>
      <w:r w:rsidR="7B6E15E2" w:rsidRPr="00A650B3">
        <w:t>the WaveLinx CORE</w:t>
      </w:r>
      <w:r w:rsidR="1B062426" w:rsidRPr="00A650B3">
        <w:t xml:space="preserve"> to send out e</w:t>
      </w:r>
      <w:r w:rsidR="64A8C30F" w:rsidRPr="00A650B3">
        <w:t>-</w:t>
      </w:r>
      <w:r w:rsidR="1B062426" w:rsidRPr="00A650B3">
        <w:t>mail notifications.</w:t>
      </w:r>
    </w:p>
    <w:p w14:paraId="2EB3D65F" w14:textId="6FA30C08" w:rsidR="0001698E" w:rsidRPr="00A650B3" w:rsidRDefault="3F6668D1" w:rsidP="00A07D25">
      <w:pPr>
        <w:pStyle w:val="PR2"/>
      </w:pPr>
      <w:r w:rsidRPr="00A650B3">
        <w:t xml:space="preserve">The system shall display the energy usage for the buildings controlled by the </w:t>
      </w:r>
      <w:r w:rsidR="3FF27B1E" w:rsidRPr="00A650B3">
        <w:t xml:space="preserve">WaveLinx </w:t>
      </w:r>
      <w:r w:rsidRPr="00A650B3">
        <w:t>system:</w:t>
      </w:r>
    </w:p>
    <w:p w14:paraId="525CCAB5" w14:textId="18FD9F24" w:rsidR="0001698E" w:rsidRPr="00A650B3" w:rsidRDefault="3F6668D1" w:rsidP="00A07D25">
      <w:pPr>
        <w:pStyle w:val="PR3"/>
        <w:numPr>
          <w:ilvl w:val="4"/>
          <w:numId w:val="195"/>
        </w:numPr>
      </w:pPr>
      <w:r w:rsidRPr="00A650B3">
        <w:t>The user shall filter the data based on the building hierarchy, i.e. building, floors, areas and zones</w:t>
      </w:r>
      <w:r w:rsidR="3010BFCD" w:rsidRPr="00A650B3">
        <w:t>,</w:t>
      </w:r>
      <w:r w:rsidRPr="00A650B3">
        <w:t xml:space="preserve"> as well as the source type, i.e. lighting and/or receptacles.</w:t>
      </w:r>
    </w:p>
    <w:p w14:paraId="0C5330E6" w14:textId="5ECA2DD0" w:rsidR="00432FFC" w:rsidRPr="00A650B3" w:rsidRDefault="063AF115" w:rsidP="00A07D25">
      <w:pPr>
        <w:pStyle w:val="PR3"/>
      </w:pPr>
      <w:r w:rsidRPr="00A650B3">
        <w:t xml:space="preserve">The system shall collect energy usage data for 13 </w:t>
      </w:r>
      <w:r w:rsidR="7A8A4DF2" w:rsidRPr="00A650B3">
        <w:t>consecutive months</w:t>
      </w:r>
      <w:r w:rsidRPr="00A650B3">
        <w:t>.</w:t>
      </w:r>
    </w:p>
    <w:p w14:paraId="753A6524" w14:textId="45D68FCF" w:rsidR="0001698E" w:rsidRPr="00A650B3" w:rsidRDefault="3F6668D1" w:rsidP="00A07D25">
      <w:pPr>
        <w:pStyle w:val="PR3"/>
      </w:pPr>
      <w:r w:rsidRPr="00A650B3">
        <w:t>The user shal</w:t>
      </w:r>
      <w:r w:rsidR="063AF115" w:rsidRPr="00A650B3">
        <w:t xml:space="preserve">l change the period for the energy usage, i.e. last 24 hours, last </w:t>
      </w:r>
      <w:r w:rsidR="109CD9D6" w:rsidRPr="00A650B3">
        <w:t>7</w:t>
      </w:r>
      <w:r w:rsidR="063AF115" w:rsidRPr="00A650B3">
        <w:t xml:space="preserve"> days, last 30 days, last 3 months, last 12 months.</w:t>
      </w:r>
    </w:p>
    <w:p w14:paraId="19446539" w14:textId="315E1DB6" w:rsidR="0001698E" w:rsidRPr="00A650B3" w:rsidRDefault="3F6668D1" w:rsidP="00A07D25">
      <w:pPr>
        <w:pStyle w:val="PR3"/>
      </w:pPr>
      <w:r w:rsidRPr="00A650B3">
        <w:t xml:space="preserve">The user shall </w:t>
      </w:r>
      <w:r w:rsidR="109CD9D6" w:rsidRPr="00A650B3">
        <w:t>obtain</w:t>
      </w:r>
      <w:r w:rsidRPr="00A650B3">
        <w:t xml:space="preserve"> the energy savings generated by the lighting system </w:t>
      </w:r>
      <w:r w:rsidR="242B4424" w:rsidRPr="00A650B3">
        <w:t>in</w:t>
      </w:r>
      <w:r w:rsidRPr="00A650B3">
        <w:t xml:space="preserve"> kWh for the selected period.</w:t>
      </w:r>
    </w:p>
    <w:p w14:paraId="3322A5DF" w14:textId="733AB11B" w:rsidR="0001698E" w:rsidRPr="00A650B3" w:rsidRDefault="3F6668D1" w:rsidP="00A07D25">
      <w:pPr>
        <w:pStyle w:val="PR3"/>
      </w:pPr>
      <w:r w:rsidRPr="00A650B3">
        <w:t xml:space="preserve">The user shall see the </w:t>
      </w:r>
      <w:r w:rsidR="063AF115" w:rsidRPr="00A650B3">
        <w:t>average energy savings for the selected period.</w:t>
      </w:r>
    </w:p>
    <w:p w14:paraId="6E7A6E85" w14:textId="6DB9F3B1" w:rsidR="00897D29" w:rsidRPr="00A650B3" w:rsidRDefault="71C20384" w:rsidP="00A07D25">
      <w:pPr>
        <w:pStyle w:val="PR2"/>
      </w:pPr>
      <w:r w:rsidRPr="00A650B3">
        <w:t xml:space="preserve">The system shall display the space for the buildings controlled by the </w:t>
      </w:r>
      <w:r w:rsidR="3FF27B1E" w:rsidRPr="00A650B3">
        <w:t xml:space="preserve">WaveLinx </w:t>
      </w:r>
      <w:r w:rsidRPr="00A650B3">
        <w:t>system:</w:t>
      </w:r>
    </w:p>
    <w:p w14:paraId="6808CEDB" w14:textId="1D7BDE77" w:rsidR="00897D29" w:rsidRPr="00A650B3" w:rsidRDefault="71C20384" w:rsidP="00A07D25">
      <w:pPr>
        <w:pStyle w:val="PR3"/>
        <w:numPr>
          <w:ilvl w:val="4"/>
          <w:numId w:val="196"/>
        </w:numPr>
      </w:pPr>
      <w:r w:rsidRPr="00A650B3">
        <w:lastRenderedPageBreak/>
        <w:t>The user shall filter the data based on the building hierarchy, i.e. building, floors, areas and zones.</w:t>
      </w:r>
    </w:p>
    <w:p w14:paraId="77DB529F" w14:textId="4CD9399F" w:rsidR="00897D29" w:rsidRPr="00A650B3" w:rsidRDefault="71C20384" w:rsidP="00A07D25">
      <w:pPr>
        <w:pStyle w:val="PR3"/>
      </w:pPr>
      <w:r w:rsidRPr="00A650B3">
        <w:t>The system shall be able to collect space usage data for 13 consecutive months.</w:t>
      </w:r>
    </w:p>
    <w:p w14:paraId="4D4D4156" w14:textId="4DC1A920" w:rsidR="00897D29" w:rsidRPr="00A650B3" w:rsidRDefault="71C20384" w:rsidP="00A07D25">
      <w:pPr>
        <w:pStyle w:val="PR3"/>
      </w:pPr>
      <w:r w:rsidRPr="00A650B3">
        <w:t xml:space="preserve">The </w:t>
      </w:r>
      <w:r w:rsidR="68BD67DE" w:rsidRPr="00A650B3">
        <w:t xml:space="preserve">system shall display the space usage based on 24 hours or working hours. </w:t>
      </w:r>
    </w:p>
    <w:p w14:paraId="0DE1D961" w14:textId="6E96A1A3" w:rsidR="00897D29" w:rsidRPr="00A650B3" w:rsidRDefault="71C20384" w:rsidP="00A07D25">
      <w:pPr>
        <w:pStyle w:val="PR3"/>
      </w:pPr>
      <w:r w:rsidRPr="00A650B3">
        <w:t xml:space="preserve">The </w:t>
      </w:r>
      <w:r w:rsidR="68BD67DE" w:rsidRPr="00A650B3">
        <w:t>system shall display in sorting order the least to most</w:t>
      </w:r>
      <w:r w:rsidR="109CD9D6" w:rsidRPr="00A650B3">
        <w:t>-</w:t>
      </w:r>
      <w:r w:rsidR="68BD67DE" w:rsidRPr="00A650B3">
        <w:t>used spaces</w:t>
      </w:r>
      <w:r w:rsidRPr="00A650B3">
        <w:t>.</w:t>
      </w:r>
    </w:p>
    <w:p w14:paraId="4E069B23" w14:textId="32EE119F" w:rsidR="00897D29" w:rsidRPr="00A650B3" w:rsidRDefault="68BD67DE" w:rsidP="00A07D25">
      <w:pPr>
        <w:pStyle w:val="PR3"/>
      </w:pPr>
      <w:r w:rsidRPr="00A650B3">
        <w:t xml:space="preserve">The system shall display </w:t>
      </w:r>
      <w:r w:rsidR="109CD9D6" w:rsidRPr="00A650B3">
        <w:t>the space usage for each area based on the selected period</w:t>
      </w:r>
      <w:r w:rsidR="71C20384" w:rsidRPr="00A650B3">
        <w:t>.</w:t>
      </w:r>
    </w:p>
    <w:p w14:paraId="32EDD771" w14:textId="052077EA" w:rsidR="00AD2447" w:rsidRPr="00A650B3" w:rsidRDefault="57F360A4" w:rsidP="00D74120">
      <w:pPr>
        <w:pStyle w:val="PR1"/>
        <w:numPr>
          <w:ilvl w:val="0"/>
          <w:numId w:val="40"/>
        </w:numPr>
      </w:pPr>
      <w:r w:rsidRPr="00A650B3">
        <w:t>BACnet Interface</w:t>
      </w:r>
      <w:r w:rsidR="0189DE30" w:rsidRPr="00A650B3">
        <w:t xml:space="preserve"> (networked and hybrid installation)</w:t>
      </w:r>
    </w:p>
    <w:p w14:paraId="479B5590" w14:textId="77777777" w:rsidR="00FD0F87" w:rsidRPr="00A650B3" w:rsidRDefault="57F360A4" w:rsidP="00A07D25">
      <w:pPr>
        <w:pStyle w:val="PR2"/>
        <w:numPr>
          <w:ilvl w:val="0"/>
          <w:numId w:val="197"/>
        </w:numPr>
      </w:pPr>
      <w:r w:rsidRPr="00A650B3">
        <w:t xml:space="preserve">Basis-of-Design Product: </w:t>
      </w:r>
      <w:r w:rsidR="12BE8449" w:rsidRPr="00A650B3">
        <w:t>BACnet Interface</w:t>
      </w:r>
      <w:r w:rsidR="386AA246" w:rsidRPr="00A650B3">
        <w:t xml:space="preserve"> </w:t>
      </w:r>
      <w:r w:rsidR="64108728" w:rsidRPr="00A650B3">
        <w:t>(TRX-BAC</w:t>
      </w:r>
      <w:r w:rsidR="56B0273E" w:rsidRPr="00A650B3">
        <w:t>NET</w:t>
      </w:r>
      <w:r w:rsidR="64108728" w:rsidRPr="00A650B3">
        <w:t>)</w:t>
      </w:r>
      <w:r w:rsidRPr="00A650B3">
        <w:t xml:space="preserve"> </w:t>
      </w:r>
    </w:p>
    <w:p w14:paraId="5188B645" w14:textId="0D7E76AC" w:rsidR="00D0620E" w:rsidRPr="00A650B3" w:rsidRDefault="4B5D292A" w:rsidP="00A07D25">
      <w:pPr>
        <w:pStyle w:val="PR2"/>
      </w:pPr>
      <w:r w:rsidRPr="00A650B3">
        <w:t>Allow a building automation system to gather data from the lighting system and control the light levels within differen</w:t>
      </w:r>
      <w:r w:rsidR="109CD9D6" w:rsidRPr="00A650B3">
        <w:t>t</w:t>
      </w:r>
      <w:r w:rsidRPr="00A650B3">
        <w:t xml:space="preserve"> spaces.</w:t>
      </w:r>
    </w:p>
    <w:p w14:paraId="5510D564" w14:textId="48B57C74" w:rsidR="004E6F87" w:rsidRPr="00A650B3" w:rsidRDefault="1B062426" w:rsidP="00A07D25">
      <w:pPr>
        <w:pStyle w:val="PR2"/>
      </w:pPr>
      <w:r w:rsidRPr="00A650B3">
        <w:t>The BACnet/IP interface shall support the following capabilities:</w:t>
      </w:r>
    </w:p>
    <w:p w14:paraId="3F7FD7A2" w14:textId="11C0F0EB" w:rsidR="004E6F87" w:rsidRPr="00A650B3" w:rsidRDefault="36DCB959" w:rsidP="00A07D25">
      <w:pPr>
        <w:pStyle w:val="PR3"/>
        <w:numPr>
          <w:ilvl w:val="4"/>
          <w:numId w:val="198"/>
        </w:numPr>
      </w:pPr>
      <w:r w:rsidRPr="00A650B3">
        <w:t>Monitor (Read)</w:t>
      </w:r>
      <w:r w:rsidR="1B062426" w:rsidRPr="00A650B3">
        <w:t>:</w:t>
      </w:r>
    </w:p>
    <w:p w14:paraId="17AC3FD0" w14:textId="77777777" w:rsidR="004E6F87" w:rsidRPr="00A650B3" w:rsidRDefault="004E6F87" w:rsidP="00A07D25">
      <w:pPr>
        <w:pStyle w:val="PR4"/>
        <w:numPr>
          <w:ilvl w:val="7"/>
          <w:numId w:val="199"/>
        </w:numPr>
      </w:pPr>
      <w:r w:rsidRPr="00A650B3">
        <w:t>Area scene</w:t>
      </w:r>
    </w:p>
    <w:p w14:paraId="51594633" w14:textId="428C2636" w:rsidR="004E6F87" w:rsidRPr="00A650B3" w:rsidRDefault="004E6F87" w:rsidP="00A07D25">
      <w:pPr>
        <w:pStyle w:val="PR4"/>
      </w:pPr>
      <w:r w:rsidRPr="00A650B3">
        <w:t xml:space="preserve">Area </w:t>
      </w:r>
      <w:r w:rsidR="00432FFC" w:rsidRPr="00A650B3">
        <w:t xml:space="preserve">energy </w:t>
      </w:r>
      <w:r w:rsidRPr="00A650B3">
        <w:t>usage</w:t>
      </w:r>
    </w:p>
    <w:p w14:paraId="0006D5DC" w14:textId="77777777" w:rsidR="004E6F87" w:rsidRPr="00A650B3" w:rsidRDefault="004E6F87" w:rsidP="00A07D25">
      <w:pPr>
        <w:pStyle w:val="PR4"/>
      </w:pPr>
      <w:r w:rsidRPr="00A650B3">
        <w:t>Dimming zone level (0-100%)</w:t>
      </w:r>
    </w:p>
    <w:p w14:paraId="6D9CC409" w14:textId="77777777" w:rsidR="004E6F87" w:rsidRPr="00A650B3" w:rsidRDefault="004E6F87" w:rsidP="00A07D25">
      <w:pPr>
        <w:pStyle w:val="PR4"/>
      </w:pPr>
      <w:r w:rsidRPr="00A650B3">
        <w:t xml:space="preserve">On/off zone level (on/off) </w:t>
      </w:r>
    </w:p>
    <w:p w14:paraId="4652351F" w14:textId="76A927B0" w:rsidR="004E6F87" w:rsidRPr="00A650B3" w:rsidRDefault="004E6F87" w:rsidP="00A07D25">
      <w:pPr>
        <w:pStyle w:val="PR4"/>
      </w:pPr>
      <w:r w:rsidRPr="00A650B3">
        <w:t>Occupancy sensor</w:t>
      </w:r>
      <w:r w:rsidR="001764E8" w:rsidRPr="00A650B3">
        <w:t>'</w:t>
      </w:r>
      <w:r w:rsidRPr="00A650B3">
        <w:t>s occupied/unoccupied status</w:t>
      </w:r>
    </w:p>
    <w:p w14:paraId="3300E82F" w14:textId="72FEAF9C" w:rsidR="004E6F87" w:rsidRPr="00A650B3" w:rsidRDefault="004E6F87" w:rsidP="00A07D25">
      <w:pPr>
        <w:pStyle w:val="PR4"/>
      </w:pPr>
      <w:r w:rsidRPr="00A650B3">
        <w:t>Daylight sensor</w:t>
      </w:r>
      <w:r w:rsidR="001764E8" w:rsidRPr="00A650B3">
        <w:t>'</w:t>
      </w:r>
      <w:r w:rsidRPr="00A650B3">
        <w:t xml:space="preserve">s level </w:t>
      </w:r>
    </w:p>
    <w:p w14:paraId="2E76F599" w14:textId="006682B2" w:rsidR="004E6F87" w:rsidRPr="00A650B3" w:rsidRDefault="36DCB959" w:rsidP="00A07D25">
      <w:pPr>
        <w:pStyle w:val="PR3"/>
      </w:pPr>
      <w:r w:rsidRPr="00A650B3">
        <w:t>Control (write)</w:t>
      </w:r>
      <w:r w:rsidR="1B062426" w:rsidRPr="00A650B3">
        <w:t>:</w:t>
      </w:r>
    </w:p>
    <w:p w14:paraId="5D13F774" w14:textId="77777777" w:rsidR="004E6F87" w:rsidRPr="00A650B3" w:rsidRDefault="004E6F87" w:rsidP="00A07D25">
      <w:pPr>
        <w:pStyle w:val="PR4"/>
        <w:numPr>
          <w:ilvl w:val="7"/>
          <w:numId w:val="200"/>
        </w:numPr>
      </w:pPr>
      <w:r w:rsidRPr="00A650B3">
        <w:t>System-wide Demand Response enable/disable</w:t>
      </w:r>
    </w:p>
    <w:p w14:paraId="0162BEC4" w14:textId="0E6DDD21" w:rsidR="002446A8" w:rsidRPr="00A650B3" w:rsidRDefault="002446A8" w:rsidP="00A07D25">
      <w:pPr>
        <w:pStyle w:val="PR4"/>
      </w:pPr>
      <w:r w:rsidRPr="00A650B3">
        <w:t>Building light level</w:t>
      </w:r>
    </w:p>
    <w:p w14:paraId="27C8EDF1" w14:textId="01B8B8B3" w:rsidR="002446A8" w:rsidRPr="00A650B3" w:rsidRDefault="002446A8" w:rsidP="00A07D25">
      <w:pPr>
        <w:pStyle w:val="PR4"/>
      </w:pPr>
      <w:r w:rsidRPr="00A650B3">
        <w:t>Floor light level</w:t>
      </w:r>
    </w:p>
    <w:p w14:paraId="7E97E25C" w14:textId="60B1003B" w:rsidR="004E6F87" w:rsidRPr="00A650B3" w:rsidRDefault="004E6F87" w:rsidP="00A07D25">
      <w:pPr>
        <w:pStyle w:val="PR4"/>
      </w:pPr>
      <w:r w:rsidRPr="00A650B3">
        <w:t>Area scene</w:t>
      </w:r>
    </w:p>
    <w:p w14:paraId="7FB861F0" w14:textId="77777777" w:rsidR="004E6F87" w:rsidRPr="00A650B3" w:rsidRDefault="004E6F87" w:rsidP="00A07D25">
      <w:pPr>
        <w:pStyle w:val="PR4"/>
      </w:pPr>
      <w:r w:rsidRPr="00A650B3">
        <w:t>Dimming zone level (0-100%)</w:t>
      </w:r>
    </w:p>
    <w:p w14:paraId="21656379" w14:textId="77777777" w:rsidR="004E6F87" w:rsidRPr="00A650B3" w:rsidRDefault="004E6F87" w:rsidP="00A07D25">
      <w:pPr>
        <w:pStyle w:val="PR4"/>
      </w:pPr>
      <w:r w:rsidRPr="00A650B3">
        <w:t>On/off zone level (on/off)</w:t>
      </w:r>
    </w:p>
    <w:p w14:paraId="1B72E11F" w14:textId="77777777" w:rsidR="004E6F87" w:rsidRPr="00A650B3" w:rsidRDefault="004E6F87" w:rsidP="00A07D25">
      <w:pPr>
        <w:pStyle w:val="PR4"/>
      </w:pPr>
      <w:r w:rsidRPr="00A650B3">
        <w:t>Occupancy sensor</w:t>
      </w:r>
    </w:p>
    <w:p w14:paraId="061D9326" w14:textId="71B861D3" w:rsidR="003076B6" w:rsidRPr="00A650B3" w:rsidRDefault="0022F2BA" w:rsidP="00A07D25">
      <w:pPr>
        <w:pStyle w:val="PR2"/>
      </w:pPr>
      <w:r w:rsidRPr="00A650B3">
        <w:t xml:space="preserve">The system shall allow users </w:t>
      </w:r>
      <w:r w:rsidR="70309755" w:rsidRPr="00A650B3">
        <w:t xml:space="preserve">to select </w:t>
      </w:r>
      <w:r w:rsidRPr="00A650B3">
        <w:t>which object types the system shall expose, i.e. Area, Zones, input devices and output devices.</w:t>
      </w:r>
    </w:p>
    <w:p w14:paraId="21E5C172" w14:textId="3C2E257D" w:rsidR="0014117B" w:rsidRPr="00A650B3" w:rsidRDefault="0022F2BA" w:rsidP="00A07D25">
      <w:pPr>
        <w:pStyle w:val="PR2"/>
      </w:pPr>
      <w:r w:rsidRPr="00A650B3">
        <w:t xml:space="preserve">The system shall be able to generate the electronic PICS </w:t>
      </w:r>
      <w:r w:rsidR="70309755" w:rsidRPr="00A650B3">
        <w:t xml:space="preserve">document </w:t>
      </w:r>
      <w:r w:rsidRPr="00A650B3">
        <w:t>and allow users to send the PICS</w:t>
      </w:r>
      <w:r w:rsidR="70309755" w:rsidRPr="00A650B3">
        <w:t xml:space="preserve"> document</w:t>
      </w:r>
      <w:r w:rsidRPr="00A650B3">
        <w:t xml:space="preserve"> to the proper stakeholders.</w:t>
      </w:r>
    </w:p>
    <w:p w14:paraId="1ED5AE77" w14:textId="50F06CF8" w:rsidR="0014117B" w:rsidRPr="00A650B3" w:rsidRDefault="57F360A4" w:rsidP="00D74120">
      <w:pPr>
        <w:pStyle w:val="PR1"/>
        <w:numPr>
          <w:ilvl w:val="0"/>
          <w:numId w:val="40"/>
        </w:numPr>
      </w:pPr>
      <w:r w:rsidRPr="00A650B3">
        <w:t>API Interface</w:t>
      </w:r>
      <w:r w:rsidR="0189DE30" w:rsidRPr="00A650B3">
        <w:t xml:space="preserve"> (networked and hybrid installation)</w:t>
      </w:r>
    </w:p>
    <w:p w14:paraId="365D9AC5" w14:textId="77777777" w:rsidR="00FD0F87" w:rsidRPr="00A650B3" w:rsidRDefault="57F360A4" w:rsidP="00A07D25">
      <w:pPr>
        <w:pStyle w:val="PR2"/>
        <w:numPr>
          <w:ilvl w:val="0"/>
          <w:numId w:val="201"/>
        </w:numPr>
      </w:pPr>
      <w:r w:rsidRPr="00A650B3">
        <w:t>Basis-of-Design</w:t>
      </w:r>
      <w:r w:rsidR="18F993A1" w:rsidRPr="00A650B3">
        <w:t xml:space="preserve"> Product</w:t>
      </w:r>
      <w:r w:rsidR="64108728" w:rsidRPr="00A650B3">
        <w:t>: Public API (TRX-API)</w:t>
      </w:r>
      <w:r w:rsidR="18F993A1" w:rsidRPr="00A650B3">
        <w:t xml:space="preserve"> </w:t>
      </w:r>
    </w:p>
    <w:p w14:paraId="5DB6DDF9" w14:textId="42F1191F" w:rsidR="00930170" w:rsidRPr="00A650B3" w:rsidRDefault="1895A816" w:rsidP="00A07D25">
      <w:pPr>
        <w:pStyle w:val="PR2"/>
      </w:pPr>
      <w:r w:rsidRPr="00A650B3">
        <w:t xml:space="preserve">The Public API </w:t>
      </w:r>
      <w:r w:rsidR="18F993A1" w:rsidRPr="00A650B3">
        <w:t xml:space="preserve">allows third-party system to </w:t>
      </w:r>
      <w:r w:rsidR="7406CE7F" w:rsidRPr="00A650B3">
        <w:t>exchange data with the WaveLinx CORE appliance.</w:t>
      </w:r>
    </w:p>
    <w:p w14:paraId="57674795" w14:textId="054C9FD4" w:rsidR="00930170" w:rsidRPr="00A650B3" w:rsidRDefault="1895A816" w:rsidP="00A07D25">
      <w:pPr>
        <w:pStyle w:val="PR2"/>
      </w:pPr>
      <w:r w:rsidRPr="00A650B3">
        <w:t xml:space="preserve">The Public API interface shall support the following </w:t>
      </w:r>
      <w:r w:rsidR="7A8A4DF2" w:rsidRPr="00A650B3">
        <w:t xml:space="preserve">get/put </w:t>
      </w:r>
      <w:r w:rsidRPr="00A650B3">
        <w:t>capabilities</w:t>
      </w:r>
    </w:p>
    <w:p w14:paraId="1EE189EC" w14:textId="5FEE060A" w:rsidR="00930170" w:rsidRPr="00A650B3" w:rsidRDefault="1895A816" w:rsidP="00A07D25">
      <w:pPr>
        <w:pStyle w:val="PR3"/>
        <w:numPr>
          <w:ilvl w:val="4"/>
          <w:numId w:val="202"/>
        </w:numPr>
      </w:pPr>
      <w:r w:rsidRPr="00A650B3">
        <w:t>Get:</w:t>
      </w:r>
    </w:p>
    <w:p w14:paraId="32CE1F32" w14:textId="67B0A825" w:rsidR="00930170" w:rsidRPr="00A650B3" w:rsidRDefault="1895A816" w:rsidP="00A07D25">
      <w:pPr>
        <w:pStyle w:val="PR4"/>
        <w:numPr>
          <w:ilvl w:val="7"/>
          <w:numId w:val="203"/>
        </w:numPr>
      </w:pPr>
      <w:r w:rsidRPr="00A650B3">
        <w:t>Building hierarchy information (areas, zones, devices)</w:t>
      </w:r>
    </w:p>
    <w:p w14:paraId="6206CB99" w14:textId="6FAC48E8" w:rsidR="00930170" w:rsidRPr="00A650B3" w:rsidRDefault="1895A816" w:rsidP="00A07D25">
      <w:pPr>
        <w:pStyle w:val="PR4"/>
      </w:pPr>
      <w:r w:rsidRPr="00A650B3">
        <w:t>Area scene</w:t>
      </w:r>
    </w:p>
    <w:p w14:paraId="7441ECD4" w14:textId="525E55F5" w:rsidR="00930170" w:rsidRPr="00A650B3" w:rsidRDefault="1895A816" w:rsidP="00A07D25">
      <w:pPr>
        <w:pStyle w:val="PR4"/>
      </w:pPr>
      <w:r w:rsidRPr="00A650B3">
        <w:t xml:space="preserve">Area </w:t>
      </w:r>
      <w:r w:rsidR="063AF115" w:rsidRPr="00A650B3">
        <w:t xml:space="preserve">energy </w:t>
      </w:r>
      <w:r w:rsidRPr="00A650B3">
        <w:t>usage</w:t>
      </w:r>
    </w:p>
    <w:p w14:paraId="25E8D243" w14:textId="1E2838AB" w:rsidR="00930170" w:rsidRPr="00A650B3" w:rsidRDefault="1895A816" w:rsidP="00A07D25">
      <w:pPr>
        <w:pStyle w:val="PR4"/>
      </w:pPr>
      <w:r w:rsidRPr="00A650B3">
        <w:t>Dimming zone level (0-100%)</w:t>
      </w:r>
    </w:p>
    <w:p w14:paraId="77422CEF" w14:textId="6EB381EF" w:rsidR="00930170" w:rsidRPr="00A650B3" w:rsidRDefault="7A8A4DF2" w:rsidP="00A07D25">
      <w:pPr>
        <w:pStyle w:val="PR4"/>
      </w:pPr>
      <w:r w:rsidRPr="00A650B3">
        <w:t>Z</w:t>
      </w:r>
      <w:r w:rsidR="1895A816" w:rsidRPr="00A650B3">
        <w:t xml:space="preserve">one level (on/off) </w:t>
      </w:r>
    </w:p>
    <w:p w14:paraId="5E6300BD" w14:textId="7D9A5EAF" w:rsidR="00930170" w:rsidRPr="00A650B3" w:rsidRDefault="1895A816" w:rsidP="00A07D25">
      <w:pPr>
        <w:pStyle w:val="PR4"/>
      </w:pPr>
      <w:r w:rsidRPr="00A650B3">
        <w:t>Occupancy sensor</w:t>
      </w:r>
      <w:r w:rsidR="30A4A4D9" w:rsidRPr="00A650B3">
        <w:t>'</w:t>
      </w:r>
      <w:r w:rsidRPr="00A650B3">
        <w:t>s occupied/unoccupied status</w:t>
      </w:r>
    </w:p>
    <w:p w14:paraId="59F2B971" w14:textId="42D9DA16" w:rsidR="00432FFC" w:rsidRPr="00A650B3" w:rsidRDefault="063AF115" w:rsidP="00A07D25">
      <w:pPr>
        <w:pStyle w:val="PR4"/>
      </w:pPr>
      <w:r w:rsidRPr="00A650B3">
        <w:t>Occupancy set status</w:t>
      </w:r>
    </w:p>
    <w:p w14:paraId="65AC725B" w14:textId="797FCFEF" w:rsidR="00930170" w:rsidRPr="00A650B3" w:rsidRDefault="1895A816" w:rsidP="00A07D25">
      <w:pPr>
        <w:pStyle w:val="PR4"/>
      </w:pPr>
      <w:r w:rsidRPr="00A650B3">
        <w:t>Daylight sensor</w:t>
      </w:r>
      <w:r w:rsidR="30A4A4D9" w:rsidRPr="00A650B3">
        <w:t>'</w:t>
      </w:r>
      <w:r w:rsidRPr="00A650B3">
        <w:t xml:space="preserve">s level </w:t>
      </w:r>
    </w:p>
    <w:p w14:paraId="44C14DC6" w14:textId="27AED97A" w:rsidR="00930170" w:rsidRPr="00A650B3" w:rsidRDefault="1895A816" w:rsidP="00A07D25">
      <w:pPr>
        <w:pStyle w:val="PR3"/>
      </w:pPr>
      <w:r w:rsidRPr="00A650B3">
        <w:t>Put:</w:t>
      </w:r>
    </w:p>
    <w:p w14:paraId="670F6CA0" w14:textId="12D5C33E" w:rsidR="00930170" w:rsidRPr="00A650B3" w:rsidRDefault="00930170" w:rsidP="00A07D25">
      <w:pPr>
        <w:pStyle w:val="PR4"/>
        <w:numPr>
          <w:ilvl w:val="7"/>
          <w:numId w:val="204"/>
        </w:numPr>
      </w:pPr>
      <w:r w:rsidRPr="00A650B3">
        <w:t>System-wide Demand Response enable/</w:t>
      </w:r>
      <w:r w:rsidR="00466D23" w:rsidRPr="00A650B3">
        <w:t>disable.</w:t>
      </w:r>
    </w:p>
    <w:p w14:paraId="0F268589" w14:textId="77777777" w:rsidR="00930170" w:rsidRPr="00A650B3" w:rsidRDefault="00930170" w:rsidP="00A07D25">
      <w:pPr>
        <w:pStyle w:val="PR4"/>
      </w:pPr>
      <w:r w:rsidRPr="00A650B3">
        <w:t>Area scene</w:t>
      </w:r>
    </w:p>
    <w:p w14:paraId="1D2F4314" w14:textId="77777777" w:rsidR="00930170" w:rsidRPr="00A650B3" w:rsidRDefault="00930170" w:rsidP="00A07D25">
      <w:pPr>
        <w:pStyle w:val="PR4"/>
      </w:pPr>
      <w:r w:rsidRPr="00A650B3">
        <w:t>Dimming zone level (0-100%)</w:t>
      </w:r>
    </w:p>
    <w:p w14:paraId="6A292E8E" w14:textId="6C83D93D" w:rsidR="00930170" w:rsidRPr="00A650B3" w:rsidRDefault="00036C53" w:rsidP="00A07D25">
      <w:pPr>
        <w:pStyle w:val="PR4"/>
      </w:pPr>
      <w:r w:rsidRPr="00A650B3">
        <w:t>Z</w:t>
      </w:r>
      <w:r w:rsidR="00930170" w:rsidRPr="00A650B3">
        <w:t>one level (on/off)</w:t>
      </w:r>
    </w:p>
    <w:p w14:paraId="36F90FB5" w14:textId="77777777" w:rsidR="00930170" w:rsidRPr="00A650B3" w:rsidRDefault="00930170" w:rsidP="00A07D25">
      <w:pPr>
        <w:pStyle w:val="PR4"/>
      </w:pPr>
      <w:r w:rsidRPr="00A650B3">
        <w:t>Occupancy sensor</w:t>
      </w:r>
    </w:p>
    <w:p w14:paraId="4F38C722" w14:textId="56F79CD2" w:rsidR="005D7695" w:rsidRPr="00A650B3" w:rsidRDefault="2C04D819" w:rsidP="00D74120">
      <w:pPr>
        <w:pStyle w:val="PR1"/>
      </w:pPr>
      <w:r w:rsidRPr="00A650B3">
        <w:t>OpenADR Interface</w:t>
      </w:r>
      <w:r w:rsidR="0189DE30" w:rsidRPr="00A650B3">
        <w:t xml:space="preserve"> (networked and hybrid installation)</w:t>
      </w:r>
    </w:p>
    <w:p w14:paraId="0DD5D2ED" w14:textId="77777777" w:rsidR="00FD0F87" w:rsidRPr="00A650B3" w:rsidRDefault="2C04D819" w:rsidP="00A07D25">
      <w:pPr>
        <w:pStyle w:val="PR2"/>
      </w:pPr>
      <w:r w:rsidRPr="00A650B3">
        <w:lastRenderedPageBreak/>
        <w:t>Basis-of-Design Product:</w:t>
      </w:r>
      <w:r w:rsidR="4B5D292A" w:rsidRPr="00A650B3">
        <w:t xml:space="preserve"> </w:t>
      </w:r>
      <w:r w:rsidR="386AA246" w:rsidRPr="00A650B3">
        <w:t xml:space="preserve">OpenADR interface </w:t>
      </w:r>
      <w:r w:rsidR="4B5D292A" w:rsidRPr="00A650B3">
        <w:t>(TRX-OPNADR)</w:t>
      </w:r>
      <w:r w:rsidRPr="00A650B3">
        <w:t xml:space="preserve"> </w:t>
      </w:r>
    </w:p>
    <w:p w14:paraId="768E13A9" w14:textId="0FAA2839" w:rsidR="00B10DA4" w:rsidRPr="00A650B3" w:rsidRDefault="32849A1A" w:rsidP="00A07D25">
      <w:pPr>
        <w:pStyle w:val="PR2"/>
      </w:pPr>
      <w:r w:rsidRPr="00A650B3">
        <w:t xml:space="preserve">The interface shall allow </w:t>
      </w:r>
      <w:r w:rsidR="30A4A4D9" w:rsidRPr="00A650B3">
        <w:t>users</w:t>
      </w:r>
      <w:r w:rsidRPr="00A650B3">
        <w:t xml:space="preserve"> to </w:t>
      </w:r>
      <w:r w:rsidR="5A6C8E79" w:rsidRPr="00A650B3">
        <w:t xml:space="preserve">connect their lighting system </w:t>
      </w:r>
      <w:r w:rsidR="386AA246" w:rsidRPr="00A650B3">
        <w:t>with utility</w:t>
      </w:r>
      <w:r w:rsidR="7405F3B5" w:rsidRPr="00A650B3">
        <w:t xml:space="preserve"> companies</w:t>
      </w:r>
      <w:r w:rsidR="30A4A4D9" w:rsidRPr="00A650B3">
        <w:t>'</w:t>
      </w:r>
      <w:r w:rsidR="386AA246" w:rsidRPr="00A650B3">
        <w:t xml:space="preserve"> Demand Response Automation Server (DRAS) </w:t>
      </w:r>
      <w:r w:rsidR="5A6C8E79" w:rsidRPr="00A650B3">
        <w:t xml:space="preserve">using OpenADR </w:t>
      </w:r>
      <w:r w:rsidR="509BC080" w:rsidRPr="00A650B3">
        <w:t xml:space="preserve">2.0b </w:t>
      </w:r>
      <w:r w:rsidR="5A6C8E79" w:rsidRPr="00A650B3">
        <w:t>standard.</w:t>
      </w:r>
    </w:p>
    <w:p w14:paraId="27B9A128" w14:textId="357D21C7" w:rsidR="00B10DA4" w:rsidRPr="00A650B3" w:rsidRDefault="386AA246" w:rsidP="00A07D25">
      <w:pPr>
        <w:pStyle w:val="PR2"/>
      </w:pPr>
      <w:r w:rsidRPr="00A650B3">
        <w:t xml:space="preserve">Initiate </w:t>
      </w:r>
      <w:r w:rsidR="7A8A4DF2" w:rsidRPr="00A650B3">
        <w:t>load shed</w:t>
      </w:r>
      <w:r w:rsidRPr="00A650B3">
        <w:t xml:space="preserve"> event using OpenADR protocol in an auto-Demand-Response event without additional interfaces or gateways.</w:t>
      </w:r>
    </w:p>
    <w:p w14:paraId="2B49E7D1" w14:textId="345D30FD" w:rsidR="0092100B" w:rsidRPr="00A650B3" w:rsidRDefault="2A38CD61" w:rsidP="00D74120">
      <w:pPr>
        <w:pStyle w:val="PR1"/>
        <w:numPr>
          <w:ilvl w:val="0"/>
          <w:numId w:val="40"/>
        </w:numPr>
      </w:pPr>
      <w:r w:rsidRPr="00A650B3">
        <w:rPr>
          <w:lang w:val="en-CA"/>
        </w:rPr>
        <w:t>Real-Time Location Services</w:t>
      </w:r>
      <w:r w:rsidR="0189DE30" w:rsidRPr="00A650B3">
        <w:rPr>
          <w:lang w:val="en-CA"/>
        </w:rPr>
        <w:t xml:space="preserve"> </w:t>
      </w:r>
      <w:r w:rsidR="0189DE30" w:rsidRPr="00A650B3">
        <w:t>(networked and hybrid installation)</w:t>
      </w:r>
    </w:p>
    <w:p w14:paraId="4DBB3EDC" w14:textId="6B8AC530" w:rsidR="0092100B" w:rsidRPr="00A650B3" w:rsidRDefault="2A38CD61" w:rsidP="00A07D25">
      <w:pPr>
        <w:pStyle w:val="PR2"/>
        <w:numPr>
          <w:ilvl w:val="0"/>
          <w:numId w:val="205"/>
        </w:numPr>
        <w:rPr>
          <w:lang w:val="en-CA"/>
        </w:rPr>
      </w:pPr>
      <w:r w:rsidRPr="00A650B3">
        <w:t>Basis-of-Design Product:</w:t>
      </w:r>
      <w:r w:rsidR="7405F3B5" w:rsidRPr="00A650B3">
        <w:rPr>
          <w:lang w:val="en-CA"/>
        </w:rPr>
        <w:t xml:space="preserve"> </w:t>
      </w:r>
      <w:r w:rsidR="7B6E15E2" w:rsidRPr="00A650B3">
        <w:rPr>
          <w:lang w:val="en-CA"/>
        </w:rPr>
        <w:t>CORE</w:t>
      </w:r>
      <w:r w:rsidR="35DB152A" w:rsidRPr="00A650B3">
        <w:rPr>
          <w:lang w:val="en-CA"/>
        </w:rPr>
        <w:t xml:space="preserve"> Locate</w:t>
      </w:r>
      <w:r w:rsidR="7405F3B5" w:rsidRPr="00A650B3">
        <w:rPr>
          <w:lang w:val="en-CA"/>
        </w:rPr>
        <w:t xml:space="preserve"> (TRX-LOCBAS)</w:t>
      </w:r>
      <w:r w:rsidRPr="00A650B3">
        <w:rPr>
          <w:lang w:val="en-CA"/>
        </w:rPr>
        <w:t xml:space="preserve"> </w:t>
      </w:r>
    </w:p>
    <w:p w14:paraId="3FE4E914" w14:textId="138D8159" w:rsidR="007029D6" w:rsidRPr="00A650B3" w:rsidRDefault="6B44091E" w:rsidP="00A07D25">
      <w:pPr>
        <w:pStyle w:val="PR2"/>
      </w:pPr>
      <w:r w:rsidRPr="00A650B3">
        <w:t>The application s</w:t>
      </w:r>
      <w:r w:rsidR="1619D6BE" w:rsidRPr="00A650B3">
        <w:t>hall enable users to enable real</w:t>
      </w:r>
      <w:r w:rsidR="082EA11C" w:rsidRPr="00A650B3">
        <w:t>-</w:t>
      </w:r>
      <w:r w:rsidR="1619D6BE" w:rsidRPr="00A650B3">
        <w:t>time location services on the sensors.</w:t>
      </w:r>
    </w:p>
    <w:p w14:paraId="5324AF9D" w14:textId="185BBA88" w:rsidR="00765A6C" w:rsidRPr="00A650B3" w:rsidRDefault="6B44091E" w:rsidP="00A07D25">
      <w:pPr>
        <w:pStyle w:val="PR2"/>
      </w:pPr>
      <w:r w:rsidRPr="00A650B3">
        <w:t xml:space="preserve">The application shall allow users to assign </w:t>
      </w:r>
      <w:r w:rsidR="286EA21D" w:rsidRPr="00A650B3">
        <w:t>Bluetooth Low Energy</w:t>
      </w:r>
      <w:r w:rsidRPr="00A650B3">
        <w:t xml:space="preserve"> tags to assets or people.</w:t>
      </w:r>
    </w:p>
    <w:p w14:paraId="3DB310B0" w14:textId="4EEAD900" w:rsidR="007D47F3" w:rsidRPr="00A650B3" w:rsidRDefault="6B44091E" w:rsidP="00A07D25">
      <w:pPr>
        <w:pStyle w:val="PR2"/>
      </w:pPr>
      <w:r w:rsidRPr="00A650B3">
        <w:t xml:space="preserve">The application shall allow users to </w:t>
      </w:r>
      <w:r w:rsidR="3EF609A1" w:rsidRPr="00A650B3">
        <w:t>track equipment and locate people in real-time in a floor plan view and table view</w:t>
      </w:r>
      <w:r w:rsidR="20387CAD" w:rsidRPr="00A650B3">
        <w:t xml:space="preserve"> with </w:t>
      </w:r>
      <w:r w:rsidR="30A4A4D9" w:rsidRPr="00A650B3">
        <w:t>"</w:t>
      </w:r>
      <w:r w:rsidR="20387CAD" w:rsidRPr="00A650B3">
        <w:t>room-level accuracy</w:t>
      </w:r>
      <w:r w:rsidR="109CD9D6" w:rsidRPr="00A650B3">
        <w:t>.</w:t>
      </w:r>
      <w:r w:rsidR="30A4A4D9" w:rsidRPr="00A650B3">
        <w:t>"</w:t>
      </w:r>
    </w:p>
    <w:p w14:paraId="06441A71" w14:textId="3CA12A06" w:rsidR="00E12D01" w:rsidRPr="00A650B3" w:rsidRDefault="61A38FF8" w:rsidP="00A07D25">
      <w:pPr>
        <w:pStyle w:val="PR2"/>
      </w:pPr>
      <w:r w:rsidRPr="00A650B3">
        <w:t>The application shall not require any access to public network or manufacturer cloud to work.</w:t>
      </w:r>
    </w:p>
    <w:p w14:paraId="67C73712" w14:textId="0D87077A" w:rsidR="00970622" w:rsidRPr="00A650B3" w:rsidRDefault="3EF609A1" w:rsidP="00A07D25">
      <w:pPr>
        <w:pStyle w:val="PR2"/>
      </w:pPr>
      <w:r w:rsidRPr="00A650B3">
        <w:t>The application shall allow users to search and filter for a particular asset they are looking for using the parameters defined.</w:t>
      </w:r>
    </w:p>
    <w:p w14:paraId="2E93E9F4" w14:textId="2BB151AF" w:rsidR="00970622" w:rsidRPr="00A650B3" w:rsidRDefault="3EF609A1" w:rsidP="00A07D25">
      <w:pPr>
        <w:pStyle w:val="PR2"/>
      </w:pPr>
      <w:r w:rsidRPr="00A650B3">
        <w:t xml:space="preserve">The application shall allow users to review </w:t>
      </w:r>
      <w:r w:rsidR="109CD9D6" w:rsidRPr="00A650B3">
        <w:t xml:space="preserve">the </w:t>
      </w:r>
      <w:r w:rsidRPr="00A650B3">
        <w:t>historical movement of an asset or a person in floor plan view.</w:t>
      </w:r>
    </w:p>
    <w:p w14:paraId="783401F6" w14:textId="6D1D857E" w:rsidR="0043022A" w:rsidRPr="00A650B3" w:rsidRDefault="608FAD00" w:rsidP="00A07D25">
      <w:pPr>
        <w:pStyle w:val="PR2"/>
        <w:rPr>
          <w:lang w:val="en-CA"/>
        </w:rPr>
      </w:pPr>
      <w:r w:rsidRPr="00A650B3">
        <w:t xml:space="preserve">The application shall provide location data through </w:t>
      </w:r>
      <w:r w:rsidR="7DFF3D46" w:rsidRPr="00A650B3">
        <w:t>Application Programming Interface (</w:t>
      </w:r>
      <w:r w:rsidRPr="00A650B3">
        <w:t>API</w:t>
      </w:r>
      <w:r w:rsidR="206AC649" w:rsidRPr="00A650B3">
        <w:t>)</w:t>
      </w:r>
    </w:p>
    <w:p w14:paraId="79B4D1DC" w14:textId="7D2AF831" w:rsidR="0043022A" w:rsidRPr="00A650B3" w:rsidRDefault="098377C4" w:rsidP="00D74120">
      <w:pPr>
        <w:pStyle w:val="PR1"/>
        <w:numPr>
          <w:ilvl w:val="0"/>
          <w:numId w:val="40"/>
        </w:numPr>
      </w:pPr>
      <w:r w:rsidRPr="00A650B3">
        <w:rPr>
          <w:lang w:val="en-CA"/>
        </w:rPr>
        <w:t>Space Utilization Application</w:t>
      </w:r>
      <w:r w:rsidR="0189DE30" w:rsidRPr="00A650B3">
        <w:rPr>
          <w:lang w:val="en-CA"/>
        </w:rPr>
        <w:t xml:space="preserve"> </w:t>
      </w:r>
      <w:r w:rsidR="0189DE30" w:rsidRPr="00A650B3">
        <w:t>(networked and hybrid installation)</w:t>
      </w:r>
    </w:p>
    <w:p w14:paraId="3A9C801C" w14:textId="77777777" w:rsidR="00855F84" w:rsidRPr="00A650B3" w:rsidRDefault="098377C4" w:rsidP="00A07D25">
      <w:pPr>
        <w:pStyle w:val="PR2"/>
        <w:numPr>
          <w:ilvl w:val="0"/>
          <w:numId w:val="206"/>
        </w:numPr>
      </w:pPr>
      <w:r w:rsidRPr="00A650B3">
        <w:t>Basis-of-Design Product:</w:t>
      </w:r>
      <w:r w:rsidRPr="00A650B3">
        <w:rPr>
          <w:lang w:val="en-CA"/>
        </w:rPr>
        <w:t xml:space="preserve"> </w:t>
      </w:r>
      <w:r w:rsidR="7B6E15E2" w:rsidRPr="00A650B3">
        <w:rPr>
          <w:lang w:val="en-CA"/>
        </w:rPr>
        <w:t>CORE</w:t>
      </w:r>
      <w:r w:rsidR="363D80C5" w:rsidRPr="00A650B3">
        <w:rPr>
          <w:lang w:val="en-CA"/>
        </w:rPr>
        <w:t xml:space="preserve"> Insights (</w:t>
      </w:r>
      <w:r w:rsidR="3BBD18F1" w:rsidRPr="00A650B3">
        <w:t>TRX-</w:t>
      </w:r>
      <w:r w:rsidR="1CF4BE25" w:rsidRPr="00A650B3">
        <w:t>INSOCC</w:t>
      </w:r>
      <w:r w:rsidR="363D80C5" w:rsidRPr="00A650B3">
        <w:rPr>
          <w:lang w:val="en-CA"/>
        </w:rPr>
        <w:t>)</w:t>
      </w:r>
      <w:r w:rsidRPr="00A650B3">
        <w:rPr>
          <w:lang w:val="en-CA"/>
        </w:rPr>
        <w:t xml:space="preserve"> </w:t>
      </w:r>
    </w:p>
    <w:p w14:paraId="03521C9F" w14:textId="37650C7A" w:rsidR="00D41B43" w:rsidRPr="00A650B3" w:rsidRDefault="3D787A4E" w:rsidP="00A07D25">
      <w:pPr>
        <w:pStyle w:val="PR2"/>
      </w:pPr>
      <w:r w:rsidRPr="00A650B3">
        <w:t xml:space="preserve">The </w:t>
      </w:r>
      <w:r w:rsidR="7B6E15E2" w:rsidRPr="00A650B3">
        <w:t>CORE</w:t>
      </w:r>
      <w:r w:rsidR="3F86D15D" w:rsidRPr="00A650B3">
        <w:t xml:space="preserve"> Insights is a </w:t>
      </w:r>
      <w:r w:rsidR="2C93F7B2" w:rsidRPr="00A650B3">
        <w:t xml:space="preserve">space analytics </w:t>
      </w:r>
      <w:r w:rsidR="3F86D15D" w:rsidRPr="00A650B3">
        <w:t xml:space="preserve">software application that </w:t>
      </w:r>
      <w:r w:rsidR="285C26A1" w:rsidRPr="00A650B3">
        <w:t>allows users to monitor, compare</w:t>
      </w:r>
      <w:r w:rsidR="6775E7CC" w:rsidRPr="00A650B3">
        <w:t xml:space="preserve"> and analyze their space usage to </w:t>
      </w:r>
      <w:r w:rsidR="3F86D15D" w:rsidRPr="00A650B3">
        <w:t>transform the occupancy data gathered by</w:t>
      </w:r>
      <w:r w:rsidR="49DF9527" w:rsidRPr="00A650B3">
        <w:t xml:space="preserve"> WaveLinx</w:t>
      </w:r>
      <w:r w:rsidR="3F86D15D" w:rsidRPr="00A650B3">
        <w:t xml:space="preserve"> </w:t>
      </w:r>
      <w:r w:rsidR="7B6E15E2" w:rsidRPr="00A650B3">
        <w:t>CORE</w:t>
      </w:r>
      <w:r w:rsidR="3F86D15D" w:rsidRPr="00A650B3">
        <w:t xml:space="preserve">/WaveLinx smart devices and </w:t>
      </w:r>
      <w:r w:rsidR="3860A2F0" w:rsidRPr="00A650B3">
        <w:t xml:space="preserve">occupancy </w:t>
      </w:r>
      <w:r w:rsidR="3F86D15D" w:rsidRPr="00A650B3">
        <w:t xml:space="preserve">sensors in ways that provide a deeper understanding of building space utilization and unlock optimization </w:t>
      </w:r>
      <w:r w:rsidR="2C04D819" w:rsidRPr="00A650B3">
        <w:t>opportunities.</w:t>
      </w:r>
    </w:p>
    <w:p w14:paraId="0A3A9C6F" w14:textId="48E4DB6C" w:rsidR="00F938C6" w:rsidRPr="00A650B3" w:rsidRDefault="2A6E20BE" w:rsidP="00A07D25">
      <w:pPr>
        <w:pStyle w:val="PR2"/>
      </w:pPr>
      <w:r w:rsidRPr="00A650B3">
        <w:t>This application store</w:t>
      </w:r>
      <w:r w:rsidR="4BAC612F" w:rsidRPr="00A650B3">
        <w:t>s</w:t>
      </w:r>
      <w:r w:rsidRPr="00A650B3">
        <w:t xml:space="preserve"> </w:t>
      </w:r>
      <w:r w:rsidR="061AFF4E" w:rsidRPr="00A650B3">
        <w:t xml:space="preserve">13 months of Occupancy </w:t>
      </w:r>
      <w:r w:rsidRPr="00A650B3">
        <w:t xml:space="preserve">data </w:t>
      </w:r>
    </w:p>
    <w:p w14:paraId="4E9F78F6" w14:textId="030BAE41" w:rsidR="00BF1F2A" w:rsidRPr="00A650B3" w:rsidRDefault="0726A68C" w:rsidP="00A07D25">
      <w:pPr>
        <w:pStyle w:val="PR2"/>
      </w:pPr>
      <w:r w:rsidRPr="00A650B3">
        <w:t xml:space="preserve">This application shall enable </w:t>
      </w:r>
      <w:r w:rsidR="04C74C43" w:rsidRPr="00A650B3">
        <w:t>users to v</w:t>
      </w:r>
      <w:r w:rsidRPr="00A650B3">
        <w:t xml:space="preserve">iew key </w:t>
      </w:r>
      <w:r w:rsidR="04C74C43" w:rsidRPr="00A650B3">
        <w:t xml:space="preserve">space </w:t>
      </w:r>
      <w:r w:rsidRPr="00A650B3">
        <w:t xml:space="preserve">performance indicators like avg occupancy %, # empty space vs total space, # of buildings, </w:t>
      </w:r>
      <w:r w:rsidR="04C74C43" w:rsidRPr="00A650B3">
        <w:t xml:space="preserve">floors, </w:t>
      </w:r>
      <w:r w:rsidR="2C04D819" w:rsidRPr="00A650B3">
        <w:t>sensors.</w:t>
      </w:r>
    </w:p>
    <w:p w14:paraId="56F04743" w14:textId="18AADDF2" w:rsidR="00BF1F2A" w:rsidRPr="00A650B3" w:rsidRDefault="04C74C43" w:rsidP="00A07D25">
      <w:pPr>
        <w:pStyle w:val="PR2"/>
      </w:pPr>
      <w:r w:rsidRPr="00A650B3">
        <w:t xml:space="preserve">This application </w:t>
      </w:r>
      <w:r w:rsidR="50C32A40" w:rsidRPr="00A650B3">
        <w:t xml:space="preserve">shall allow users to access </w:t>
      </w:r>
      <w:r w:rsidR="109CD9D6" w:rsidRPr="00A650B3">
        <w:t xml:space="preserve">the </w:t>
      </w:r>
      <w:r w:rsidR="1E1C7328" w:rsidRPr="00A650B3">
        <w:t>Occupancy</w:t>
      </w:r>
      <w:r w:rsidR="0726A68C" w:rsidRPr="00A650B3">
        <w:t xml:space="preserve"> dashboard to monitor </w:t>
      </w:r>
      <w:r w:rsidR="1E1C7328" w:rsidRPr="00A650B3">
        <w:t xml:space="preserve">space </w:t>
      </w:r>
      <w:r w:rsidR="061AFF4E" w:rsidRPr="00A650B3">
        <w:t>occupancy across</w:t>
      </w:r>
      <w:r w:rsidR="0726A68C" w:rsidRPr="00A650B3">
        <w:t xml:space="preserve"> the enterprise </w:t>
      </w:r>
      <w:r w:rsidR="1F90DB9E" w:rsidRPr="00A650B3">
        <w:t>- sites</w:t>
      </w:r>
      <w:r w:rsidR="0726A68C" w:rsidRPr="00A650B3">
        <w:t>/buildings/floor/etc.</w:t>
      </w:r>
    </w:p>
    <w:p w14:paraId="5AEAC3A2" w14:textId="4EA3E451" w:rsidR="00BF1F2A" w:rsidRPr="00A650B3" w:rsidRDefault="1E1C7328" w:rsidP="00A07D25">
      <w:pPr>
        <w:pStyle w:val="PR2"/>
      </w:pPr>
      <w:r w:rsidRPr="00A650B3">
        <w:t>This application shall allow users to q</w:t>
      </w:r>
      <w:r w:rsidR="0726A68C" w:rsidRPr="00A650B3">
        <w:t xml:space="preserve">uickly navigate from Enterprise level to Site, Area and Room level – Desktop, Mobile and Kiosk compatible </w:t>
      </w:r>
      <w:r w:rsidR="2C04D819" w:rsidRPr="00A650B3">
        <w:t>views.</w:t>
      </w:r>
    </w:p>
    <w:p w14:paraId="7B600613" w14:textId="3D87738B" w:rsidR="00BF1F2A" w:rsidRPr="00A650B3" w:rsidRDefault="1E1C7328" w:rsidP="00A07D25">
      <w:pPr>
        <w:pStyle w:val="PR2"/>
      </w:pPr>
      <w:r w:rsidRPr="00A650B3">
        <w:t>This application shall enable users to v</w:t>
      </w:r>
      <w:r w:rsidR="0726A68C" w:rsidRPr="00A650B3">
        <w:t>iew occupancy information on the floor plan in real-time.</w:t>
      </w:r>
    </w:p>
    <w:p w14:paraId="2DD5FA25" w14:textId="3BE1F7D5" w:rsidR="00BF1F2A" w:rsidRPr="00A650B3" w:rsidRDefault="44FF9D66" w:rsidP="00A07D25">
      <w:pPr>
        <w:pStyle w:val="PR2"/>
      </w:pPr>
      <w:r w:rsidRPr="00A650B3">
        <w:t xml:space="preserve">This application provides users with </w:t>
      </w:r>
      <w:r w:rsidR="109CD9D6" w:rsidRPr="00A650B3">
        <w:t xml:space="preserve">an </w:t>
      </w:r>
      <w:r w:rsidRPr="00A650B3">
        <w:t>i</w:t>
      </w:r>
      <w:r w:rsidR="0726A68C" w:rsidRPr="00A650B3">
        <w:t xml:space="preserve">ntuitive chart view with space trending – bar/line chart, </w:t>
      </w:r>
      <w:r w:rsidR="2C04D819" w:rsidRPr="00A650B3">
        <w:t>reports.</w:t>
      </w:r>
    </w:p>
    <w:p w14:paraId="2FDD9416" w14:textId="2FB85248" w:rsidR="00B67296" w:rsidRPr="00A650B3" w:rsidRDefault="363D80C5" w:rsidP="00A07D25">
      <w:pPr>
        <w:pStyle w:val="PR2"/>
      </w:pPr>
      <w:r w:rsidRPr="00A650B3">
        <w:t xml:space="preserve">The application shall provide </w:t>
      </w:r>
      <w:r w:rsidR="3860A2F0" w:rsidRPr="00A650B3">
        <w:t>Occupancy</w:t>
      </w:r>
      <w:r w:rsidRPr="00A650B3">
        <w:t xml:space="preserve"> data through Application Programming Interface (API)</w:t>
      </w:r>
    </w:p>
    <w:p w14:paraId="30CFB7B3" w14:textId="3B6519B1" w:rsidR="00226179" w:rsidRPr="00A650B3" w:rsidRDefault="00C67FF2" w:rsidP="005A6F5A">
      <w:pPr>
        <w:pStyle w:val="PRT"/>
      </w:pPr>
      <w:r w:rsidRPr="00A650B3">
        <w:t xml:space="preserve"> -</w:t>
      </w:r>
      <w:r w:rsidR="70309755" w:rsidRPr="00A650B3">
        <w:t xml:space="preserve"> </w:t>
      </w:r>
      <w:r w:rsidR="737A0CA6" w:rsidRPr="00A650B3">
        <w:t>E</w:t>
      </w:r>
      <w:r w:rsidR="03329336" w:rsidRPr="00A650B3">
        <w:t>XECUTION</w:t>
      </w:r>
    </w:p>
    <w:p w14:paraId="537AA2B6" w14:textId="120758F9" w:rsidR="00226179" w:rsidRPr="00A650B3" w:rsidRDefault="00226179" w:rsidP="005A6F5A">
      <w:pPr>
        <w:pStyle w:val="Heading2"/>
      </w:pPr>
      <w:r w:rsidRPr="00A650B3">
        <w:t>INSTALLATION</w:t>
      </w:r>
    </w:p>
    <w:p w14:paraId="2038925A" w14:textId="77777777" w:rsidR="001A690B" w:rsidRPr="00A650B3" w:rsidRDefault="03A77096" w:rsidP="00D74120">
      <w:pPr>
        <w:pStyle w:val="PR1"/>
        <w:numPr>
          <w:ilvl w:val="0"/>
          <w:numId w:val="43"/>
        </w:numPr>
      </w:pPr>
      <w:r w:rsidRPr="00A650B3">
        <w:t xml:space="preserve">The control system shall be installed and fully wired as shown on the plans by the installing contractor. The contractor shall complete all electrical connections to all control circuits.  </w:t>
      </w:r>
    </w:p>
    <w:p w14:paraId="6E529DCB" w14:textId="5F200D3D" w:rsidR="001A690B" w:rsidRPr="00A650B3" w:rsidRDefault="03A77096" w:rsidP="00D74120">
      <w:pPr>
        <w:pStyle w:val="PR1"/>
        <w:numPr>
          <w:ilvl w:val="0"/>
          <w:numId w:val="40"/>
        </w:numPr>
      </w:pPr>
      <w:r w:rsidRPr="00A650B3">
        <w:t xml:space="preserve">Install the work of this </w:t>
      </w:r>
      <w:r w:rsidR="12BC3BAC" w:rsidRPr="00A650B3">
        <w:t>S</w:t>
      </w:r>
      <w:r w:rsidR="3D0307F8" w:rsidRPr="00A650B3">
        <w:t xml:space="preserve">ection </w:t>
      </w:r>
      <w:r w:rsidRPr="00A650B3">
        <w:t xml:space="preserve">in accordance with </w:t>
      </w:r>
      <w:r w:rsidR="434D7CC7" w:rsidRPr="00A650B3">
        <w:t xml:space="preserve">the </w:t>
      </w:r>
      <w:r w:rsidRPr="00A650B3">
        <w:t>manufacturer</w:t>
      </w:r>
      <w:r w:rsidR="434D7CC7" w:rsidRPr="00A650B3">
        <w:t>'</w:t>
      </w:r>
      <w:r w:rsidRPr="00A650B3">
        <w:t>s printed instructions unless otherwise indicated.</w:t>
      </w:r>
    </w:p>
    <w:p w14:paraId="27266137" w14:textId="7D484597" w:rsidR="001A690B" w:rsidRPr="00A650B3" w:rsidRDefault="03A77096" w:rsidP="00D74120">
      <w:pPr>
        <w:pStyle w:val="PR1"/>
        <w:numPr>
          <w:ilvl w:val="0"/>
          <w:numId w:val="40"/>
        </w:numPr>
      </w:pPr>
      <w:r w:rsidRPr="00A650B3">
        <w:t>Provide written or computer-generated documentation on the commissioning of the system</w:t>
      </w:r>
      <w:r w:rsidR="434D7CC7" w:rsidRPr="00A650B3">
        <w:t>,</w:t>
      </w:r>
      <w:r w:rsidRPr="00A650B3">
        <w:t xml:space="preserve"> including room by room description including:</w:t>
      </w:r>
    </w:p>
    <w:p w14:paraId="16013F32" w14:textId="4A96B996" w:rsidR="001A690B" w:rsidRPr="00A650B3" w:rsidRDefault="03A77096" w:rsidP="00D74120">
      <w:pPr>
        <w:pStyle w:val="PR1"/>
        <w:numPr>
          <w:ilvl w:val="0"/>
          <w:numId w:val="40"/>
        </w:numPr>
      </w:pPr>
      <w:r w:rsidRPr="00A650B3">
        <w:t xml:space="preserve">Sensor parameters, time delays, </w:t>
      </w:r>
      <w:r w:rsidR="264A97B7" w:rsidRPr="00A650B3">
        <w:t>sensitivities,</w:t>
      </w:r>
      <w:r w:rsidRPr="00A650B3">
        <w:t xml:space="preserve"> and daylighting setpoints.</w:t>
      </w:r>
    </w:p>
    <w:p w14:paraId="468AF26E" w14:textId="5F20D76B" w:rsidR="001A690B" w:rsidRPr="00A650B3" w:rsidRDefault="434D7CC7" w:rsidP="00D74120">
      <w:pPr>
        <w:pStyle w:val="PR1"/>
        <w:numPr>
          <w:ilvl w:val="0"/>
          <w:numId w:val="40"/>
        </w:numPr>
        <w:rPr>
          <w:b/>
          <w:bCs/>
        </w:rPr>
      </w:pPr>
      <w:r w:rsidRPr="00A650B3">
        <w:t>A s</w:t>
      </w:r>
      <w:r w:rsidR="03A77096" w:rsidRPr="00A650B3">
        <w:t>equence of operation</w:t>
      </w:r>
      <w:r w:rsidRPr="00A650B3">
        <w:t>s</w:t>
      </w:r>
      <w:r w:rsidR="03A77096" w:rsidRPr="00A650B3">
        <w:t>, (</w:t>
      </w:r>
      <w:r w:rsidR="49F811E6" w:rsidRPr="00A650B3">
        <w:t>e.g.,</w:t>
      </w:r>
      <w:r w:rsidR="03A77096" w:rsidRPr="00A650B3">
        <w:t xml:space="preserve"> manual ON, Auto OFF. </w:t>
      </w:r>
      <w:r w:rsidR="7A8A4DF2" w:rsidRPr="00A650B3">
        <w:t>E</w:t>
      </w:r>
      <w:r w:rsidR="03A77096" w:rsidRPr="00A650B3">
        <w:t>tc.).</w:t>
      </w:r>
    </w:p>
    <w:p w14:paraId="39BA6BB8" w14:textId="2C11FCC6" w:rsidR="001A690B" w:rsidRPr="00A650B3" w:rsidRDefault="03A77096" w:rsidP="00D74120">
      <w:pPr>
        <w:pStyle w:val="PR1"/>
        <w:numPr>
          <w:ilvl w:val="0"/>
          <w:numId w:val="40"/>
        </w:numPr>
        <w:rPr>
          <w:b/>
          <w:bCs/>
        </w:rPr>
      </w:pPr>
      <w:r w:rsidRPr="00A650B3">
        <w:lastRenderedPageBreak/>
        <w:t>Load parameters (</w:t>
      </w:r>
      <w:r w:rsidR="49F811E6" w:rsidRPr="00A650B3">
        <w:t>e.g.,</w:t>
      </w:r>
      <w:r w:rsidRPr="00A650B3">
        <w:t xml:space="preserve"> blink warning, etc.).</w:t>
      </w:r>
    </w:p>
    <w:p w14:paraId="6ED3EC43" w14:textId="34B35F3E" w:rsidR="001A690B" w:rsidRPr="00A650B3" w:rsidRDefault="279C11F8" w:rsidP="005A6F5A">
      <w:pPr>
        <w:pStyle w:val="Heading2"/>
      </w:pPr>
      <w:r w:rsidRPr="00A650B3">
        <w:t>PRODUCT SUPPORT AND SERVICE</w:t>
      </w:r>
    </w:p>
    <w:p w14:paraId="7C5BCC56" w14:textId="58860468" w:rsidR="001A690B" w:rsidRPr="00A650B3" w:rsidRDefault="03A77096" w:rsidP="00D74120">
      <w:pPr>
        <w:pStyle w:val="PR1"/>
        <w:numPr>
          <w:ilvl w:val="0"/>
          <w:numId w:val="44"/>
        </w:numPr>
        <w:rPr>
          <w:b/>
        </w:rPr>
      </w:pPr>
      <w:r w:rsidRPr="00A650B3">
        <w:t xml:space="preserve">Factory telephone support shall be available at no cost to the owner. Factory assistance shall </w:t>
      </w:r>
      <w:r w:rsidR="434D7CC7" w:rsidRPr="00A650B3">
        <w:t>solve</w:t>
      </w:r>
      <w:r w:rsidRPr="00A650B3">
        <w:t xml:space="preserve"> programming or application questions concerning the control equipment</w:t>
      </w:r>
    </w:p>
    <w:p w14:paraId="2B60BA0D" w14:textId="4439668A" w:rsidR="001A690B" w:rsidRPr="00A650B3" w:rsidRDefault="03A77096" w:rsidP="005A6F5A">
      <w:pPr>
        <w:pStyle w:val="Heading2"/>
      </w:pPr>
      <w:r w:rsidRPr="00A650B3">
        <w:t>FACTORY COMMISSIONING (OPTIONAL)</w:t>
      </w:r>
    </w:p>
    <w:p w14:paraId="2D0EAC15" w14:textId="69F147E2" w:rsidR="001A690B" w:rsidRPr="00A650B3" w:rsidRDefault="03A77096" w:rsidP="00D74120">
      <w:pPr>
        <w:pStyle w:val="PR1"/>
        <w:numPr>
          <w:ilvl w:val="0"/>
          <w:numId w:val="45"/>
        </w:numPr>
      </w:pPr>
      <w:r w:rsidRPr="00A650B3">
        <w:t>Upon completion of the installation, the system shall be commissioned by the manufacturer</w:t>
      </w:r>
      <w:r w:rsidR="434D7CC7" w:rsidRPr="00A650B3">
        <w:t>'</w:t>
      </w:r>
      <w:r w:rsidRPr="00A650B3">
        <w:t>s factory authorized representative</w:t>
      </w:r>
      <w:r w:rsidR="434D7CC7" w:rsidRPr="00A650B3">
        <w:t>,</w:t>
      </w:r>
      <w:r w:rsidRPr="00A650B3">
        <w:t xml:space="preserve"> who will verify a complete</w:t>
      </w:r>
      <w:r w:rsidR="434D7CC7" w:rsidRPr="00A650B3">
        <w:t>,</w:t>
      </w:r>
      <w:r w:rsidRPr="00A650B3">
        <w:t xml:space="preserve"> fully functional system.  </w:t>
      </w:r>
    </w:p>
    <w:p w14:paraId="15D5E16B" w14:textId="685FA39B" w:rsidR="001A690B" w:rsidRPr="00A650B3" w:rsidRDefault="03A77096" w:rsidP="00D74120">
      <w:pPr>
        <w:pStyle w:val="PR1"/>
        <w:numPr>
          <w:ilvl w:val="0"/>
          <w:numId w:val="40"/>
        </w:numPr>
      </w:pPr>
      <w:r w:rsidRPr="00A650B3">
        <w:t xml:space="preserve">The electrical contractor shall provide both the manufacturer and the electrical engineer with </w:t>
      </w:r>
      <w:r w:rsidR="7A8A4DF2" w:rsidRPr="00A650B3">
        <w:t>twenty-one (21)</w:t>
      </w:r>
      <w:r w:rsidRPr="00A650B3">
        <w:t xml:space="preserve"> working days</w:t>
      </w:r>
      <w:r w:rsidR="434D7CC7" w:rsidRPr="00A650B3">
        <w:t>'</w:t>
      </w:r>
      <w:r w:rsidRPr="00A650B3">
        <w:t xml:space="preserve"> written notice of the system start</w:t>
      </w:r>
      <w:r w:rsidR="082EA11C" w:rsidRPr="00A650B3">
        <w:t>-</w:t>
      </w:r>
      <w:r w:rsidRPr="00A650B3">
        <w:t xml:space="preserve">up and adjustment date.  </w:t>
      </w:r>
    </w:p>
    <w:p w14:paraId="42443719" w14:textId="373530BB" w:rsidR="001A690B" w:rsidRPr="00A650B3" w:rsidRDefault="03A77096" w:rsidP="00D74120">
      <w:pPr>
        <w:pStyle w:val="PR1"/>
        <w:numPr>
          <w:ilvl w:val="0"/>
          <w:numId w:val="40"/>
        </w:numPr>
      </w:pPr>
      <w:r w:rsidRPr="00A650B3">
        <w:t>Upon completion of the system commissioning</w:t>
      </w:r>
      <w:r w:rsidR="434D7CC7" w:rsidRPr="00A650B3">
        <w:t>,</w:t>
      </w:r>
      <w:r w:rsidRPr="00A650B3">
        <w:t xml:space="preserve"> the factory-authorized technician shall provide the proper training to the owner's personnel on the </w:t>
      </w:r>
      <w:r w:rsidR="349CAFB7" w:rsidRPr="00A650B3">
        <w:t xml:space="preserve">system's </w:t>
      </w:r>
      <w:r w:rsidRPr="00A650B3">
        <w:t xml:space="preserve">adjustment and maintenance. </w:t>
      </w:r>
    </w:p>
    <w:p w14:paraId="1D488E2E" w14:textId="77777777" w:rsidR="00F61919" w:rsidRPr="00A650B3" w:rsidRDefault="29BE914A" w:rsidP="00D74120">
      <w:pPr>
        <w:pStyle w:val="PR1"/>
        <w:numPr>
          <w:ilvl w:val="0"/>
          <w:numId w:val="40"/>
        </w:numPr>
      </w:pPr>
      <w:r w:rsidRPr="00A650B3">
        <w:t>Qualifications for factory certified field service engineer:</w:t>
      </w:r>
    </w:p>
    <w:p w14:paraId="6EFD2255" w14:textId="77777777" w:rsidR="00F61919" w:rsidRPr="00A650B3" w:rsidRDefault="29BE914A" w:rsidP="00D74120">
      <w:pPr>
        <w:pStyle w:val="PR1"/>
        <w:numPr>
          <w:ilvl w:val="0"/>
          <w:numId w:val="40"/>
        </w:numPr>
      </w:pPr>
      <w:r w:rsidRPr="00A650B3">
        <w:t>Certified by the equipment manufacturer on the system installed.</w:t>
      </w:r>
    </w:p>
    <w:p w14:paraId="05BDD6B5" w14:textId="0CA459E9" w:rsidR="00F61919" w:rsidRPr="00A650B3" w:rsidRDefault="29BE914A" w:rsidP="00D74120">
      <w:pPr>
        <w:pStyle w:val="PR1"/>
        <w:numPr>
          <w:ilvl w:val="0"/>
          <w:numId w:val="40"/>
        </w:numPr>
      </w:pPr>
      <w:r w:rsidRPr="00A650B3">
        <w:t xml:space="preserve">Make </w:t>
      </w:r>
      <w:r w:rsidR="434D7CC7" w:rsidRPr="00A650B3">
        <w:t xml:space="preserve">the </w:t>
      </w:r>
      <w:r w:rsidRPr="00A650B3">
        <w:t xml:space="preserve">first visit upon completion of </w:t>
      </w:r>
      <w:r w:rsidR="434D7CC7" w:rsidRPr="00A650B3">
        <w:t xml:space="preserve">the </w:t>
      </w:r>
      <w:r w:rsidRPr="00A650B3">
        <w:t xml:space="preserve">installation of </w:t>
      </w:r>
      <w:r w:rsidR="434D7CC7" w:rsidRPr="00A650B3">
        <w:t xml:space="preserve">the </w:t>
      </w:r>
      <w:r w:rsidR="3FF27B1E" w:rsidRPr="00A650B3">
        <w:t xml:space="preserve">WaveLinx </w:t>
      </w:r>
      <w:r w:rsidRPr="00A650B3">
        <w:t>Connected Lighting system:</w:t>
      </w:r>
    </w:p>
    <w:p w14:paraId="2E4A920B" w14:textId="7D009973" w:rsidR="00F61919" w:rsidRPr="00A650B3" w:rsidRDefault="29BE914A" w:rsidP="00D74120">
      <w:pPr>
        <w:pStyle w:val="PR1"/>
        <w:numPr>
          <w:ilvl w:val="0"/>
          <w:numId w:val="40"/>
        </w:numPr>
      </w:pPr>
      <w:r w:rsidRPr="00A650B3">
        <w:t xml:space="preserve">Verify locations of </w:t>
      </w:r>
      <w:r w:rsidR="304D35F7" w:rsidRPr="00A650B3">
        <w:t>WaveLinx Area Controller</w:t>
      </w:r>
      <w:r w:rsidRPr="00A650B3">
        <w:t>s</w:t>
      </w:r>
    </w:p>
    <w:p w14:paraId="339531B3" w14:textId="77777777" w:rsidR="00F61919" w:rsidRPr="00A650B3" w:rsidRDefault="29BE914A" w:rsidP="00D74120">
      <w:pPr>
        <w:pStyle w:val="PR1"/>
        <w:numPr>
          <w:ilvl w:val="0"/>
          <w:numId w:val="40"/>
        </w:numPr>
      </w:pPr>
      <w:r w:rsidRPr="00A650B3">
        <w:t>Verify implementation of Construction Group process</w:t>
      </w:r>
    </w:p>
    <w:p w14:paraId="44A14A25" w14:textId="23ED33F0" w:rsidR="00F61919" w:rsidRPr="00A650B3" w:rsidRDefault="29BE914A" w:rsidP="00D74120">
      <w:pPr>
        <w:pStyle w:val="PR1"/>
        <w:numPr>
          <w:ilvl w:val="0"/>
          <w:numId w:val="40"/>
        </w:numPr>
      </w:pPr>
      <w:r w:rsidRPr="00A650B3">
        <w:t>Identify connected devices and program</w:t>
      </w:r>
      <w:r w:rsidR="434D7CC7" w:rsidRPr="00A650B3">
        <w:t>s</w:t>
      </w:r>
      <w:r w:rsidRPr="00A650B3">
        <w:t xml:space="preserve"> using </w:t>
      </w:r>
      <w:r w:rsidR="3FF27B1E" w:rsidRPr="00A650B3">
        <w:t xml:space="preserve">WaveLinx </w:t>
      </w:r>
      <w:r w:rsidRPr="00A650B3">
        <w:t>Mobile</w:t>
      </w:r>
      <w:r w:rsidR="3FF27B1E" w:rsidRPr="00A650B3">
        <w:t xml:space="preserve"> Application</w:t>
      </w:r>
      <w:r w:rsidRPr="00A650B3">
        <w:t xml:space="preserve"> and Automatic Code Commissioning.</w:t>
      </w:r>
    </w:p>
    <w:p w14:paraId="06B527AB" w14:textId="09D4A8F5" w:rsidR="00F61919" w:rsidRPr="00A650B3" w:rsidRDefault="29BE914A" w:rsidP="00D74120">
      <w:pPr>
        <w:pStyle w:val="PR1"/>
        <w:numPr>
          <w:ilvl w:val="0"/>
          <w:numId w:val="40"/>
        </w:numPr>
      </w:pPr>
      <w:r w:rsidRPr="00A650B3">
        <w:t xml:space="preserve">Verify that system operation control </w:t>
      </w:r>
      <w:r w:rsidR="434D7CC7" w:rsidRPr="00A650B3">
        <w:t xml:space="preserve">is </w:t>
      </w:r>
      <w:r w:rsidRPr="00A650B3">
        <w:t xml:space="preserve">based on </w:t>
      </w:r>
      <w:r w:rsidR="434D7CC7" w:rsidRPr="00A650B3">
        <w:t xml:space="preserve">the </w:t>
      </w:r>
      <w:r w:rsidRPr="00A650B3">
        <w:t xml:space="preserve">defined </w:t>
      </w:r>
      <w:r w:rsidR="7A8A4DF2" w:rsidRPr="00A650B3">
        <w:t>S</w:t>
      </w:r>
      <w:r w:rsidRPr="00A650B3">
        <w:t xml:space="preserve">equence of </w:t>
      </w:r>
      <w:r w:rsidR="7A8A4DF2" w:rsidRPr="00A650B3">
        <w:t>O</w:t>
      </w:r>
      <w:r w:rsidRPr="00A650B3">
        <w:t>perations (SOO).</w:t>
      </w:r>
    </w:p>
    <w:p w14:paraId="0A25D632" w14:textId="77777777" w:rsidR="00F61919" w:rsidRPr="00A650B3" w:rsidRDefault="29BE914A" w:rsidP="00D74120">
      <w:pPr>
        <w:pStyle w:val="PR1"/>
        <w:numPr>
          <w:ilvl w:val="0"/>
          <w:numId w:val="40"/>
        </w:numPr>
      </w:pPr>
      <w:r w:rsidRPr="00A650B3">
        <w:t>Obtain sign-off on system functions.</w:t>
      </w:r>
    </w:p>
    <w:p w14:paraId="14529DC2" w14:textId="5107C3D6" w:rsidR="00F61919" w:rsidRPr="00A650B3" w:rsidRDefault="29BE914A" w:rsidP="00D74120">
      <w:pPr>
        <w:pStyle w:val="PR1"/>
        <w:numPr>
          <w:ilvl w:val="0"/>
          <w:numId w:val="40"/>
        </w:numPr>
      </w:pPr>
      <w:r w:rsidRPr="00A650B3">
        <w:t xml:space="preserve">Make </w:t>
      </w:r>
      <w:r w:rsidR="434D7CC7" w:rsidRPr="00A650B3">
        <w:t xml:space="preserve">a </w:t>
      </w:r>
      <w:r w:rsidRPr="00A650B3">
        <w:t xml:space="preserve">second visit (optional) to demonstrate and educate </w:t>
      </w:r>
      <w:r w:rsidR="434D7CC7" w:rsidRPr="00A650B3">
        <w:t xml:space="preserve">the </w:t>
      </w:r>
      <w:r w:rsidR="688CD01F" w:rsidRPr="00A650B3">
        <w:t>o</w:t>
      </w:r>
      <w:r w:rsidRPr="00A650B3">
        <w:t>wner</w:t>
      </w:r>
      <w:r w:rsidR="434D7CC7" w:rsidRPr="00A650B3">
        <w:t>'</w:t>
      </w:r>
      <w:r w:rsidRPr="00A650B3">
        <w:t>s representative on system capabilities, programming, fine</w:t>
      </w:r>
      <w:r w:rsidR="434D7CC7" w:rsidRPr="00A650B3">
        <w:t>-</w:t>
      </w:r>
      <w:r w:rsidRPr="00A650B3">
        <w:t>tuning and maintenance.</w:t>
      </w:r>
    </w:p>
    <w:p w14:paraId="73EB7CBB" w14:textId="5DEE3DBA" w:rsidR="00F61919" w:rsidRPr="00A650B3" w:rsidRDefault="29BE914A" w:rsidP="00D74120">
      <w:pPr>
        <w:pStyle w:val="PR1"/>
        <w:numPr>
          <w:ilvl w:val="0"/>
          <w:numId w:val="40"/>
        </w:numPr>
      </w:pPr>
      <w:r w:rsidRPr="00A650B3">
        <w:t xml:space="preserve">Due to building operations, </w:t>
      </w:r>
      <w:r w:rsidR="434D7CC7" w:rsidRPr="00A650B3">
        <w:t xml:space="preserve">the </w:t>
      </w:r>
      <w:r w:rsidRPr="00A650B3">
        <w:t xml:space="preserve">start-up of </w:t>
      </w:r>
      <w:r w:rsidR="434D7CC7" w:rsidRPr="00A650B3">
        <w:t xml:space="preserve">the </w:t>
      </w:r>
      <w:r w:rsidR="3FF27B1E" w:rsidRPr="00A650B3">
        <w:t xml:space="preserve">WaveLinx </w:t>
      </w:r>
      <w:r w:rsidRPr="00A650B3">
        <w:t>Connected Lighting system may be required outside of normal business hours (Monday through Friday, 7 a.m. to 5 p.m.).</w:t>
      </w:r>
    </w:p>
    <w:p w14:paraId="21DEC545" w14:textId="1DFB1842" w:rsidR="004011BC" w:rsidRPr="00A650B3" w:rsidRDefault="06F34B89" w:rsidP="005A6F5A">
      <w:pPr>
        <w:pStyle w:val="Heading2"/>
        <w:rPr>
          <w:b w:val="0"/>
          <w:bCs w:val="0"/>
        </w:rPr>
      </w:pPr>
      <w:r w:rsidRPr="00A650B3">
        <w:t>CLOSEOUT ACTIVITIES (OPTIONAL)</w:t>
      </w:r>
    </w:p>
    <w:p w14:paraId="1DA23A32" w14:textId="0D5C817B" w:rsidR="00F008EF" w:rsidRPr="00A650B3" w:rsidRDefault="77E889E9" w:rsidP="00D74120">
      <w:pPr>
        <w:pStyle w:val="PR1"/>
        <w:numPr>
          <w:ilvl w:val="0"/>
          <w:numId w:val="46"/>
        </w:numPr>
      </w:pPr>
      <w:r w:rsidRPr="00A650B3">
        <w:t>Training Visit</w:t>
      </w:r>
    </w:p>
    <w:p w14:paraId="35C98F76" w14:textId="08A7DBEE" w:rsidR="00F008EF" w:rsidRPr="00A650B3" w:rsidRDefault="49A06314" w:rsidP="00A07D25">
      <w:pPr>
        <w:pStyle w:val="PR2"/>
        <w:numPr>
          <w:ilvl w:val="0"/>
          <w:numId w:val="207"/>
        </w:numPr>
      </w:pPr>
      <w:r w:rsidRPr="00A650B3">
        <w:t xml:space="preserve">Lighting control system manufacturer to provide </w:t>
      </w:r>
      <w:r w:rsidR="7A8A4DF2" w:rsidRPr="00A650B3">
        <w:t>one (1)</w:t>
      </w:r>
      <w:r w:rsidRPr="00A650B3">
        <w:t xml:space="preserve"> day </w:t>
      </w:r>
      <w:r w:rsidR="434D7CC7" w:rsidRPr="00A650B3">
        <w:t xml:space="preserve">of </w:t>
      </w:r>
      <w:r w:rsidRPr="00A650B3">
        <w:t>additional on-site system training to site personnel. This shall be a part of the second visit by field service to the site. A separate third visit will require an additional charge.</w:t>
      </w:r>
    </w:p>
    <w:p w14:paraId="2CEDC14F" w14:textId="0A758153" w:rsidR="00F008EF" w:rsidRPr="00A650B3" w:rsidRDefault="539623C7" w:rsidP="00D74120">
      <w:pPr>
        <w:pStyle w:val="PR1"/>
        <w:numPr>
          <w:ilvl w:val="0"/>
          <w:numId w:val="40"/>
        </w:numPr>
      </w:pPr>
      <w:r w:rsidRPr="00A650B3">
        <w:t>On-site Walk-through</w:t>
      </w:r>
    </w:p>
    <w:p w14:paraId="7ABBF94F" w14:textId="366FAE30" w:rsidR="00F008EF" w:rsidRPr="00A650B3" w:rsidRDefault="49A06314" w:rsidP="00A07D25">
      <w:pPr>
        <w:pStyle w:val="PR2"/>
        <w:numPr>
          <w:ilvl w:val="0"/>
          <w:numId w:val="208"/>
        </w:numPr>
      </w:pPr>
      <w:r w:rsidRPr="00A650B3">
        <w:t xml:space="preserve">For LEED projects, </w:t>
      </w:r>
      <w:r w:rsidR="434D7CC7" w:rsidRPr="00A650B3">
        <w:t xml:space="preserve">the </w:t>
      </w:r>
      <w:r w:rsidRPr="00A650B3">
        <w:t>manufacturer shall conduct an on-site walk</w:t>
      </w:r>
      <w:r w:rsidR="38BD53DA" w:rsidRPr="00A650B3">
        <w:t>-</w:t>
      </w:r>
      <w:r w:rsidRPr="00A650B3">
        <w:t>through to demonstrate system functionality to a Commissioning Agent.</w:t>
      </w:r>
    </w:p>
    <w:p w14:paraId="659A9F82" w14:textId="7444EA45" w:rsidR="00F008EF" w:rsidRPr="00A650B3" w:rsidRDefault="49A06314" w:rsidP="00A07D25">
      <w:pPr>
        <w:pStyle w:val="PR2"/>
      </w:pPr>
      <w:r w:rsidRPr="00A650B3">
        <w:t>During this visit, the manufacturer</w:t>
      </w:r>
      <w:r w:rsidR="434D7CC7" w:rsidRPr="00A650B3">
        <w:t>'</w:t>
      </w:r>
      <w:r w:rsidRPr="00A650B3">
        <w:t xml:space="preserve">s Field Service Engineer will perform tasks at the request of the facility representative or Commissioning Agent, such as </w:t>
      </w:r>
      <w:r w:rsidR="5837E0EC" w:rsidRPr="00A650B3">
        <w:t>demonstrating</w:t>
      </w:r>
      <w:r w:rsidRPr="00A650B3">
        <w:t xml:space="preserve"> wall control functions explain or describ</w:t>
      </w:r>
      <w:r w:rsidR="5837E0EC" w:rsidRPr="00A650B3">
        <w:t>ing</w:t>
      </w:r>
      <w:r w:rsidRPr="00A650B3">
        <w:t xml:space="preserve"> occupancy and/or daylight sensor functionality.</w:t>
      </w:r>
    </w:p>
    <w:p w14:paraId="6727182B" w14:textId="3363D140" w:rsidR="00F008EF" w:rsidRPr="00A650B3" w:rsidRDefault="71662EB6" w:rsidP="00A07D25">
      <w:pPr>
        <w:pStyle w:val="PR2"/>
      </w:pPr>
      <w:r w:rsidRPr="00A650B3">
        <w:t>Lighting control system manufacturer to provide a factory</w:t>
      </w:r>
      <w:r w:rsidR="5837E0EC" w:rsidRPr="00A650B3">
        <w:t>-</w:t>
      </w:r>
      <w:r w:rsidRPr="00A650B3">
        <w:t>certified Field Service Engineer to demonstrate system functionality to the Commissioning Agent.</w:t>
      </w:r>
    </w:p>
    <w:p w14:paraId="64A1464A" w14:textId="123D67E1" w:rsidR="002A0DB3" w:rsidRPr="00A650B3" w:rsidRDefault="49A06314" w:rsidP="005A6F5A">
      <w:pPr>
        <w:pStyle w:val="Heading2"/>
      </w:pPr>
      <w:r w:rsidRPr="00A650B3">
        <w:t>MAINTENANCE</w:t>
      </w:r>
    </w:p>
    <w:p w14:paraId="0AF3CDF2" w14:textId="1B21F9A2" w:rsidR="001F5367" w:rsidRPr="00A650B3" w:rsidRDefault="49A06314" w:rsidP="00D74120">
      <w:pPr>
        <w:pStyle w:val="PR1"/>
        <w:numPr>
          <w:ilvl w:val="0"/>
          <w:numId w:val="47"/>
        </w:numPr>
      </w:pPr>
      <w:r w:rsidRPr="00A650B3">
        <w:lastRenderedPageBreak/>
        <w:t xml:space="preserve">Capable of providing on-site service support within 48 hours anywhere in </w:t>
      </w:r>
      <w:r w:rsidR="5837E0EC" w:rsidRPr="00A650B3">
        <w:t xml:space="preserve">the </w:t>
      </w:r>
      <w:r w:rsidRPr="00A650B3">
        <w:t>continental United States and within 72 hours worldwide except where special visas are required.</w:t>
      </w:r>
    </w:p>
    <w:p w14:paraId="5DD3F1DC" w14:textId="473F5DD3" w:rsidR="002A0DB3" w:rsidRPr="00A650B3" w:rsidRDefault="49A06314" w:rsidP="00D74120">
      <w:pPr>
        <w:pStyle w:val="PR1"/>
        <w:rPr>
          <w:rFonts w:eastAsia="Arial" w:cs="Arial"/>
          <w:b/>
          <w:bCs/>
        </w:rPr>
      </w:pPr>
      <w:r w:rsidRPr="00A650B3">
        <w:t>Offer renewable service contract on</w:t>
      </w:r>
      <w:r w:rsidR="5837E0EC" w:rsidRPr="00A650B3">
        <w:t xml:space="preserve"> a</w:t>
      </w:r>
      <w:r w:rsidRPr="00A650B3">
        <w:t xml:space="preserve"> yearly basis, </w:t>
      </w:r>
      <w:r w:rsidR="5837E0EC" w:rsidRPr="00A650B3">
        <w:t>including</w:t>
      </w:r>
      <w:r w:rsidRPr="00A650B3">
        <w:t xml:space="preserve"> parts, factory labor, and annual training visits. Make service contracts available up to ten</w:t>
      </w:r>
      <w:r w:rsidR="69A5C857" w:rsidRPr="00A650B3">
        <w:t xml:space="preserve"> (10)</w:t>
      </w:r>
      <w:r w:rsidRPr="00A650B3">
        <w:t xml:space="preserve"> years after </w:t>
      </w:r>
      <w:r w:rsidR="5837E0EC" w:rsidRPr="00A650B3">
        <w:t xml:space="preserve">the </w:t>
      </w:r>
      <w:r w:rsidRPr="00A650B3">
        <w:t>date of system start</w:t>
      </w:r>
      <w:r w:rsidR="5837E0EC" w:rsidRPr="00A650B3">
        <w:t>-</w:t>
      </w:r>
      <w:r w:rsidRPr="00A650B3">
        <w:t>up. Additional service contracts and warranties need to be verified as being available.</w:t>
      </w:r>
    </w:p>
    <w:p w14:paraId="1836B194" w14:textId="734DA36F" w:rsidR="002A0DB3" w:rsidRPr="00A650B3" w:rsidRDefault="49A06314" w:rsidP="00D74120">
      <w:pPr>
        <w:pStyle w:val="PR1"/>
        <w:rPr>
          <w:rFonts w:eastAsia="Arial" w:cs="Arial"/>
          <w:b/>
          <w:bCs/>
        </w:rPr>
      </w:pPr>
      <w:r w:rsidRPr="00A650B3">
        <w:t>Prior to bid, confirm if an on-site meeting between the Lighting Control System Manufacturer and a Facility Representative will be required to evaluate system usage after the building has been in operation for a predetermined period. If a field service visit is required for Acceptance Testing or building commissioning</w:t>
      </w:r>
      <w:r w:rsidR="4EB40F6B" w:rsidRPr="00A650B3">
        <w:t>,</w:t>
      </w:r>
      <w:r w:rsidR="5837E0EC" w:rsidRPr="00A650B3">
        <w:t xml:space="preserve"> then </w:t>
      </w:r>
      <w:r w:rsidRPr="00A650B3">
        <w:t xml:space="preserve">it shall be as an additional </w:t>
      </w:r>
      <w:r w:rsidR="4EB40F6B" w:rsidRPr="00A650B3">
        <w:t xml:space="preserve">service </w:t>
      </w:r>
      <w:r w:rsidRPr="00A650B3">
        <w:t xml:space="preserve">charge unless specifically stated in the specification and confirmed on the </w:t>
      </w:r>
      <w:r w:rsidR="3FF27B1E" w:rsidRPr="00A650B3">
        <w:t xml:space="preserve">WaveLinx </w:t>
      </w:r>
      <w:r w:rsidR="43585594" w:rsidRPr="00A650B3">
        <w:t>Connected Lighting</w:t>
      </w:r>
      <w:r w:rsidRPr="00A650B3">
        <w:t xml:space="preserve"> bill of materials.</w:t>
      </w:r>
    </w:p>
    <w:p w14:paraId="36D2F381" w14:textId="7BD8CB17" w:rsidR="002A0DB3" w:rsidRPr="003028B4" w:rsidRDefault="737A0CA6" w:rsidP="00D74120">
      <w:pPr>
        <w:pStyle w:val="PR1"/>
        <w:numPr>
          <w:ilvl w:val="0"/>
          <w:numId w:val="0"/>
        </w:numPr>
        <w:ind w:left="1584"/>
      </w:pPr>
      <w:r w:rsidRPr="00A650B3">
        <w:t>END OF SECTION</w:t>
      </w:r>
    </w:p>
    <w:sectPr w:rsidR="002A0DB3" w:rsidRPr="003028B4" w:rsidSect="0001698E">
      <w:footerReference w:type="default" r:id="rId11"/>
      <w:pgSz w:w="12240" w:h="15840"/>
      <w:pgMar w:top="1440" w:right="1440" w:bottom="1440" w:left="153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36D55" w14:textId="77777777" w:rsidR="00FF1C02" w:rsidRDefault="00FF1C02" w:rsidP="00182FBF">
      <w:r>
        <w:separator/>
      </w:r>
    </w:p>
  </w:endnote>
  <w:endnote w:type="continuationSeparator" w:id="0">
    <w:p w14:paraId="0C51310E" w14:textId="77777777" w:rsidR="00FF1C02" w:rsidRDefault="00FF1C02" w:rsidP="00182FBF">
      <w:r>
        <w:continuationSeparator/>
      </w:r>
    </w:p>
  </w:endnote>
  <w:endnote w:type="continuationNotice" w:id="1">
    <w:p w14:paraId="4B839455" w14:textId="77777777" w:rsidR="00FF1C02" w:rsidRDefault="00FF1C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LT Std 65 Medium">
    <w:altName w:val="Times New Roman"/>
    <w:panose1 w:val="02000603020000020003"/>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LT Std 47 Cn Lt">
    <w:altName w:val="Calibri"/>
    <w:panose1 w:val="020B0706030502040204"/>
    <w:charset w:val="00"/>
    <w:family w:val="swiss"/>
    <w:notTrueType/>
    <w:pitch w:val="variable"/>
    <w:sig w:usb0="00000003"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2D46D" w14:textId="611F51E7" w:rsidR="00245C82" w:rsidRPr="00A964A0" w:rsidRDefault="5B5CE439" w:rsidP="003A731B">
    <w:pPr>
      <w:tabs>
        <w:tab w:val="center" w:pos="5040"/>
        <w:tab w:val="right" w:pos="9180"/>
      </w:tabs>
      <w:ind w:left="0" w:firstLine="0"/>
      <w:rPr>
        <w:rFonts w:ascii="Arial" w:hAnsi="Arial"/>
        <w:sz w:val="18"/>
        <w:szCs w:val="18"/>
      </w:rPr>
    </w:pPr>
    <w:r w:rsidRPr="00A650B3">
      <w:rPr>
        <w:rFonts w:ascii="Arial" w:hAnsi="Arial"/>
        <w:sz w:val="16"/>
        <w:szCs w:val="16"/>
      </w:rPr>
      <w:t>LIGHTING CONTROLS – WAVELINX (</w:t>
    </w:r>
    <w:r w:rsidR="004B67F1" w:rsidRPr="00A650B3">
      <w:rPr>
        <w:rFonts w:ascii="Arial" w:hAnsi="Arial"/>
        <w:sz w:val="16"/>
        <w:szCs w:val="16"/>
      </w:rPr>
      <w:t>HYBRID</w:t>
    </w:r>
    <w:r w:rsidRPr="00A650B3">
      <w:rPr>
        <w:rFonts w:ascii="Arial" w:hAnsi="Arial"/>
        <w:sz w:val="16"/>
        <w:szCs w:val="16"/>
      </w:rPr>
      <w:t xml:space="preserve">) </w:t>
    </w:r>
    <w:r w:rsidR="3484DDAB" w:rsidRPr="00A650B3">
      <w:tab/>
    </w:r>
    <w:r w:rsidRPr="00A650B3">
      <w:rPr>
        <w:rFonts w:ascii="Arial" w:hAnsi="Arial"/>
        <w:sz w:val="18"/>
        <w:szCs w:val="18"/>
      </w:rPr>
      <w:t xml:space="preserve">26 09 43 - </w:t>
    </w:r>
    <w:r w:rsidR="00245C82" w:rsidRPr="00A650B3">
      <w:rPr>
        <w:rFonts w:ascii="Arial" w:hAnsi="Arial"/>
        <w:sz w:val="18"/>
        <w:szCs w:val="18"/>
      </w:rPr>
      <w:pgNum/>
    </w:r>
    <w:r w:rsidR="00245C82" w:rsidRPr="00A650B3">
      <w:rPr>
        <w:rFonts w:ascii="Arial" w:hAnsi="Arial"/>
        <w:sz w:val="18"/>
        <w:szCs w:val="18"/>
      </w:rPr>
      <w:tab/>
    </w:r>
    <w:r w:rsidR="00297A90" w:rsidRPr="00A650B3">
      <w:rPr>
        <w:rFonts w:ascii="Arial" w:hAnsi="Arial"/>
        <w:sz w:val="18"/>
        <w:szCs w:val="18"/>
      </w:rPr>
      <w:t>March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CB7BA6" w14:textId="77777777" w:rsidR="00FF1C02" w:rsidRDefault="00FF1C02" w:rsidP="00182FBF">
      <w:r>
        <w:separator/>
      </w:r>
    </w:p>
  </w:footnote>
  <w:footnote w:type="continuationSeparator" w:id="0">
    <w:p w14:paraId="12F324C7" w14:textId="77777777" w:rsidR="00FF1C02" w:rsidRDefault="00FF1C02" w:rsidP="00182FBF">
      <w:r>
        <w:continuationSeparator/>
      </w:r>
    </w:p>
  </w:footnote>
  <w:footnote w:type="continuationNotice" w:id="1">
    <w:p w14:paraId="068E3AFC" w14:textId="77777777" w:rsidR="00FF1C02" w:rsidRDefault="00FF1C0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E0CA26"/>
    <w:multiLevelType w:val="multilevel"/>
    <w:tmpl w:val="474CA44A"/>
    <w:lvl w:ilvl="0">
      <w:start w:val="1"/>
      <w:numFmt w:val="upperLetter"/>
      <w:pStyle w:val="PR1"/>
      <w:lvlText w:val="%1."/>
      <w:lvlJc w:val="left"/>
      <w:pPr>
        <w:tabs>
          <w:tab w:val="num" w:pos="360"/>
        </w:tabs>
      </w:pPr>
    </w:lvl>
    <w:lvl w:ilvl="1">
      <w:start w:val="1"/>
      <w:numFmt w:val="decimal"/>
      <w:lvlText w:val="%2."/>
      <w:lvlJc w:val="left"/>
      <w:pPr>
        <w:ind w:left="-11016" w:hanging="360"/>
      </w:pPr>
    </w:lvl>
    <w:lvl w:ilvl="2">
      <w:start w:val="1"/>
      <w:numFmt w:val="lowerLetter"/>
      <w:lvlText w:val="%3."/>
      <w:lvlJc w:val="left"/>
      <w:pPr>
        <w:ind w:left="-10296" w:hanging="180"/>
      </w:pPr>
    </w:lvl>
    <w:lvl w:ilvl="3">
      <w:start w:val="1"/>
      <w:numFmt w:val="decimal"/>
      <w:lvlText w:val="%1.%2.%3.%4."/>
      <w:lvlJc w:val="left"/>
      <w:pPr>
        <w:ind w:left="-9576" w:hanging="360"/>
      </w:pPr>
    </w:lvl>
    <w:lvl w:ilvl="4">
      <w:start w:val="1"/>
      <w:numFmt w:val="upperLetter"/>
      <w:lvlText w:val="%5."/>
      <w:lvlJc w:val="left"/>
      <w:pPr>
        <w:ind w:left="-8856" w:hanging="360"/>
      </w:pPr>
    </w:lvl>
    <w:lvl w:ilvl="5">
      <w:start w:val="1"/>
      <w:numFmt w:val="decimal"/>
      <w:lvlText w:val="%1.%2.%3.%4.%5.%6."/>
      <w:lvlJc w:val="left"/>
      <w:pPr>
        <w:ind w:left="-8136" w:hanging="180"/>
      </w:pPr>
    </w:lvl>
    <w:lvl w:ilvl="6">
      <w:start w:val="1"/>
      <w:numFmt w:val="decimal"/>
      <w:lvlText w:val="%1.%2.%3.%4.%5.%6.%7."/>
      <w:lvlJc w:val="left"/>
      <w:pPr>
        <w:ind w:left="-7416" w:hanging="360"/>
      </w:pPr>
    </w:lvl>
    <w:lvl w:ilvl="7">
      <w:start w:val="1"/>
      <w:numFmt w:val="decimal"/>
      <w:lvlText w:val="%1.%2.%3.%4.%5.%6.%7.%8."/>
      <w:lvlJc w:val="left"/>
      <w:pPr>
        <w:ind w:left="-6696" w:hanging="360"/>
      </w:pPr>
    </w:lvl>
    <w:lvl w:ilvl="8">
      <w:start w:val="1"/>
      <w:numFmt w:val="decimal"/>
      <w:lvlText w:val="%1.%2.%3.%4.%5.%6.%7.%8.%9."/>
      <w:lvlJc w:val="left"/>
      <w:pPr>
        <w:ind w:left="-5976" w:hanging="180"/>
      </w:pPr>
    </w:lvl>
  </w:abstractNum>
  <w:abstractNum w:abstractNumId="1" w15:restartNumberingAfterBreak="0">
    <w:nsid w:val="1B3C7C76"/>
    <w:multiLevelType w:val="multilevel"/>
    <w:tmpl w:val="22986B26"/>
    <w:lvl w:ilvl="0">
      <w:start w:val="1"/>
      <w:numFmt w:val="decimal"/>
      <w:suff w:val="nothing"/>
      <w:lvlText w:val="PART %1 – "/>
      <w:lvlJc w:val="left"/>
      <w:pPr>
        <w:ind w:left="0" w:firstLine="0"/>
      </w:pPr>
      <w:rPr>
        <w:rFonts w:ascii="Arial" w:hAnsi="Arial" w:cs="Arial" w:hint="default"/>
        <w:b w:val="0"/>
        <w:i w:val="0"/>
        <w:sz w:val="22"/>
        <w:szCs w:val="22"/>
      </w:rPr>
    </w:lvl>
    <w:lvl w:ilvl="1">
      <w:start w:val="1"/>
      <w:numFmt w:val="decimal"/>
      <w:pStyle w:val="Level2"/>
      <w:lvlText w:val="%1.%2"/>
      <w:lvlJc w:val="left"/>
      <w:pPr>
        <w:tabs>
          <w:tab w:val="num" w:pos="648"/>
        </w:tabs>
        <w:ind w:left="648" w:hanging="648"/>
      </w:pPr>
      <w:rPr>
        <w:rFonts w:ascii="Times New Roman" w:hAnsi="Times New Roman" w:cs="Times New Roman" w:hint="default"/>
        <w:b w:val="0"/>
        <w:i w:val="0"/>
        <w:color w:val="auto"/>
        <w:sz w:val="22"/>
        <w:szCs w:val="22"/>
      </w:rPr>
    </w:lvl>
    <w:lvl w:ilvl="2">
      <w:start w:val="1"/>
      <w:numFmt w:val="upperLetter"/>
      <w:lvlText w:val="%3."/>
      <w:lvlJc w:val="left"/>
      <w:pPr>
        <w:tabs>
          <w:tab w:val="num" w:pos="1080"/>
        </w:tabs>
        <w:ind w:left="1080" w:hanging="360"/>
      </w:pPr>
      <w:rPr>
        <w:rFonts w:ascii="Times New Roman" w:hAnsi="Times New Roman" w:hint="default"/>
        <w:b w:val="0"/>
        <w:i w:val="0"/>
        <w:sz w:val="24"/>
        <w:szCs w:val="24"/>
      </w:rPr>
    </w:lvl>
    <w:lvl w:ilvl="3">
      <w:start w:val="1"/>
      <w:numFmt w:val="decimal"/>
      <w:lvlText w:val="%4."/>
      <w:lvlJc w:val="left"/>
      <w:pPr>
        <w:tabs>
          <w:tab w:val="num" w:pos="1800"/>
        </w:tabs>
        <w:ind w:left="1800" w:hanging="360"/>
      </w:pPr>
      <w:rPr>
        <w:rFonts w:ascii="Times New Roman" w:hAnsi="Times New Roman" w:hint="default"/>
        <w:b w:val="0"/>
        <w:i w:val="0"/>
        <w:sz w:val="24"/>
        <w:szCs w:val="24"/>
      </w:rPr>
    </w:lvl>
    <w:lvl w:ilvl="4">
      <w:start w:val="1"/>
      <w:numFmt w:val="lowerLetter"/>
      <w:lvlText w:val="%5."/>
      <w:lvlJc w:val="left"/>
      <w:pPr>
        <w:tabs>
          <w:tab w:val="num" w:pos="2880"/>
        </w:tabs>
        <w:ind w:left="2880" w:hanging="720"/>
      </w:pPr>
      <w:rPr>
        <w:rFonts w:ascii="Arial" w:hAnsi="Arial" w:cs="Arial" w:hint="default"/>
        <w:b w:val="0"/>
        <w:i w:val="0"/>
        <w:sz w:val="22"/>
      </w:rPr>
    </w:lvl>
    <w:lvl w:ilvl="5">
      <w:start w:val="1"/>
      <w:numFmt w:val="upperLetter"/>
      <w:suff w:val="nothing"/>
      <w:lvlText w:val="Appendix %6"/>
      <w:lvlJc w:val="left"/>
      <w:pPr>
        <w:ind w:left="0" w:firstLine="0"/>
      </w:pPr>
      <w:rPr>
        <w:rFonts w:ascii="Arial" w:hAnsi="Arial" w:cs="Wingdings" w:hint="default"/>
        <w:b/>
        <w:i w:val="0"/>
        <w:sz w:val="32"/>
        <w:szCs w:val="32"/>
      </w:rPr>
    </w:lvl>
    <w:lvl w:ilvl="6">
      <w:start w:val="1"/>
      <w:numFmt w:val="decimal"/>
      <w:lvlText w:val="%6.%7"/>
      <w:lvlJc w:val="left"/>
      <w:pPr>
        <w:tabs>
          <w:tab w:val="num" w:pos="648"/>
        </w:tabs>
        <w:ind w:left="648" w:hanging="648"/>
      </w:pPr>
      <w:rPr>
        <w:rFonts w:ascii="Avenir LT Std 65 Medium" w:hAnsi="Avenir LT Std 65 Medium" w:hint="default"/>
        <w:b/>
        <w:i w:val="0"/>
        <w:sz w:val="28"/>
        <w:szCs w:val="28"/>
      </w:rPr>
    </w:lvl>
    <w:lvl w:ilvl="7">
      <w:start w:val="1"/>
      <w:numFmt w:val="decimal"/>
      <w:lvlText w:val="%6.%7.%8"/>
      <w:lvlJc w:val="left"/>
      <w:pPr>
        <w:tabs>
          <w:tab w:val="num" w:pos="936"/>
        </w:tabs>
        <w:ind w:left="936" w:hanging="936"/>
      </w:pPr>
      <w:rPr>
        <w:rFonts w:ascii="Times New Roman" w:hAnsi="Times New Roman" w:cs="Times New Roman" w:hint="default"/>
        <w:b w:val="0"/>
        <w:bCs w:val="0"/>
        <w:i w:val="0"/>
        <w:iCs w:val="0"/>
        <w:caps w:val="0"/>
        <w:small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6.%7.%8.%9"/>
      <w:lvlJc w:val="left"/>
      <w:pPr>
        <w:tabs>
          <w:tab w:val="num" w:pos="1037"/>
        </w:tabs>
        <w:ind w:left="1037" w:hanging="1037"/>
      </w:pPr>
      <w:rPr>
        <w:rFonts w:ascii="Arial" w:hAnsi="Arial" w:cs="Wingdings" w:hint="default"/>
        <w:b/>
        <w:i w:val="0"/>
        <w:sz w:val="22"/>
        <w:szCs w:val="22"/>
      </w:rPr>
    </w:lvl>
  </w:abstractNum>
  <w:abstractNum w:abstractNumId="2" w15:restartNumberingAfterBreak="0">
    <w:nsid w:val="1C857925"/>
    <w:multiLevelType w:val="multilevel"/>
    <w:tmpl w:val="FFFFFFFF"/>
    <w:lvl w:ilvl="0">
      <w:numFmt w:val="none"/>
      <w:pStyle w:val="ART"/>
      <w:lvlText w:val=""/>
      <w:lvlJc w:val="left"/>
      <w:pPr>
        <w:tabs>
          <w:tab w:val="num" w:pos="360"/>
        </w:tabs>
      </w:p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3" w15:restartNumberingAfterBreak="0">
    <w:nsid w:val="30A2058E"/>
    <w:multiLevelType w:val="multilevel"/>
    <w:tmpl w:val="A790E984"/>
    <w:lvl w:ilvl="0">
      <w:start w:val="1"/>
      <w:numFmt w:val="decimal"/>
      <w:pStyle w:val="PRT"/>
      <w:suff w:val="nothing"/>
      <w:lvlText w:val="PART %1"/>
      <w:lvlJc w:val="left"/>
      <w:pPr>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upperLetter"/>
      <w:pStyle w:val="ListParagraph"/>
      <w:lvlText w:val="%3."/>
      <w:lvlJc w:val="left"/>
      <w:pPr>
        <w:ind w:left="1080" w:hanging="360"/>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bullet"/>
      <w:lvlText w:val=""/>
      <w:lvlJc w:val="left"/>
      <w:pPr>
        <w:tabs>
          <w:tab w:val="num" w:pos="2448"/>
        </w:tabs>
        <w:ind w:left="2448" w:hanging="432"/>
      </w:pPr>
      <w:rPr>
        <w:rFonts w:ascii="Symbol" w:hAnsi="Symbol" w:hint="default"/>
      </w:rPr>
    </w:lvl>
    <w:lvl w:ilvl="6">
      <w:start w:val="1"/>
      <w:numFmt w:val="lowerLetter"/>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 w15:restartNumberingAfterBreak="0">
    <w:nsid w:val="34205C92"/>
    <w:multiLevelType w:val="multilevel"/>
    <w:tmpl w:val="E2F8D5B0"/>
    <w:lvl w:ilvl="0">
      <w:start w:val="1"/>
      <w:numFmt w:val="decimal"/>
      <w:suff w:val="nothing"/>
      <w:lvlText w:val="PART %1"/>
      <w:lvlJc w:val="left"/>
      <w:pPr>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pStyle w:val="PR3"/>
      <w:lvlText w:val="%5."/>
      <w:lvlJc w:val="left"/>
      <w:pPr>
        <w:tabs>
          <w:tab w:val="num" w:pos="2016"/>
        </w:tabs>
        <w:ind w:left="2016" w:hanging="432"/>
      </w:pPr>
    </w:lvl>
    <w:lvl w:ilvl="5">
      <w:start w:val="1"/>
      <w:numFmt w:val="bullet"/>
      <w:lvlText w:val=""/>
      <w:lvlJc w:val="left"/>
      <w:pPr>
        <w:tabs>
          <w:tab w:val="num" w:pos="2448"/>
        </w:tabs>
        <w:ind w:left="2448" w:hanging="432"/>
      </w:pPr>
      <w:rPr>
        <w:rFonts w:ascii="Symbol" w:hAnsi="Symbol" w:hint="default"/>
      </w:rPr>
    </w:lvl>
    <w:lvl w:ilvl="6">
      <w:start w:val="1"/>
      <w:numFmt w:val="lowerLetter"/>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5" w15:restartNumberingAfterBreak="0">
    <w:nsid w:val="3D0E753B"/>
    <w:multiLevelType w:val="multilevel"/>
    <w:tmpl w:val="D5FE1B08"/>
    <w:lvl w:ilvl="0">
      <w:start w:val="1"/>
      <w:numFmt w:val="decimal"/>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none"/>
      <w:pStyle w:val="DST"/>
      <w:lvlText w:val=""/>
      <w:lvlJc w:val="left"/>
      <w:pPr>
        <w:tabs>
          <w:tab w:val="num" w:pos="360"/>
        </w:tabs>
        <w:ind w:left="0" w:firstLine="0"/>
      </w:pPr>
      <w:rPr>
        <w:rFonts w:hint="default"/>
      </w:rPr>
    </w:lvl>
    <w:lvl w:ilvl="3">
      <w:start w:val="1"/>
      <w:numFmt w:val="decimal"/>
      <w:lvlText w:val="%1.%4"/>
      <w:lvlJc w:val="left"/>
      <w:pPr>
        <w:tabs>
          <w:tab w:val="num" w:pos="864"/>
        </w:tabs>
        <w:ind w:left="864" w:hanging="864"/>
      </w:pPr>
      <w:rPr>
        <w:rFonts w:hint="default"/>
        <w:b w:val="0"/>
      </w:rPr>
    </w:lvl>
    <w:lvl w:ilvl="4">
      <w:start w:val="1"/>
      <w:numFmt w:val="upperLetter"/>
      <w:lvlText w:val="%5."/>
      <w:lvlJc w:val="left"/>
      <w:pPr>
        <w:tabs>
          <w:tab w:val="num" w:pos="864"/>
        </w:tabs>
        <w:ind w:left="864" w:hanging="576"/>
      </w:pPr>
      <w:rPr>
        <w:rFonts w:hint="default"/>
      </w:rPr>
    </w:lvl>
    <w:lvl w:ilvl="5">
      <w:start w:val="1"/>
      <w:numFmt w:val="decimal"/>
      <w:lvlText w:val="%6."/>
      <w:lvlJc w:val="left"/>
      <w:pPr>
        <w:tabs>
          <w:tab w:val="num" w:pos="1440"/>
        </w:tabs>
        <w:ind w:left="1440" w:hanging="576"/>
      </w:pPr>
      <w:rPr>
        <w:rFonts w:hint="default"/>
      </w:rPr>
    </w:lvl>
    <w:lvl w:ilvl="6">
      <w:start w:val="1"/>
      <w:numFmt w:val="lowerLetter"/>
      <w:lvlText w:val="%7."/>
      <w:lvlJc w:val="left"/>
      <w:pPr>
        <w:tabs>
          <w:tab w:val="num" w:pos="2286"/>
        </w:tabs>
        <w:ind w:left="2016" w:hanging="432"/>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6" w15:restartNumberingAfterBreak="0">
    <w:nsid w:val="3F2B184C"/>
    <w:multiLevelType w:val="multilevel"/>
    <w:tmpl w:val="FC863A8E"/>
    <w:lvl w:ilvl="0">
      <w:start w:val="1"/>
      <w:numFmt w:val="decimal"/>
      <w:pStyle w:val="Level1"/>
      <w:suff w:val="nothing"/>
      <w:lvlText w:val="PART %1"/>
      <w:lvlJc w:val="left"/>
      <w:pPr>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upperLetter"/>
      <w:lvlText w:val="%3."/>
      <w:lvlJc w:val="left"/>
      <w:pPr>
        <w:tabs>
          <w:tab w:val="num" w:pos="3582"/>
        </w:tabs>
        <w:ind w:left="3582" w:hanging="432"/>
      </w:pPr>
      <w:rPr>
        <w:rFonts w:hint="default"/>
      </w:rPr>
    </w:lvl>
    <w:lvl w:ilvl="3">
      <w:start w:val="1"/>
      <w:numFmt w:val="decimal"/>
      <w:pStyle w:val="Level3"/>
      <w:lvlText w:val="%4."/>
      <w:lvlJc w:val="left"/>
      <w:pPr>
        <w:tabs>
          <w:tab w:val="num" w:pos="1584"/>
        </w:tabs>
        <w:ind w:left="1584" w:hanging="432"/>
      </w:pPr>
      <w:rPr>
        <w:rFonts w:hint="default"/>
      </w:rPr>
    </w:lvl>
    <w:lvl w:ilvl="4">
      <w:start w:val="1"/>
      <w:numFmt w:val="lowerLetter"/>
      <w:pStyle w:val="Level6"/>
      <w:lvlText w:val="%5."/>
      <w:lvlJc w:val="left"/>
      <w:pPr>
        <w:tabs>
          <w:tab w:val="num" w:pos="2016"/>
        </w:tabs>
        <w:ind w:left="2016" w:hanging="432"/>
      </w:pPr>
      <w:rPr>
        <w:rFonts w:hint="default"/>
        <w:b w:val="0"/>
        <w:i w:val="0"/>
      </w:rPr>
    </w:lvl>
    <w:lvl w:ilvl="5">
      <w:start w:val="1"/>
      <w:numFmt w:val="decimal"/>
      <w:lvlText w:val="%6."/>
      <w:lvlJc w:val="left"/>
      <w:pPr>
        <w:tabs>
          <w:tab w:val="num" w:pos="2448"/>
        </w:tabs>
        <w:ind w:left="2448" w:hanging="432"/>
      </w:pPr>
      <w:rPr>
        <w:rFonts w:asciiTheme="minorHAnsi" w:eastAsia="Times New Roman" w:hAnsiTheme="minorHAnsi" w:cs="Times New Roman" w:hint="default"/>
        <w:b w:val="0"/>
        <w:i w:val="0"/>
      </w:rPr>
    </w:lvl>
    <w:lvl w:ilvl="6">
      <w:start w:val="1"/>
      <w:numFmt w:val="lowerLetter"/>
      <w:lvlText w:val="%7)"/>
      <w:lvlJc w:val="left"/>
      <w:pPr>
        <w:tabs>
          <w:tab w:val="num" w:pos="2520"/>
        </w:tabs>
        <w:ind w:left="2520" w:hanging="360"/>
      </w:pPr>
      <w:rPr>
        <w:rFonts w:hint="default"/>
      </w:rPr>
    </w:lvl>
    <w:lvl w:ilvl="7">
      <w:start w:val="1"/>
      <w:numFmt w:val="none"/>
      <w:pStyle w:val="Level8"/>
      <w:lvlText w:val="%8."/>
      <w:lvlJc w:val="left"/>
      <w:pPr>
        <w:tabs>
          <w:tab w:val="num" w:pos="2880"/>
        </w:tabs>
        <w:ind w:left="2880" w:hanging="360"/>
      </w:pPr>
      <w:rPr>
        <w:rFonts w:hint="default"/>
      </w:rPr>
    </w:lvl>
    <w:lvl w:ilvl="8">
      <w:start w:val="1"/>
      <w:numFmt w:val="none"/>
      <w:pStyle w:val="Level9"/>
      <w:lvlText w:val="%9."/>
      <w:lvlJc w:val="left"/>
      <w:pPr>
        <w:tabs>
          <w:tab w:val="num" w:pos="3240"/>
        </w:tabs>
        <w:ind w:left="3240" w:hanging="360"/>
      </w:pPr>
      <w:rPr>
        <w:rFonts w:hint="default"/>
      </w:rPr>
    </w:lvl>
  </w:abstractNum>
  <w:abstractNum w:abstractNumId="7" w15:restartNumberingAfterBreak="0">
    <w:nsid w:val="42D05B0C"/>
    <w:multiLevelType w:val="multilevel"/>
    <w:tmpl w:val="0409001D"/>
    <w:styleLink w:val="CSIStyle"/>
    <w:lvl w:ilvl="0">
      <w:start w:val="1"/>
      <w:numFmt w:val="decimal"/>
      <w:lvlText w:val="%1"/>
      <w:lvlJc w:val="left"/>
      <w:pPr>
        <w:ind w:left="360" w:hanging="360"/>
      </w:pPr>
      <w:rPr>
        <w:rFonts w:ascii="Arial" w:hAnsi="Arial" w:hint="default"/>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79565C8"/>
    <w:multiLevelType w:val="multilevel"/>
    <w:tmpl w:val="B1CC4D6C"/>
    <w:lvl w:ilvl="0">
      <w:start w:val="1"/>
      <w:numFmt w:val="decimal"/>
      <w:pStyle w:val="Heading5"/>
      <w:suff w:val="nothing"/>
      <w:lvlText w:val="PART %1"/>
      <w:lvlJc w:val="left"/>
      <w:pPr>
        <w:ind w:left="720" w:hanging="720"/>
      </w:pPr>
      <w:rPr>
        <w:rFonts w:hint="default"/>
        <w:i w:val="0"/>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decimal"/>
      <w:lvlText w:val="%6)"/>
      <w:lvlJc w:val="left"/>
      <w:pPr>
        <w:tabs>
          <w:tab w:val="num" w:pos="2448"/>
        </w:tabs>
        <w:ind w:left="2448" w:hanging="432"/>
      </w:pPr>
      <w:rPr>
        <w:rFonts w:hint="default"/>
      </w:rPr>
    </w:lvl>
    <w:lvl w:ilvl="6">
      <w:start w:val="1"/>
      <w:numFmt w:val="lowerLetter"/>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9" w15:restartNumberingAfterBreak="0">
    <w:nsid w:val="68620DB8"/>
    <w:multiLevelType w:val="hybridMultilevel"/>
    <w:tmpl w:val="A9582E62"/>
    <w:lvl w:ilvl="0" w:tplc="E3F6EB1E">
      <w:start w:val="1"/>
      <w:numFmt w:val="decimal"/>
      <w:pStyle w:val="PR2"/>
      <w:lvlText w:val="%1."/>
      <w:lvlJc w:val="left"/>
      <w:pPr>
        <w:tabs>
          <w:tab w:val="num" w:pos="6264"/>
        </w:tabs>
      </w:pPr>
    </w:lvl>
    <w:lvl w:ilvl="1" w:tplc="E7A40CC0">
      <w:start w:val="1"/>
      <w:numFmt w:val="lowerLetter"/>
      <w:lvlText w:val="%2."/>
      <w:lvlJc w:val="left"/>
      <w:pPr>
        <w:ind w:left="1242" w:hanging="360"/>
      </w:pPr>
    </w:lvl>
    <w:lvl w:ilvl="2" w:tplc="80A6D3CA">
      <w:start w:val="1"/>
      <w:numFmt w:val="lowerRoman"/>
      <w:lvlText w:val="%3."/>
      <w:lvlJc w:val="right"/>
      <w:pPr>
        <w:ind w:left="1962" w:hanging="180"/>
      </w:pPr>
    </w:lvl>
    <w:lvl w:ilvl="3" w:tplc="62801D7C">
      <w:start w:val="1"/>
      <w:numFmt w:val="decimal"/>
      <w:lvlText w:val="%4."/>
      <w:lvlJc w:val="left"/>
      <w:pPr>
        <w:ind w:left="2682" w:hanging="360"/>
      </w:pPr>
    </w:lvl>
    <w:lvl w:ilvl="4" w:tplc="83222478">
      <w:start w:val="1"/>
      <w:numFmt w:val="lowerLetter"/>
      <w:lvlText w:val="%5."/>
      <w:lvlJc w:val="left"/>
      <w:pPr>
        <w:ind w:left="3402" w:hanging="360"/>
      </w:pPr>
    </w:lvl>
    <w:lvl w:ilvl="5" w:tplc="5D6ECD94">
      <w:start w:val="1"/>
      <w:numFmt w:val="lowerRoman"/>
      <w:lvlText w:val="%6."/>
      <w:lvlJc w:val="right"/>
      <w:pPr>
        <w:ind w:left="4122" w:hanging="180"/>
      </w:pPr>
    </w:lvl>
    <w:lvl w:ilvl="6" w:tplc="379CA3B8">
      <w:start w:val="1"/>
      <w:numFmt w:val="decimal"/>
      <w:lvlText w:val="%7."/>
      <w:lvlJc w:val="left"/>
      <w:pPr>
        <w:ind w:left="4842" w:hanging="360"/>
      </w:pPr>
    </w:lvl>
    <w:lvl w:ilvl="7" w:tplc="74D20BBA">
      <w:start w:val="1"/>
      <w:numFmt w:val="lowerLetter"/>
      <w:lvlText w:val="%8."/>
      <w:lvlJc w:val="left"/>
      <w:pPr>
        <w:ind w:left="5562" w:hanging="360"/>
      </w:pPr>
    </w:lvl>
    <w:lvl w:ilvl="8" w:tplc="5C4089BE">
      <w:start w:val="1"/>
      <w:numFmt w:val="lowerRoman"/>
      <w:lvlText w:val="%9."/>
      <w:lvlJc w:val="right"/>
      <w:pPr>
        <w:ind w:left="6282" w:hanging="180"/>
      </w:pPr>
    </w:lvl>
  </w:abstractNum>
  <w:num w:numId="1" w16cid:durableId="793447502">
    <w:abstractNumId w:val="8"/>
  </w:num>
  <w:num w:numId="2" w16cid:durableId="1790050386">
    <w:abstractNumId w:val="5"/>
  </w:num>
  <w:num w:numId="3" w16cid:durableId="1188564484">
    <w:abstractNumId w:val="6"/>
  </w:num>
  <w:num w:numId="4" w16cid:durableId="1099369911">
    <w:abstractNumId w:val="7"/>
  </w:num>
  <w:num w:numId="5" w16cid:durableId="2089035709">
    <w:abstractNumId w:val="1"/>
  </w:num>
  <w:num w:numId="6" w16cid:durableId="1697653127">
    <w:abstractNumId w:val="4"/>
  </w:num>
  <w:num w:numId="7" w16cid:durableId="1149251672">
    <w:abstractNumId w:val="3"/>
  </w:num>
  <w:num w:numId="8" w16cid:durableId="1354530428">
    <w:abstractNumId w:val="9"/>
  </w:num>
  <w:num w:numId="9" w16cid:durableId="775713366">
    <w:abstractNumId w:val="2"/>
  </w:num>
  <w:num w:numId="10" w16cid:durableId="1371416856">
    <w:abstractNumId w:val="0"/>
  </w:num>
  <w:num w:numId="11" w16cid:durableId="965165441">
    <w:abstractNumId w:val="9"/>
    <w:lvlOverride w:ilvl="0">
      <w:startOverride w:val="1"/>
    </w:lvlOverride>
  </w:num>
  <w:num w:numId="12" w16cid:durableId="9044912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78459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927940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671035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043371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860315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254637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637438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978657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21557379">
    <w:abstractNumId w:val="9"/>
    <w:lvlOverride w:ilvl="0">
      <w:startOverride w:val="1"/>
    </w:lvlOverride>
  </w:num>
  <w:num w:numId="22" w16cid:durableId="12052919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575068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850593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400296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61707308">
    <w:abstractNumId w:val="9"/>
    <w:lvlOverride w:ilvl="0">
      <w:startOverride w:val="1"/>
    </w:lvlOverride>
  </w:num>
  <w:num w:numId="27" w16cid:durableId="13127140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15114147">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994576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904038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09446612">
    <w:abstractNumId w:val="9"/>
    <w:lvlOverride w:ilvl="0">
      <w:startOverride w:val="1"/>
    </w:lvlOverride>
  </w:num>
  <w:num w:numId="32" w16cid:durableId="13636290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787766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74177436">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30419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200764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83473054">
    <w:abstractNumId w:val="9"/>
    <w:lvlOverride w:ilvl="0">
      <w:startOverride w:val="1"/>
    </w:lvlOverride>
  </w:num>
  <w:num w:numId="38" w16cid:durableId="11895678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463748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887075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355056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092864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543266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949606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216675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478048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30871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227356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26970272">
    <w:abstractNumId w:val="9"/>
    <w:lvlOverride w:ilvl="0">
      <w:startOverride w:val="1"/>
    </w:lvlOverride>
  </w:num>
  <w:num w:numId="50" w16cid:durableId="19313107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939095556">
    <w:abstractNumId w:val="9"/>
    <w:lvlOverride w:ilvl="0">
      <w:startOverride w:val="1"/>
    </w:lvlOverride>
  </w:num>
  <w:num w:numId="52" w16cid:durableId="1727340678">
    <w:abstractNumId w:val="9"/>
    <w:lvlOverride w:ilvl="0">
      <w:startOverride w:val="1"/>
    </w:lvlOverride>
  </w:num>
  <w:num w:numId="53" w16cid:durableId="6585375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9578794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537623550">
    <w:abstractNumId w:val="9"/>
    <w:lvlOverride w:ilvl="0">
      <w:startOverride w:val="1"/>
    </w:lvlOverride>
  </w:num>
  <w:num w:numId="56" w16cid:durableId="18094673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4798112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5556260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55208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62384043">
    <w:abstractNumId w:val="9"/>
    <w:lvlOverride w:ilvl="0">
      <w:startOverride w:val="1"/>
    </w:lvlOverride>
  </w:num>
  <w:num w:numId="61" w16cid:durableId="12991458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1961909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97693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4509807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38056066">
    <w:abstractNumId w:val="9"/>
    <w:lvlOverride w:ilvl="0">
      <w:startOverride w:val="1"/>
    </w:lvlOverride>
  </w:num>
  <w:num w:numId="66" w16cid:durableId="15072834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3516427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03083777">
    <w:abstractNumId w:val="9"/>
    <w:lvlOverride w:ilvl="0">
      <w:startOverride w:val="1"/>
    </w:lvlOverride>
  </w:num>
  <w:num w:numId="69" w16cid:durableId="17595977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8541474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3984365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2603297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533879280">
    <w:abstractNumId w:val="9"/>
    <w:lvlOverride w:ilvl="0">
      <w:startOverride w:val="1"/>
    </w:lvlOverride>
  </w:num>
  <w:num w:numId="74" w16cid:durableId="4654374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8983994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018579114">
    <w:abstractNumId w:val="9"/>
    <w:lvlOverride w:ilvl="0">
      <w:startOverride w:val="1"/>
    </w:lvlOverride>
  </w:num>
  <w:num w:numId="77" w16cid:durableId="19276897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369523321">
    <w:abstractNumId w:val="9"/>
    <w:lvlOverride w:ilvl="0">
      <w:startOverride w:val="1"/>
    </w:lvlOverride>
  </w:num>
  <w:num w:numId="79" w16cid:durableId="20785069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825775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307336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6098513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484277575">
    <w:abstractNumId w:val="9"/>
    <w:lvlOverride w:ilvl="0">
      <w:startOverride w:val="1"/>
    </w:lvlOverride>
  </w:num>
  <w:num w:numId="84" w16cid:durableId="8186166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2604510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20041230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9535111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2065375188">
    <w:abstractNumId w:val="9"/>
    <w:lvlOverride w:ilvl="0">
      <w:startOverride w:val="1"/>
    </w:lvlOverride>
  </w:num>
  <w:num w:numId="89" w16cid:durableId="4520920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5365033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4210720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6894021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636684542">
    <w:abstractNumId w:val="9"/>
    <w:lvlOverride w:ilvl="0">
      <w:startOverride w:val="1"/>
    </w:lvlOverride>
  </w:num>
  <w:num w:numId="94" w16cid:durableId="2541734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2152462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9953327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9003495">
    <w:abstractNumId w:val="9"/>
    <w:lvlOverride w:ilvl="0">
      <w:startOverride w:val="1"/>
    </w:lvlOverride>
  </w:num>
  <w:num w:numId="98" w16cid:durableId="712448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2067530065">
    <w:abstractNumId w:val="9"/>
    <w:lvlOverride w:ilvl="0">
      <w:startOverride w:val="1"/>
    </w:lvlOverride>
  </w:num>
  <w:num w:numId="100" w16cid:durableId="18426941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9801868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077019901">
    <w:abstractNumId w:val="9"/>
    <w:lvlOverride w:ilvl="0">
      <w:startOverride w:val="1"/>
    </w:lvlOverride>
  </w:num>
  <w:num w:numId="103" w16cid:durableId="1572765086">
    <w:abstractNumId w:val="9"/>
    <w:lvlOverride w:ilvl="0">
      <w:startOverride w:val="1"/>
    </w:lvlOverride>
  </w:num>
  <w:num w:numId="104" w16cid:durableId="1292319293">
    <w:abstractNumId w:val="9"/>
    <w:lvlOverride w:ilvl="0">
      <w:startOverride w:val="1"/>
    </w:lvlOverride>
  </w:num>
  <w:num w:numId="105" w16cid:durableId="862675071">
    <w:abstractNumId w:val="9"/>
    <w:lvlOverride w:ilvl="0">
      <w:startOverride w:val="1"/>
    </w:lvlOverride>
  </w:num>
  <w:num w:numId="106" w16cid:durableId="1123309693">
    <w:abstractNumId w:val="9"/>
    <w:lvlOverride w:ilvl="0">
      <w:startOverride w:val="1"/>
    </w:lvlOverride>
  </w:num>
  <w:num w:numId="107" w16cid:durableId="865797608">
    <w:abstractNumId w:val="9"/>
    <w:lvlOverride w:ilvl="0">
      <w:startOverride w:val="1"/>
    </w:lvlOverride>
  </w:num>
  <w:num w:numId="108" w16cid:durableId="1926957008">
    <w:abstractNumId w:val="9"/>
    <w:lvlOverride w:ilvl="0">
      <w:startOverride w:val="1"/>
    </w:lvlOverride>
  </w:num>
  <w:num w:numId="109" w16cid:durableId="19827344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718937717">
    <w:abstractNumId w:val="9"/>
    <w:lvlOverride w:ilvl="0">
      <w:startOverride w:val="1"/>
    </w:lvlOverride>
  </w:num>
  <w:num w:numId="111" w16cid:durableId="2098553434">
    <w:abstractNumId w:val="9"/>
    <w:lvlOverride w:ilvl="0">
      <w:startOverride w:val="1"/>
    </w:lvlOverride>
  </w:num>
  <w:num w:numId="112" w16cid:durableId="21210264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8998244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798061187">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967393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322586699">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919363817">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2103260701">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883517551">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3029975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9460448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792550909">
    <w:abstractNumId w:val="9"/>
    <w:lvlOverride w:ilvl="0">
      <w:startOverride w:val="1"/>
    </w:lvlOverride>
  </w:num>
  <w:num w:numId="123" w16cid:durableId="399873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585455723">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978650060">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053583894">
    <w:abstractNumId w:val="9"/>
    <w:lvlOverride w:ilvl="0">
      <w:startOverride w:val="1"/>
    </w:lvlOverride>
  </w:num>
  <w:num w:numId="127" w16cid:durableId="676232940">
    <w:abstractNumId w:val="9"/>
    <w:lvlOverride w:ilvl="0">
      <w:startOverride w:val="1"/>
    </w:lvlOverride>
  </w:num>
  <w:num w:numId="128" w16cid:durableId="11590348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8376954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827207511">
    <w:abstractNumId w:val="9"/>
    <w:lvlOverride w:ilvl="0">
      <w:startOverride w:val="1"/>
    </w:lvlOverride>
  </w:num>
  <w:num w:numId="131" w16cid:durableId="2131433599">
    <w:abstractNumId w:val="9"/>
    <w:lvlOverride w:ilvl="0">
      <w:startOverride w:val="1"/>
    </w:lvlOverride>
  </w:num>
  <w:num w:numId="132" w16cid:durableId="15790985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8240506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2748962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9904514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421531238">
    <w:abstractNumId w:val="9"/>
    <w:lvlOverride w:ilvl="0">
      <w:startOverride w:val="1"/>
    </w:lvlOverride>
  </w:num>
  <w:num w:numId="137" w16cid:durableId="1588927122">
    <w:abstractNumId w:val="9"/>
    <w:lvlOverride w:ilvl="0">
      <w:startOverride w:val="1"/>
    </w:lvlOverride>
  </w:num>
  <w:num w:numId="138" w16cid:durableId="20131422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21379164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21235002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3946163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4913601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002439076">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284507459">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17943253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8972041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645935231">
    <w:abstractNumId w:val="9"/>
    <w:lvlOverride w:ilvl="0">
      <w:startOverride w:val="1"/>
    </w:lvlOverride>
  </w:num>
  <w:num w:numId="148" w16cid:durableId="14900501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2300442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435446817">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6555010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16094620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530991301">
    <w:abstractNumId w:val="9"/>
    <w:lvlOverride w:ilvl="0">
      <w:startOverride w:val="1"/>
    </w:lvlOverride>
  </w:num>
  <w:num w:numId="154" w16cid:durableId="4083140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679162019">
    <w:abstractNumId w:val="9"/>
    <w:lvlOverride w:ilvl="0">
      <w:startOverride w:val="1"/>
    </w:lvlOverride>
  </w:num>
  <w:num w:numId="156" w16cid:durableId="16595282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6688003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6593375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14060334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1556745822">
    <w:abstractNumId w:val="9"/>
    <w:lvlOverride w:ilvl="0">
      <w:startOverride w:val="1"/>
    </w:lvlOverride>
  </w:num>
  <w:num w:numId="161" w16cid:durableId="17565833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15564330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12733932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18292072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2103378205">
    <w:abstractNumId w:val="9"/>
    <w:lvlOverride w:ilvl="0">
      <w:startOverride w:val="1"/>
    </w:lvlOverride>
  </w:num>
  <w:num w:numId="166" w16cid:durableId="8734960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11579206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11634756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1242180930">
    <w:abstractNumId w:val="9"/>
    <w:lvlOverride w:ilvl="0">
      <w:startOverride w:val="1"/>
    </w:lvlOverride>
  </w:num>
  <w:num w:numId="170" w16cid:durableId="3385779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44247744">
    <w:abstractNumId w:val="9"/>
    <w:lvlOverride w:ilvl="0">
      <w:startOverride w:val="1"/>
    </w:lvlOverride>
  </w:num>
  <w:num w:numId="172" w16cid:durableId="1557007271">
    <w:abstractNumId w:val="9"/>
    <w:lvlOverride w:ilvl="0">
      <w:startOverride w:val="1"/>
    </w:lvlOverride>
  </w:num>
  <w:num w:numId="173" w16cid:durableId="16108132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16100453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460613379">
    <w:abstractNumId w:val="9"/>
    <w:lvlOverride w:ilvl="0">
      <w:startOverride w:val="1"/>
    </w:lvlOverride>
  </w:num>
  <w:num w:numId="176" w16cid:durableId="2242676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16cid:durableId="789544006">
    <w:abstractNumId w:val="9"/>
    <w:lvlOverride w:ilvl="0">
      <w:startOverride w:val="1"/>
    </w:lvlOverride>
  </w:num>
  <w:num w:numId="178" w16cid:durableId="684206159">
    <w:abstractNumId w:val="9"/>
    <w:lvlOverride w:ilvl="0">
      <w:startOverride w:val="1"/>
    </w:lvlOverride>
  </w:num>
  <w:num w:numId="179" w16cid:durableId="1733232730">
    <w:abstractNumId w:val="9"/>
    <w:lvlOverride w:ilvl="0">
      <w:startOverride w:val="1"/>
    </w:lvlOverride>
  </w:num>
  <w:num w:numId="180" w16cid:durableId="15242448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16cid:durableId="7501287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16cid:durableId="8655581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16cid:durableId="2007199385">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16cid:durableId="6416954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16cid:durableId="932976603">
    <w:abstractNumId w:val="9"/>
    <w:lvlOverride w:ilvl="0">
      <w:startOverride w:val="1"/>
    </w:lvlOverride>
  </w:num>
  <w:num w:numId="186" w16cid:durableId="19453786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16cid:durableId="631909044">
    <w:abstractNumId w:val="9"/>
    <w:lvlOverride w:ilvl="0">
      <w:startOverride w:val="1"/>
    </w:lvlOverride>
  </w:num>
  <w:num w:numId="188" w16cid:durableId="59138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1125735684">
    <w:abstractNumId w:val="9"/>
    <w:lvlOverride w:ilvl="0">
      <w:startOverride w:val="1"/>
    </w:lvlOverride>
  </w:num>
  <w:num w:numId="190" w16cid:durableId="12631456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13201147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16cid:durableId="399790815">
    <w:abstractNumId w:val="9"/>
    <w:lvlOverride w:ilvl="0">
      <w:startOverride w:val="1"/>
    </w:lvlOverride>
  </w:num>
  <w:num w:numId="193" w16cid:durableId="15004591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16cid:durableId="1173342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16cid:durableId="6807388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16cid:durableId="17720463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16cid:durableId="1910841113">
    <w:abstractNumId w:val="9"/>
    <w:lvlOverride w:ilvl="0">
      <w:startOverride w:val="1"/>
    </w:lvlOverride>
  </w:num>
  <w:num w:numId="198" w16cid:durableId="6629714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16cid:durableId="1144813446">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16cid:durableId="517699683">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16cid:durableId="448740247">
    <w:abstractNumId w:val="9"/>
    <w:lvlOverride w:ilvl="0">
      <w:startOverride w:val="1"/>
    </w:lvlOverride>
  </w:num>
  <w:num w:numId="202" w16cid:durableId="10424852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16cid:durableId="117601835">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16cid:durableId="1963875613">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16cid:durableId="1167211305">
    <w:abstractNumId w:val="9"/>
    <w:lvlOverride w:ilvl="0">
      <w:startOverride w:val="1"/>
    </w:lvlOverride>
  </w:num>
  <w:num w:numId="206" w16cid:durableId="310408847">
    <w:abstractNumId w:val="9"/>
    <w:lvlOverride w:ilvl="0">
      <w:startOverride w:val="1"/>
    </w:lvlOverride>
  </w:num>
  <w:num w:numId="207" w16cid:durableId="1070156567">
    <w:abstractNumId w:val="9"/>
    <w:lvlOverride w:ilvl="0">
      <w:startOverride w:val="1"/>
    </w:lvlOverride>
  </w:num>
  <w:num w:numId="208" w16cid:durableId="1453092878">
    <w:abstractNumId w:val="9"/>
    <w:lvlOverride w:ilvl="0">
      <w:startOverride w:val="1"/>
    </w:lvlOverride>
  </w:num>
  <w:numIdMacAtCleanup w:val="20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hane De Lima">
    <w15:presenceInfo w15:providerId="AD" w15:userId="S::shane.de.lima@signify.com::3259c0c2-2b42-4a3c-9be5-8dd09dd192f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M3NDc0NDY0NzG0MDFQ0lEKTi0uzszPAymwqAUATV7HCywAAAA="/>
  </w:docVars>
  <w:rsids>
    <w:rsidRoot w:val="0038729F"/>
    <w:rsid w:val="000022B2"/>
    <w:rsid w:val="00002E43"/>
    <w:rsid w:val="00003073"/>
    <w:rsid w:val="00003237"/>
    <w:rsid w:val="0000346E"/>
    <w:rsid w:val="00004AF9"/>
    <w:rsid w:val="0000564B"/>
    <w:rsid w:val="00005D89"/>
    <w:rsid w:val="00006631"/>
    <w:rsid w:val="000066C1"/>
    <w:rsid w:val="00006BF9"/>
    <w:rsid w:val="00006FEA"/>
    <w:rsid w:val="00010B36"/>
    <w:rsid w:val="0001217A"/>
    <w:rsid w:val="0001283E"/>
    <w:rsid w:val="0001355B"/>
    <w:rsid w:val="00014422"/>
    <w:rsid w:val="00014957"/>
    <w:rsid w:val="00015FF9"/>
    <w:rsid w:val="0001698E"/>
    <w:rsid w:val="00016DAD"/>
    <w:rsid w:val="00017481"/>
    <w:rsid w:val="00017C36"/>
    <w:rsid w:val="00017CF9"/>
    <w:rsid w:val="00020BB8"/>
    <w:rsid w:val="00020ED4"/>
    <w:rsid w:val="000210B6"/>
    <w:rsid w:val="0002151C"/>
    <w:rsid w:val="0002168F"/>
    <w:rsid w:val="00022911"/>
    <w:rsid w:val="00023CFB"/>
    <w:rsid w:val="00023D0A"/>
    <w:rsid w:val="00024007"/>
    <w:rsid w:val="00024E85"/>
    <w:rsid w:val="00025C03"/>
    <w:rsid w:val="00025E0D"/>
    <w:rsid w:val="000264D4"/>
    <w:rsid w:val="000267E2"/>
    <w:rsid w:val="000305FB"/>
    <w:rsid w:val="00031038"/>
    <w:rsid w:val="00031F08"/>
    <w:rsid w:val="00032858"/>
    <w:rsid w:val="00032B5B"/>
    <w:rsid w:val="00033049"/>
    <w:rsid w:val="00033833"/>
    <w:rsid w:val="00034A31"/>
    <w:rsid w:val="0003666E"/>
    <w:rsid w:val="00036C53"/>
    <w:rsid w:val="00037071"/>
    <w:rsid w:val="000379AC"/>
    <w:rsid w:val="00040020"/>
    <w:rsid w:val="0004043B"/>
    <w:rsid w:val="00042BA2"/>
    <w:rsid w:val="00042D45"/>
    <w:rsid w:val="0004300F"/>
    <w:rsid w:val="00044159"/>
    <w:rsid w:val="0004474A"/>
    <w:rsid w:val="00045049"/>
    <w:rsid w:val="000502F5"/>
    <w:rsid w:val="00050D88"/>
    <w:rsid w:val="00051771"/>
    <w:rsid w:val="00051C07"/>
    <w:rsid w:val="00053D44"/>
    <w:rsid w:val="000541B2"/>
    <w:rsid w:val="00054665"/>
    <w:rsid w:val="000547E2"/>
    <w:rsid w:val="00055E43"/>
    <w:rsid w:val="0005610C"/>
    <w:rsid w:val="0005617B"/>
    <w:rsid w:val="000569D1"/>
    <w:rsid w:val="000575BE"/>
    <w:rsid w:val="000612FD"/>
    <w:rsid w:val="00061C74"/>
    <w:rsid w:val="00061DDC"/>
    <w:rsid w:val="00062C11"/>
    <w:rsid w:val="000644BF"/>
    <w:rsid w:val="000656AB"/>
    <w:rsid w:val="00065A80"/>
    <w:rsid w:val="00066896"/>
    <w:rsid w:val="00066E53"/>
    <w:rsid w:val="000677BA"/>
    <w:rsid w:val="00070116"/>
    <w:rsid w:val="00073001"/>
    <w:rsid w:val="0007335B"/>
    <w:rsid w:val="000737BC"/>
    <w:rsid w:val="000738B4"/>
    <w:rsid w:val="000741F2"/>
    <w:rsid w:val="000749F0"/>
    <w:rsid w:val="00076699"/>
    <w:rsid w:val="000768E0"/>
    <w:rsid w:val="00076F8E"/>
    <w:rsid w:val="00077379"/>
    <w:rsid w:val="000802C9"/>
    <w:rsid w:val="00080A03"/>
    <w:rsid w:val="00080A8A"/>
    <w:rsid w:val="00082549"/>
    <w:rsid w:val="0008258D"/>
    <w:rsid w:val="000827D6"/>
    <w:rsid w:val="0008361A"/>
    <w:rsid w:val="00087934"/>
    <w:rsid w:val="00087DF4"/>
    <w:rsid w:val="00091FC9"/>
    <w:rsid w:val="000924FB"/>
    <w:rsid w:val="00092CD6"/>
    <w:rsid w:val="00094208"/>
    <w:rsid w:val="00094A2A"/>
    <w:rsid w:val="000960CF"/>
    <w:rsid w:val="0009616A"/>
    <w:rsid w:val="00096A81"/>
    <w:rsid w:val="000973E9"/>
    <w:rsid w:val="00097642"/>
    <w:rsid w:val="000978C0"/>
    <w:rsid w:val="00097A06"/>
    <w:rsid w:val="000A089A"/>
    <w:rsid w:val="000A0E3D"/>
    <w:rsid w:val="000A1167"/>
    <w:rsid w:val="000A4CC9"/>
    <w:rsid w:val="000A5660"/>
    <w:rsid w:val="000A63A3"/>
    <w:rsid w:val="000A64B3"/>
    <w:rsid w:val="000A67C8"/>
    <w:rsid w:val="000A725C"/>
    <w:rsid w:val="000A7A4B"/>
    <w:rsid w:val="000A7C66"/>
    <w:rsid w:val="000B0947"/>
    <w:rsid w:val="000B1D72"/>
    <w:rsid w:val="000B3855"/>
    <w:rsid w:val="000B3B83"/>
    <w:rsid w:val="000B3D67"/>
    <w:rsid w:val="000B4059"/>
    <w:rsid w:val="000B4B7E"/>
    <w:rsid w:val="000B4F85"/>
    <w:rsid w:val="000B50C0"/>
    <w:rsid w:val="000B649B"/>
    <w:rsid w:val="000B70CE"/>
    <w:rsid w:val="000C0228"/>
    <w:rsid w:val="000C079D"/>
    <w:rsid w:val="000C0A02"/>
    <w:rsid w:val="000C1190"/>
    <w:rsid w:val="000C186B"/>
    <w:rsid w:val="000C1FA6"/>
    <w:rsid w:val="000C22BA"/>
    <w:rsid w:val="000C24A8"/>
    <w:rsid w:val="000C292C"/>
    <w:rsid w:val="000C3179"/>
    <w:rsid w:val="000C4B77"/>
    <w:rsid w:val="000C52FE"/>
    <w:rsid w:val="000C7665"/>
    <w:rsid w:val="000D1068"/>
    <w:rsid w:val="000D2043"/>
    <w:rsid w:val="000D2638"/>
    <w:rsid w:val="000D2B22"/>
    <w:rsid w:val="000D2D94"/>
    <w:rsid w:val="000D44E6"/>
    <w:rsid w:val="000D58B3"/>
    <w:rsid w:val="000D5D9B"/>
    <w:rsid w:val="000D5DAC"/>
    <w:rsid w:val="000D65BE"/>
    <w:rsid w:val="000D68E6"/>
    <w:rsid w:val="000D6ADF"/>
    <w:rsid w:val="000D7417"/>
    <w:rsid w:val="000E0424"/>
    <w:rsid w:val="000E06E1"/>
    <w:rsid w:val="000E0C6F"/>
    <w:rsid w:val="000E1BAB"/>
    <w:rsid w:val="000E2298"/>
    <w:rsid w:val="000E26C9"/>
    <w:rsid w:val="000E27E4"/>
    <w:rsid w:val="000E3935"/>
    <w:rsid w:val="000E41B1"/>
    <w:rsid w:val="000E49F4"/>
    <w:rsid w:val="000E4F1B"/>
    <w:rsid w:val="000E546F"/>
    <w:rsid w:val="000E6300"/>
    <w:rsid w:val="000E6B38"/>
    <w:rsid w:val="000E74C9"/>
    <w:rsid w:val="000F00C1"/>
    <w:rsid w:val="000F0628"/>
    <w:rsid w:val="000F0CCF"/>
    <w:rsid w:val="000F4144"/>
    <w:rsid w:val="000F4487"/>
    <w:rsid w:val="000F5552"/>
    <w:rsid w:val="000F57BE"/>
    <w:rsid w:val="000F5FC4"/>
    <w:rsid w:val="000F66A2"/>
    <w:rsid w:val="000F6C58"/>
    <w:rsid w:val="001005FD"/>
    <w:rsid w:val="00102A52"/>
    <w:rsid w:val="0010328E"/>
    <w:rsid w:val="001037D5"/>
    <w:rsid w:val="00104159"/>
    <w:rsid w:val="00104F4C"/>
    <w:rsid w:val="00105CF7"/>
    <w:rsid w:val="00105DD8"/>
    <w:rsid w:val="00106EC3"/>
    <w:rsid w:val="001072B4"/>
    <w:rsid w:val="00110472"/>
    <w:rsid w:val="00110C11"/>
    <w:rsid w:val="00110CF5"/>
    <w:rsid w:val="00111488"/>
    <w:rsid w:val="00111782"/>
    <w:rsid w:val="00112BAD"/>
    <w:rsid w:val="001138DB"/>
    <w:rsid w:val="00113AEA"/>
    <w:rsid w:val="00114B69"/>
    <w:rsid w:val="00114DB4"/>
    <w:rsid w:val="00120344"/>
    <w:rsid w:val="001205E3"/>
    <w:rsid w:val="00121121"/>
    <w:rsid w:val="00121B68"/>
    <w:rsid w:val="00121D9A"/>
    <w:rsid w:val="00122D17"/>
    <w:rsid w:val="00123FD7"/>
    <w:rsid w:val="00125D3B"/>
    <w:rsid w:val="00127D75"/>
    <w:rsid w:val="001312E1"/>
    <w:rsid w:val="001322B3"/>
    <w:rsid w:val="00132B29"/>
    <w:rsid w:val="0013492B"/>
    <w:rsid w:val="00134D7C"/>
    <w:rsid w:val="001377D8"/>
    <w:rsid w:val="00137972"/>
    <w:rsid w:val="00137B8D"/>
    <w:rsid w:val="0014039B"/>
    <w:rsid w:val="00140B92"/>
    <w:rsid w:val="00140BEC"/>
    <w:rsid w:val="00140C91"/>
    <w:rsid w:val="0014117B"/>
    <w:rsid w:val="00141B1F"/>
    <w:rsid w:val="00142032"/>
    <w:rsid w:val="00144868"/>
    <w:rsid w:val="001452B6"/>
    <w:rsid w:val="0014551C"/>
    <w:rsid w:val="00145BEF"/>
    <w:rsid w:val="0014633F"/>
    <w:rsid w:val="00146B15"/>
    <w:rsid w:val="001503E6"/>
    <w:rsid w:val="00151F24"/>
    <w:rsid w:val="00152DE7"/>
    <w:rsid w:val="0015313E"/>
    <w:rsid w:val="0015367E"/>
    <w:rsid w:val="0015388E"/>
    <w:rsid w:val="00153AB0"/>
    <w:rsid w:val="00154A9E"/>
    <w:rsid w:val="001577AA"/>
    <w:rsid w:val="0016034D"/>
    <w:rsid w:val="00160CDB"/>
    <w:rsid w:val="00161488"/>
    <w:rsid w:val="001616D5"/>
    <w:rsid w:val="00161A74"/>
    <w:rsid w:val="00162B54"/>
    <w:rsid w:val="00163706"/>
    <w:rsid w:val="00163C93"/>
    <w:rsid w:val="00163ED7"/>
    <w:rsid w:val="00164730"/>
    <w:rsid w:val="00165B4F"/>
    <w:rsid w:val="001661FD"/>
    <w:rsid w:val="001700DD"/>
    <w:rsid w:val="00171548"/>
    <w:rsid w:val="001715BE"/>
    <w:rsid w:val="00172E29"/>
    <w:rsid w:val="001734F9"/>
    <w:rsid w:val="0017418C"/>
    <w:rsid w:val="00174F3D"/>
    <w:rsid w:val="00175B4E"/>
    <w:rsid w:val="00176033"/>
    <w:rsid w:val="001764E8"/>
    <w:rsid w:val="00176510"/>
    <w:rsid w:val="00177C20"/>
    <w:rsid w:val="001810BF"/>
    <w:rsid w:val="00182903"/>
    <w:rsid w:val="00182906"/>
    <w:rsid w:val="00182A66"/>
    <w:rsid w:val="00182FBF"/>
    <w:rsid w:val="00184542"/>
    <w:rsid w:val="00186852"/>
    <w:rsid w:val="0018721C"/>
    <w:rsid w:val="00191325"/>
    <w:rsid w:val="00191A93"/>
    <w:rsid w:val="001921EF"/>
    <w:rsid w:val="00193067"/>
    <w:rsid w:val="00195F3B"/>
    <w:rsid w:val="00196193"/>
    <w:rsid w:val="001967B3"/>
    <w:rsid w:val="00197AF4"/>
    <w:rsid w:val="001A19AD"/>
    <w:rsid w:val="001A2116"/>
    <w:rsid w:val="001A22EC"/>
    <w:rsid w:val="001A2CE9"/>
    <w:rsid w:val="001A30D1"/>
    <w:rsid w:val="001A3326"/>
    <w:rsid w:val="001A371E"/>
    <w:rsid w:val="001A386B"/>
    <w:rsid w:val="001A38F9"/>
    <w:rsid w:val="001A4E95"/>
    <w:rsid w:val="001A559B"/>
    <w:rsid w:val="001A690B"/>
    <w:rsid w:val="001A72D5"/>
    <w:rsid w:val="001A78F3"/>
    <w:rsid w:val="001B080B"/>
    <w:rsid w:val="001B19E3"/>
    <w:rsid w:val="001B1A41"/>
    <w:rsid w:val="001B1B18"/>
    <w:rsid w:val="001B1F45"/>
    <w:rsid w:val="001B3120"/>
    <w:rsid w:val="001B3636"/>
    <w:rsid w:val="001B3A3B"/>
    <w:rsid w:val="001B48C9"/>
    <w:rsid w:val="001B62AA"/>
    <w:rsid w:val="001B74DB"/>
    <w:rsid w:val="001B7630"/>
    <w:rsid w:val="001C0D3D"/>
    <w:rsid w:val="001C2001"/>
    <w:rsid w:val="001C3373"/>
    <w:rsid w:val="001C3731"/>
    <w:rsid w:val="001C3BCB"/>
    <w:rsid w:val="001C3E25"/>
    <w:rsid w:val="001C3F7B"/>
    <w:rsid w:val="001C41E6"/>
    <w:rsid w:val="001C5228"/>
    <w:rsid w:val="001C5F09"/>
    <w:rsid w:val="001C7CA6"/>
    <w:rsid w:val="001C7DAD"/>
    <w:rsid w:val="001C7FE8"/>
    <w:rsid w:val="001D13B9"/>
    <w:rsid w:val="001D1A5C"/>
    <w:rsid w:val="001D1F7D"/>
    <w:rsid w:val="001D4638"/>
    <w:rsid w:val="001D5383"/>
    <w:rsid w:val="001D58C1"/>
    <w:rsid w:val="001D60C9"/>
    <w:rsid w:val="001D76A4"/>
    <w:rsid w:val="001D7FF4"/>
    <w:rsid w:val="001E0969"/>
    <w:rsid w:val="001E2068"/>
    <w:rsid w:val="001E219A"/>
    <w:rsid w:val="001E2541"/>
    <w:rsid w:val="001E31A1"/>
    <w:rsid w:val="001E32AC"/>
    <w:rsid w:val="001E3636"/>
    <w:rsid w:val="001E40D9"/>
    <w:rsid w:val="001E5C90"/>
    <w:rsid w:val="001E6603"/>
    <w:rsid w:val="001E6B32"/>
    <w:rsid w:val="001F07E5"/>
    <w:rsid w:val="001F090C"/>
    <w:rsid w:val="001F0FAB"/>
    <w:rsid w:val="001F180D"/>
    <w:rsid w:val="001F4EAF"/>
    <w:rsid w:val="001F5367"/>
    <w:rsid w:val="001F5AD4"/>
    <w:rsid w:val="001F5CF5"/>
    <w:rsid w:val="001F6683"/>
    <w:rsid w:val="001F7D9D"/>
    <w:rsid w:val="00200060"/>
    <w:rsid w:val="00200793"/>
    <w:rsid w:val="00200A5F"/>
    <w:rsid w:val="002050F7"/>
    <w:rsid w:val="0020525E"/>
    <w:rsid w:val="00205FBF"/>
    <w:rsid w:val="0020627D"/>
    <w:rsid w:val="00207D62"/>
    <w:rsid w:val="0021000A"/>
    <w:rsid w:val="00210241"/>
    <w:rsid w:val="0021060E"/>
    <w:rsid w:val="00211AAE"/>
    <w:rsid w:val="00214F9A"/>
    <w:rsid w:val="002172EF"/>
    <w:rsid w:val="00217B40"/>
    <w:rsid w:val="002207E7"/>
    <w:rsid w:val="002209D6"/>
    <w:rsid w:val="00220AC6"/>
    <w:rsid w:val="00220D2F"/>
    <w:rsid w:val="00221D88"/>
    <w:rsid w:val="00221FBD"/>
    <w:rsid w:val="002229A4"/>
    <w:rsid w:val="00222E8B"/>
    <w:rsid w:val="00222E9F"/>
    <w:rsid w:val="00223209"/>
    <w:rsid w:val="002243DE"/>
    <w:rsid w:val="00224B53"/>
    <w:rsid w:val="00224FC8"/>
    <w:rsid w:val="00226179"/>
    <w:rsid w:val="00226343"/>
    <w:rsid w:val="0022639F"/>
    <w:rsid w:val="0022699C"/>
    <w:rsid w:val="00227E50"/>
    <w:rsid w:val="0022F2BA"/>
    <w:rsid w:val="002302EA"/>
    <w:rsid w:val="0023044A"/>
    <w:rsid w:val="0023173A"/>
    <w:rsid w:val="00231911"/>
    <w:rsid w:val="0023194E"/>
    <w:rsid w:val="00231E45"/>
    <w:rsid w:val="00232625"/>
    <w:rsid w:val="00233163"/>
    <w:rsid w:val="0023358A"/>
    <w:rsid w:val="00235E35"/>
    <w:rsid w:val="00236148"/>
    <w:rsid w:val="00236580"/>
    <w:rsid w:val="002404EF"/>
    <w:rsid w:val="00240574"/>
    <w:rsid w:val="0024209D"/>
    <w:rsid w:val="00242E41"/>
    <w:rsid w:val="00243019"/>
    <w:rsid w:val="002436EC"/>
    <w:rsid w:val="00243A95"/>
    <w:rsid w:val="00244266"/>
    <w:rsid w:val="002446A8"/>
    <w:rsid w:val="002447D4"/>
    <w:rsid w:val="002448C2"/>
    <w:rsid w:val="00245772"/>
    <w:rsid w:val="0024599C"/>
    <w:rsid w:val="00245C82"/>
    <w:rsid w:val="00245EF3"/>
    <w:rsid w:val="002466F5"/>
    <w:rsid w:val="00247722"/>
    <w:rsid w:val="00250033"/>
    <w:rsid w:val="00250581"/>
    <w:rsid w:val="00250842"/>
    <w:rsid w:val="00250CD8"/>
    <w:rsid w:val="002526CE"/>
    <w:rsid w:val="00252A35"/>
    <w:rsid w:val="0025356D"/>
    <w:rsid w:val="00253A64"/>
    <w:rsid w:val="002541E4"/>
    <w:rsid w:val="00255AAA"/>
    <w:rsid w:val="002560D2"/>
    <w:rsid w:val="00256831"/>
    <w:rsid w:val="00260356"/>
    <w:rsid w:val="002609F0"/>
    <w:rsid w:val="00260B42"/>
    <w:rsid w:val="00260DAE"/>
    <w:rsid w:val="002620B7"/>
    <w:rsid w:val="0026234B"/>
    <w:rsid w:val="00262C03"/>
    <w:rsid w:val="00262FB8"/>
    <w:rsid w:val="00264689"/>
    <w:rsid w:val="0026530B"/>
    <w:rsid w:val="0027053E"/>
    <w:rsid w:val="00271391"/>
    <w:rsid w:val="00272804"/>
    <w:rsid w:val="00272CA2"/>
    <w:rsid w:val="00272D56"/>
    <w:rsid w:val="0027416C"/>
    <w:rsid w:val="00274B8C"/>
    <w:rsid w:val="0027745A"/>
    <w:rsid w:val="002775B6"/>
    <w:rsid w:val="00277742"/>
    <w:rsid w:val="002805CE"/>
    <w:rsid w:val="0028208B"/>
    <w:rsid w:val="00282AFB"/>
    <w:rsid w:val="00282B34"/>
    <w:rsid w:val="00285B8F"/>
    <w:rsid w:val="002861E9"/>
    <w:rsid w:val="002876B6"/>
    <w:rsid w:val="00290DDB"/>
    <w:rsid w:val="002910AE"/>
    <w:rsid w:val="00291D9C"/>
    <w:rsid w:val="002935F3"/>
    <w:rsid w:val="00295130"/>
    <w:rsid w:val="0029545E"/>
    <w:rsid w:val="00295C7F"/>
    <w:rsid w:val="00297A90"/>
    <w:rsid w:val="00297F0B"/>
    <w:rsid w:val="002A08EC"/>
    <w:rsid w:val="002A0AD6"/>
    <w:rsid w:val="002A0DB3"/>
    <w:rsid w:val="002A1CD6"/>
    <w:rsid w:val="002A21DB"/>
    <w:rsid w:val="002A2D5B"/>
    <w:rsid w:val="002A3361"/>
    <w:rsid w:val="002A43E6"/>
    <w:rsid w:val="002A4561"/>
    <w:rsid w:val="002A551E"/>
    <w:rsid w:val="002A5770"/>
    <w:rsid w:val="002A781A"/>
    <w:rsid w:val="002B045A"/>
    <w:rsid w:val="002B1045"/>
    <w:rsid w:val="002B2C51"/>
    <w:rsid w:val="002B4741"/>
    <w:rsid w:val="002B5485"/>
    <w:rsid w:val="002B5A25"/>
    <w:rsid w:val="002B65CC"/>
    <w:rsid w:val="002B6D65"/>
    <w:rsid w:val="002B6EFD"/>
    <w:rsid w:val="002C0AD4"/>
    <w:rsid w:val="002C170E"/>
    <w:rsid w:val="002C733E"/>
    <w:rsid w:val="002D0481"/>
    <w:rsid w:val="002D050C"/>
    <w:rsid w:val="002D085B"/>
    <w:rsid w:val="002D08C1"/>
    <w:rsid w:val="002D0927"/>
    <w:rsid w:val="002D267B"/>
    <w:rsid w:val="002D2890"/>
    <w:rsid w:val="002D2A85"/>
    <w:rsid w:val="002D38EE"/>
    <w:rsid w:val="002D43FB"/>
    <w:rsid w:val="002D4BCF"/>
    <w:rsid w:val="002D52AA"/>
    <w:rsid w:val="002D59CF"/>
    <w:rsid w:val="002D60C5"/>
    <w:rsid w:val="002D691A"/>
    <w:rsid w:val="002D6D59"/>
    <w:rsid w:val="002E0D22"/>
    <w:rsid w:val="002E1091"/>
    <w:rsid w:val="002E1416"/>
    <w:rsid w:val="002E2227"/>
    <w:rsid w:val="002E23E8"/>
    <w:rsid w:val="002E34EE"/>
    <w:rsid w:val="002E3767"/>
    <w:rsid w:val="002E4D72"/>
    <w:rsid w:val="002E52F7"/>
    <w:rsid w:val="002E57EE"/>
    <w:rsid w:val="002E5815"/>
    <w:rsid w:val="002E7440"/>
    <w:rsid w:val="002F0466"/>
    <w:rsid w:val="002F0661"/>
    <w:rsid w:val="002F125C"/>
    <w:rsid w:val="002F1407"/>
    <w:rsid w:val="002F23D8"/>
    <w:rsid w:val="002F30B9"/>
    <w:rsid w:val="002F3AC7"/>
    <w:rsid w:val="002F408E"/>
    <w:rsid w:val="002F5363"/>
    <w:rsid w:val="002F6080"/>
    <w:rsid w:val="002F6E5C"/>
    <w:rsid w:val="002F7606"/>
    <w:rsid w:val="002F7AA7"/>
    <w:rsid w:val="002F7BC0"/>
    <w:rsid w:val="002F7F06"/>
    <w:rsid w:val="00300356"/>
    <w:rsid w:val="003017B2"/>
    <w:rsid w:val="00301FB4"/>
    <w:rsid w:val="00302247"/>
    <w:rsid w:val="003028B4"/>
    <w:rsid w:val="003051BF"/>
    <w:rsid w:val="003054AF"/>
    <w:rsid w:val="00305589"/>
    <w:rsid w:val="0030624A"/>
    <w:rsid w:val="003067BD"/>
    <w:rsid w:val="00307654"/>
    <w:rsid w:val="003076B6"/>
    <w:rsid w:val="003079E0"/>
    <w:rsid w:val="00307E8D"/>
    <w:rsid w:val="003103FD"/>
    <w:rsid w:val="003106AE"/>
    <w:rsid w:val="00310811"/>
    <w:rsid w:val="0031276A"/>
    <w:rsid w:val="003128D2"/>
    <w:rsid w:val="003137F4"/>
    <w:rsid w:val="00313DB7"/>
    <w:rsid w:val="00313DCF"/>
    <w:rsid w:val="00314367"/>
    <w:rsid w:val="0031460B"/>
    <w:rsid w:val="003152FB"/>
    <w:rsid w:val="00316919"/>
    <w:rsid w:val="00316D3F"/>
    <w:rsid w:val="00317529"/>
    <w:rsid w:val="00317CAA"/>
    <w:rsid w:val="00320107"/>
    <w:rsid w:val="0032029E"/>
    <w:rsid w:val="00322893"/>
    <w:rsid w:val="0032289A"/>
    <w:rsid w:val="00323E11"/>
    <w:rsid w:val="00323F11"/>
    <w:rsid w:val="00323FE4"/>
    <w:rsid w:val="0032502F"/>
    <w:rsid w:val="0032522E"/>
    <w:rsid w:val="00326BBD"/>
    <w:rsid w:val="00326DAA"/>
    <w:rsid w:val="00326F86"/>
    <w:rsid w:val="00327FCA"/>
    <w:rsid w:val="00330FBF"/>
    <w:rsid w:val="00330FCF"/>
    <w:rsid w:val="0033228D"/>
    <w:rsid w:val="00333053"/>
    <w:rsid w:val="00333CAE"/>
    <w:rsid w:val="0033487D"/>
    <w:rsid w:val="0033667D"/>
    <w:rsid w:val="00336C5D"/>
    <w:rsid w:val="00336C81"/>
    <w:rsid w:val="00337558"/>
    <w:rsid w:val="00337743"/>
    <w:rsid w:val="00337929"/>
    <w:rsid w:val="00337E2F"/>
    <w:rsid w:val="0034081F"/>
    <w:rsid w:val="003414E6"/>
    <w:rsid w:val="00341800"/>
    <w:rsid w:val="003430F1"/>
    <w:rsid w:val="00343E1B"/>
    <w:rsid w:val="003452E0"/>
    <w:rsid w:val="00345F8E"/>
    <w:rsid w:val="00347720"/>
    <w:rsid w:val="003479FC"/>
    <w:rsid w:val="00350ED0"/>
    <w:rsid w:val="003519E8"/>
    <w:rsid w:val="00351EEA"/>
    <w:rsid w:val="00352DC2"/>
    <w:rsid w:val="00354369"/>
    <w:rsid w:val="00354ED4"/>
    <w:rsid w:val="003550A2"/>
    <w:rsid w:val="00355692"/>
    <w:rsid w:val="003556BF"/>
    <w:rsid w:val="00355B42"/>
    <w:rsid w:val="00357534"/>
    <w:rsid w:val="0035770C"/>
    <w:rsid w:val="003622AC"/>
    <w:rsid w:val="003623CE"/>
    <w:rsid w:val="0036301C"/>
    <w:rsid w:val="00364379"/>
    <w:rsid w:val="00364589"/>
    <w:rsid w:val="0036501E"/>
    <w:rsid w:val="00365F1B"/>
    <w:rsid w:val="0036623D"/>
    <w:rsid w:val="003662DF"/>
    <w:rsid w:val="00367CF9"/>
    <w:rsid w:val="003715F8"/>
    <w:rsid w:val="00371624"/>
    <w:rsid w:val="00371F0F"/>
    <w:rsid w:val="00371FE0"/>
    <w:rsid w:val="00372071"/>
    <w:rsid w:val="003728F5"/>
    <w:rsid w:val="003735AE"/>
    <w:rsid w:val="00374FE7"/>
    <w:rsid w:val="0037570B"/>
    <w:rsid w:val="003760CE"/>
    <w:rsid w:val="00376840"/>
    <w:rsid w:val="0037717F"/>
    <w:rsid w:val="00377F60"/>
    <w:rsid w:val="00380165"/>
    <w:rsid w:val="003804C1"/>
    <w:rsid w:val="00380520"/>
    <w:rsid w:val="003805AE"/>
    <w:rsid w:val="003810BB"/>
    <w:rsid w:val="00383802"/>
    <w:rsid w:val="00383B48"/>
    <w:rsid w:val="003841BA"/>
    <w:rsid w:val="003846BC"/>
    <w:rsid w:val="00386EB6"/>
    <w:rsid w:val="0038729F"/>
    <w:rsid w:val="0038736F"/>
    <w:rsid w:val="0038741B"/>
    <w:rsid w:val="00387ACB"/>
    <w:rsid w:val="00387EF3"/>
    <w:rsid w:val="003902C7"/>
    <w:rsid w:val="00390BAF"/>
    <w:rsid w:val="00390CC9"/>
    <w:rsid w:val="00390F6C"/>
    <w:rsid w:val="00391130"/>
    <w:rsid w:val="00391720"/>
    <w:rsid w:val="00391D1D"/>
    <w:rsid w:val="003921FC"/>
    <w:rsid w:val="00392F1B"/>
    <w:rsid w:val="003948F9"/>
    <w:rsid w:val="00394CE7"/>
    <w:rsid w:val="0039511C"/>
    <w:rsid w:val="0039538F"/>
    <w:rsid w:val="00395AA5"/>
    <w:rsid w:val="0039646F"/>
    <w:rsid w:val="00397A9B"/>
    <w:rsid w:val="003A045D"/>
    <w:rsid w:val="003A1D61"/>
    <w:rsid w:val="003A25B4"/>
    <w:rsid w:val="003A2D76"/>
    <w:rsid w:val="003A322C"/>
    <w:rsid w:val="003A4736"/>
    <w:rsid w:val="003A6827"/>
    <w:rsid w:val="003A7264"/>
    <w:rsid w:val="003A731B"/>
    <w:rsid w:val="003A7747"/>
    <w:rsid w:val="003B09E1"/>
    <w:rsid w:val="003B1053"/>
    <w:rsid w:val="003B168C"/>
    <w:rsid w:val="003B24AE"/>
    <w:rsid w:val="003B3D8E"/>
    <w:rsid w:val="003B3DF5"/>
    <w:rsid w:val="003B4A85"/>
    <w:rsid w:val="003B65E7"/>
    <w:rsid w:val="003B6BD6"/>
    <w:rsid w:val="003B74E4"/>
    <w:rsid w:val="003B7742"/>
    <w:rsid w:val="003B775D"/>
    <w:rsid w:val="003B7E4B"/>
    <w:rsid w:val="003C081C"/>
    <w:rsid w:val="003C2EE9"/>
    <w:rsid w:val="003C400C"/>
    <w:rsid w:val="003C5CDF"/>
    <w:rsid w:val="003C5F18"/>
    <w:rsid w:val="003C7983"/>
    <w:rsid w:val="003C7F4C"/>
    <w:rsid w:val="003D0145"/>
    <w:rsid w:val="003D080A"/>
    <w:rsid w:val="003D0A2B"/>
    <w:rsid w:val="003D1EC3"/>
    <w:rsid w:val="003D2939"/>
    <w:rsid w:val="003D32B1"/>
    <w:rsid w:val="003D56F5"/>
    <w:rsid w:val="003D6589"/>
    <w:rsid w:val="003D67FF"/>
    <w:rsid w:val="003E04A8"/>
    <w:rsid w:val="003E1218"/>
    <w:rsid w:val="003E15B8"/>
    <w:rsid w:val="003E1EDF"/>
    <w:rsid w:val="003E3244"/>
    <w:rsid w:val="003E4717"/>
    <w:rsid w:val="003E63F6"/>
    <w:rsid w:val="003E783C"/>
    <w:rsid w:val="003E7BFE"/>
    <w:rsid w:val="003F00C2"/>
    <w:rsid w:val="003F035A"/>
    <w:rsid w:val="003F10B1"/>
    <w:rsid w:val="003F190A"/>
    <w:rsid w:val="003F3E64"/>
    <w:rsid w:val="003F4BB6"/>
    <w:rsid w:val="003F4BF8"/>
    <w:rsid w:val="003F5F74"/>
    <w:rsid w:val="003F6464"/>
    <w:rsid w:val="003F6C95"/>
    <w:rsid w:val="003F70D0"/>
    <w:rsid w:val="003F7B92"/>
    <w:rsid w:val="00400FCA"/>
    <w:rsid w:val="004011BC"/>
    <w:rsid w:val="004029C7"/>
    <w:rsid w:val="0040402C"/>
    <w:rsid w:val="00406CA4"/>
    <w:rsid w:val="00407A73"/>
    <w:rsid w:val="0040BE47"/>
    <w:rsid w:val="00410057"/>
    <w:rsid w:val="004121EB"/>
    <w:rsid w:val="0041348C"/>
    <w:rsid w:val="0041353F"/>
    <w:rsid w:val="00415890"/>
    <w:rsid w:val="00416B52"/>
    <w:rsid w:val="00416F36"/>
    <w:rsid w:val="00417E66"/>
    <w:rsid w:val="00420D42"/>
    <w:rsid w:val="00420F66"/>
    <w:rsid w:val="0042182E"/>
    <w:rsid w:val="00423D99"/>
    <w:rsid w:val="0042412C"/>
    <w:rsid w:val="0042486E"/>
    <w:rsid w:val="00424B14"/>
    <w:rsid w:val="00425618"/>
    <w:rsid w:val="00425624"/>
    <w:rsid w:val="00427987"/>
    <w:rsid w:val="0043022A"/>
    <w:rsid w:val="004305B0"/>
    <w:rsid w:val="00430877"/>
    <w:rsid w:val="00430E3A"/>
    <w:rsid w:val="004312C3"/>
    <w:rsid w:val="00432468"/>
    <w:rsid w:val="004325BF"/>
    <w:rsid w:val="00432FFC"/>
    <w:rsid w:val="00434B0A"/>
    <w:rsid w:val="00435ABC"/>
    <w:rsid w:val="00435EFE"/>
    <w:rsid w:val="0043600E"/>
    <w:rsid w:val="00436E4C"/>
    <w:rsid w:val="00436F32"/>
    <w:rsid w:val="004420DD"/>
    <w:rsid w:val="004428DF"/>
    <w:rsid w:val="00442DFE"/>
    <w:rsid w:val="0044314A"/>
    <w:rsid w:val="00444A0C"/>
    <w:rsid w:val="00445519"/>
    <w:rsid w:val="00446AB4"/>
    <w:rsid w:val="00446F07"/>
    <w:rsid w:val="00450865"/>
    <w:rsid w:val="00451B09"/>
    <w:rsid w:val="00451B22"/>
    <w:rsid w:val="00452695"/>
    <w:rsid w:val="00454000"/>
    <w:rsid w:val="00455964"/>
    <w:rsid w:val="00456630"/>
    <w:rsid w:val="00457884"/>
    <w:rsid w:val="00457F4A"/>
    <w:rsid w:val="0045F6F8"/>
    <w:rsid w:val="004601A6"/>
    <w:rsid w:val="00460ACB"/>
    <w:rsid w:val="00461B31"/>
    <w:rsid w:val="0046268E"/>
    <w:rsid w:val="004628CE"/>
    <w:rsid w:val="00462A22"/>
    <w:rsid w:val="00463130"/>
    <w:rsid w:val="00463D82"/>
    <w:rsid w:val="00465555"/>
    <w:rsid w:val="00466D23"/>
    <w:rsid w:val="00467AF9"/>
    <w:rsid w:val="00467E7C"/>
    <w:rsid w:val="004709E1"/>
    <w:rsid w:val="004710DB"/>
    <w:rsid w:val="004717E5"/>
    <w:rsid w:val="004731F6"/>
    <w:rsid w:val="0047327C"/>
    <w:rsid w:val="00474003"/>
    <w:rsid w:val="00474577"/>
    <w:rsid w:val="00475B9D"/>
    <w:rsid w:val="0047648F"/>
    <w:rsid w:val="00476C9E"/>
    <w:rsid w:val="00476CC0"/>
    <w:rsid w:val="00480EA0"/>
    <w:rsid w:val="00481665"/>
    <w:rsid w:val="004831D3"/>
    <w:rsid w:val="00483E66"/>
    <w:rsid w:val="004848F4"/>
    <w:rsid w:val="00484A32"/>
    <w:rsid w:val="0048529E"/>
    <w:rsid w:val="00485BBA"/>
    <w:rsid w:val="004869C8"/>
    <w:rsid w:val="004900B0"/>
    <w:rsid w:val="00491043"/>
    <w:rsid w:val="004924F0"/>
    <w:rsid w:val="00492727"/>
    <w:rsid w:val="00492A18"/>
    <w:rsid w:val="00492F84"/>
    <w:rsid w:val="004935B3"/>
    <w:rsid w:val="00494B4D"/>
    <w:rsid w:val="00495085"/>
    <w:rsid w:val="00496404"/>
    <w:rsid w:val="00497844"/>
    <w:rsid w:val="004A01BB"/>
    <w:rsid w:val="004A02FB"/>
    <w:rsid w:val="004A0936"/>
    <w:rsid w:val="004A18DA"/>
    <w:rsid w:val="004A1C5D"/>
    <w:rsid w:val="004A2BE7"/>
    <w:rsid w:val="004A35ED"/>
    <w:rsid w:val="004A5DA0"/>
    <w:rsid w:val="004A7E36"/>
    <w:rsid w:val="004B0925"/>
    <w:rsid w:val="004B0DBF"/>
    <w:rsid w:val="004B13CF"/>
    <w:rsid w:val="004B1457"/>
    <w:rsid w:val="004B19D7"/>
    <w:rsid w:val="004B1F2B"/>
    <w:rsid w:val="004B2EF4"/>
    <w:rsid w:val="004B3531"/>
    <w:rsid w:val="004B3C15"/>
    <w:rsid w:val="004B475D"/>
    <w:rsid w:val="004B480A"/>
    <w:rsid w:val="004B4A5C"/>
    <w:rsid w:val="004B62C5"/>
    <w:rsid w:val="004B67F1"/>
    <w:rsid w:val="004B69B9"/>
    <w:rsid w:val="004B7C19"/>
    <w:rsid w:val="004C1419"/>
    <w:rsid w:val="004C39D4"/>
    <w:rsid w:val="004C4E18"/>
    <w:rsid w:val="004C508D"/>
    <w:rsid w:val="004C5168"/>
    <w:rsid w:val="004C6C74"/>
    <w:rsid w:val="004C6F39"/>
    <w:rsid w:val="004C6F53"/>
    <w:rsid w:val="004C75DB"/>
    <w:rsid w:val="004C7CA5"/>
    <w:rsid w:val="004C7D19"/>
    <w:rsid w:val="004D0D1A"/>
    <w:rsid w:val="004D17F8"/>
    <w:rsid w:val="004D2A34"/>
    <w:rsid w:val="004D3C23"/>
    <w:rsid w:val="004D4C33"/>
    <w:rsid w:val="004D73FC"/>
    <w:rsid w:val="004D7DF2"/>
    <w:rsid w:val="004E07AE"/>
    <w:rsid w:val="004E106C"/>
    <w:rsid w:val="004E1AA5"/>
    <w:rsid w:val="004E1CCF"/>
    <w:rsid w:val="004E2189"/>
    <w:rsid w:val="004E2640"/>
    <w:rsid w:val="004E2C1A"/>
    <w:rsid w:val="004E366D"/>
    <w:rsid w:val="004E3869"/>
    <w:rsid w:val="004E40C3"/>
    <w:rsid w:val="004E425E"/>
    <w:rsid w:val="004E430C"/>
    <w:rsid w:val="004E4E6D"/>
    <w:rsid w:val="004E5ABC"/>
    <w:rsid w:val="004E5D15"/>
    <w:rsid w:val="004E6DCB"/>
    <w:rsid w:val="004E6F87"/>
    <w:rsid w:val="004E7379"/>
    <w:rsid w:val="004E76E3"/>
    <w:rsid w:val="004E7783"/>
    <w:rsid w:val="004F2C69"/>
    <w:rsid w:val="004F3047"/>
    <w:rsid w:val="004F3C10"/>
    <w:rsid w:val="004F48C5"/>
    <w:rsid w:val="004F5F45"/>
    <w:rsid w:val="004F61FA"/>
    <w:rsid w:val="004F7353"/>
    <w:rsid w:val="004F75BC"/>
    <w:rsid w:val="004F7C9B"/>
    <w:rsid w:val="005003B3"/>
    <w:rsid w:val="0050062D"/>
    <w:rsid w:val="00500F58"/>
    <w:rsid w:val="0050290B"/>
    <w:rsid w:val="005031CD"/>
    <w:rsid w:val="0050465E"/>
    <w:rsid w:val="00505791"/>
    <w:rsid w:val="005061C6"/>
    <w:rsid w:val="005069B2"/>
    <w:rsid w:val="00506A46"/>
    <w:rsid w:val="00506A79"/>
    <w:rsid w:val="00506AB6"/>
    <w:rsid w:val="00506ED5"/>
    <w:rsid w:val="0050722C"/>
    <w:rsid w:val="005072D2"/>
    <w:rsid w:val="0051005B"/>
    <w:rsid w:val="00511749"/>
    <w:rsid w:val="00511951"/>
    <w:rsid w:val="00511F41"/>
    <w:rsid w:val="00513659"/>
    <w:rsid w:val="00513C01"/>
    <w:rsid w:val="00514958"/>
    <w:rsid w:val="00514ABE"/>
    <w:rsid w:val="00520065"/>
    <w:rsid w:val="00520CB2"/>
    <w:rsid w:val="00522842"/>
    <w:rsid w:val="0052355A"/>
    <w:rsid w:val="00523A22"/>
    <w:rsid w:val="00523F46"/>
    <w:rsid w:val="00525E21"/>
    <w:rsid w:val="00526607"/>
    <w:rsid w:val="0052670D"/>
    <w:rsid w:val="005276A5"/>
    <w:rsid w:val="00530322"/>
    <w:rsid w:val="0053206B"/>
    <w:rsid w:val="00532314"/>
    <w:rsid w:val="00532CFD"/>
    <w:rsid w:val="00536E30"/>
    <w:rsid w:val="00537BDC"/>
    <w:rsid w:val="00537F95"/>
    <w:rsid w:val="005400E2"/>
    <w:rsid w:val="00540157"/>
    <w:rsid w:val="00540859"/>
    <w:rsid w:val="00540BEC"/>
    <w:rsid w:val="005411D6"/>
    <w:rsid w:val="005414B5"/>
    <w:rsid w:val="00542010"/>
    <w:rsid w:val="005426B9"/>
    <w:rsid w:val="00543BC3"/>
    <w:rsid w:val="00544051"/>
    <w:rsid w:val="00544874"/>
    <w:rsid w:val="00544A0F"/>
    <w:rsid w:val="0054534C"/>
    <w:rsid w:val="0054563A"/>
    <w:rsid w:val="00545946"/>
    <w:rsid w:val="00545BBB"/>
    <w:rsid w:val="0054641B"/>
    <w:rsid w:val="00546DE4"/>
    <w:rsid w:val="005472B9"/>
    <w:rsid w:val="0054776F"/>
    <w:rsid w:val="0054791F"/>
    <w:rsid w:val="0055222D"/>
    <w:rsid w:val="00552498"/>
    <w:rsid w:val="00552676"/>
    <w:rsid w:val="00552D45"/>
    <w:rsid w:val="005532FD"/>
    <w:rsid w:val="0055567C"/>
    <w:rsid w:val="00556EA5"/>
    <w:rsid w:val="00557886"/>
    <w:rsid w:val="00557D6D"/>
    <w:rsid w:val="0056068D"/>
    <w:rsid w:val="00561A4C"/>
    <w:rsid w:val="00561E6C"/>
    <w:rsid w:val="00562B90"/>
    <w:rsid w:val="0056427E"/>
    <w:rsid w:val="00565C25"/>
    <w:rsid w:val="00566A7E"/>
    <w:rsid w:val="00566E92"/>
    <w:rsid w:val="00567368"/>
    <w:rsid w:val="0057004B"/>
    <w:rsid w:val="0057047E"/>
    <w:rsid w:val="005705E4"/>
    <w:rsid w:val="00570728"/>
    <w:rsid w:val="0057094A"/>
    <w:rsid w:val="0057121F"/>
    <w:rsid w:val="00572032"/>
    <w:rsid w:val="00572137"/>
    <w:rsid w:val="00572864"/>
    <w:rsid w:val="0057308C"/>
    <w:rsid w:val="00575635"/>
    <w:rsid w:val="005808AB"/>
    <w:rsid w:val="0058195F"/>
    <w:rsid w:val="00581B2E"/>
    <w:rsid w:val="0058257E"/>
    <w:rsid w:val="00582871"/>
    <w:rsid w:val="00582A19"/>
    <w:rsid w:val="00582B14"/>
    <w:rsid w:val="005834B4"/>
    <w:rsid w:val="005839FA"/>
    <w:rsid w:val="00583A09"/>
    <w:rsid w:val="0058428A"/>
    <w:rsid w:val="00585077"/>
    <w:rsid w:val="005852CE"/>
    <w:rsid w:val="00585435"/>
    <w:rsid w:val="00586743"/>
    <w:rsid w:val="0059007B"/>
    <w:rsid w:val="005901D1"/>
    <w:rsid w:val="005904B8"/>
    <w:rsid w:val="00590E2A"/>
    <w:rsid w:val="00591192"/>
    <w:rsid w:val="005924EF"/>
    <w:rsid w:val="0059303B"/>
    <w:rsid w:val="00593219"/>
    <w:rsid w:val="00593374"/>
    <w:rsid w:val="00593529"/>
    <w:rsid w:val="005946CA"/>
    <w:rsid w:val="00594E5A"/>
    <w:rsid w:val="00595A41"/>
    <w:rsid w:val="005A07DD"/>
    <w:rsid w:val="005A0FC3"/>
    <w:rsid w:val="005A142F"/>
    <w:rsid w:val="005A1825"/>
    <w:rsid w:val="005A1EE1"/>
    <w:rsid w:val="005A2116"/>
    <w:rsid w:val="005A2554"/>
    <w:rsid w:val="005A3017"/>
    <w:rsid w:val="005A3223"/>
    <w:rsid w:val="005A369D"/>
    <w:rsid w:val="005A3CAA"/>
    <w:rsid w:val="005A4C70"/>
    <w:rsid w:val="005A6F5A"/>
    <w:rsid w:val="005B0A20"/>
    <w:rsid w:val="005B1971"/>
    <w:rsid w:val="005B1983"/>
    <w:rsid w:val="005B1A00"/>
    <w:rsid w:val="005B1D3D"/>
    <w:rsid w:val="005B24FD"/>
    <w:rsid w:val="005B2676"/>
    <w:rsid w:val="005B2C88"/>
    <w:rsid w:val="005B2D76"/>
    <w:rsid w:val="005B2F7F"/>
    <w:rsid w:val="005B3BF3"/>
    <w:rsid w:val="005B3C6E"/>
    <w:rsid w:val="005B401F"/>
    <w:rsid w:val="005B42AB"/>
    <w:rsid w:val="005B4BC2"/>
    <w:rsid w:val="005B4D4A"/>
    <w:rsid w:val="005B589E"/>
    <w:rsid w:val="005B5B5E"/>
    <w:rsid w:val="005B78D9"/>
    <w:rsid w:val="005B7D46"/>
    <w:rsid w:val="005C0CF3"/>
    <w:rsid w:val="005C380B"/>
    <w:rsid w:val="005C3B9A"/>
    <w:rsid w:val="005C494F"/>
    <w:rsid w:val="005C5064"/>
    <w:rsid w:val="005D124A"/>
    <w:rsid w:val="005D2177"/>
    <w:rsid w:val="005D2820"/>
    <w:rsid w:val="005D30B3"/>
    <w:rsid w:val="005D511F"/>
    <w:rsid w:val="005D593C"/>
    <w:rsid w:val="005D6408"/>
    <w:rsid w:val="005D6719"/>
    <w:rsid w:val="005D7695"/>
    <w:rsid w:val="005D7C7E"/>
    <w:rsid w:val="005D7F75"/>
    <w:rsid w:val="005E09D5"/>
    <w:rsid w:val="005E1D10"/>
    <w:rsid w:val="005E29CE"/>
    <w:rsid w:val="005E315E"/>
    <w:rsid w:val="005E323B"/>
    <w:rsid w:val="005E36DA"/>
    <w:rsid w:val="005E4DDB"/>
    <w:rsid w:val="005E5849"/>
    <w:rsid w:val="005E6819"/>
    <w:rsid w:val="005F06E3"/>
    <w:rsid w:val="005F07B9"/>
    <w:rsid w:val="005F0B72"/>
    <w:rsid w:val="005F0BB4"/>
    <w:rsid w:val="005F0EA0"/>
    <w:rsid w:val="005F1520"/>
    <w:rsid w:val="005F33A3"/>
    <w:rsid w:val="005F4451"/>
    <w:rsid w:val="005F4C73"/>
    <w:rsid w:val="005F4CE2"/>
    <w:rsid w:val="005F6932"/>
    <w:rsid w:val="005F7329"/>
    <w:rsid w:val="005F7624"/>
    <w:rsid w:val="005F7737"/>
    <w:rsid w:val="005F794C"/>
    <w:rsid w:val="005F7BAE"/>
    <w:rsid w:val="00600131"/>
    <w:rsid w:val="00600910"/>
    <w:rsid w:val="00600A30"/>
    <w:rsid w:val="00601871"/>
    <w:rsid w:val="006018E0"/>
    <w:rsid w:val="00601D75"/>
    <w:rsid w:val="00602451"/>
    <w:rsid w:val="0060263D"/>
    <w:rsid w:val="00602BFA"/>
    <w:rsid w:val="00602D32"/>
    <w:rsid w:val="00603617"/>
    <w:rsid w:val="0060594C"/>
    <w:rsid w:val="00605C3A"/>
    <w:rsid w:val="0060652B"/>
    <w:rsid w:val="00607438"/>
    <w:rsid w:val="0060763B"/>
    <w:rsid w:val="006077BC"/>
    <w:rsid w:val="00610691"/>
    <w:rsid w:val="0061110F"/>
    <w:rsid w:val="00612897"/>
    <w:rsid w:val="00612C81"/>
    <w:rsid w:val="00613286"/>
    <w:rsid w:val="00613ED2"/>
    <w:rsid w:val="006141FE"/>
    <w:rsid w:val="00614C12"/>
    <w:rsid w:val="00615487"/>
    <w:rsid w:val="00615936"/>
    <w:rsid w:val="00616339"/>
    <w:rsid w:val="00616AE3"/>
    <w:rsid w:val="00616C7C"/>
    <w:rsid w:val="00617639"/>
    <w:rsid w:val="006178DD"/>
    <w:rsid w:val="00620382"/>
    <w:rsid w:val="006210A2"/>
    <w:rsid w:val="0062148B"/>
    <w:rsid w:val="00621695"/>
    <w:rsid w:val="006218CC"/>
    <w:rsid w:val="00622340"/>
    <w:rsid w:val="0062261D"/>
    <w:rsid w:val="00623768"/>
    <w:rsid w:val="006249BE"/>
    <w:rsid w:val="00625D48"/>
    <w:rsid w:val="00625D99"/>
    <w:rsid w:val="00626757"/>
    <w:rsid w:val="00627C54"/>
    <w:rsid w:val="00627ECE"/>
    <w:rsid w:val="006317D2"/>
    <w:rsid w:val="00631DD6"/>
    <w:rsid w:val="0063231A"/>
    <w:rsid w:val="0063257A"/>
    <w:rsid w:val="0063261C"/>
    <w:rsid w:val="00632C0C"/>
    <w:rsid w:val="00634854"/>
    <w:rsid w:val="00634A2A"/>
    <w:rsid w:val="00635414"/>
    <w:rsid w:val="0063542E"/>
    <w:rsid w:val="00636A64"/>
    <w:rsid w:val="006375C8"/>
    <w:rsid w:val="006379B1"/>
    <w:rsid w:val="00640317"/>
    <w:rsid w:val="0064093D"/>
    <w:rsid w:val="00641CC0"/>
    <w:rsid w:val="00642EA3"/>
    <w:rsid w:val="00643D9E"/>
    <w:rsid w:val="00644316"/>
    <w:rsid w:val="00645250"/>
    <w:rsid w:val="00645E18"/>
    <w:rsid w:val="00646F4A"/>
    <w:rsid w:val="00647F2D"/>
    <w:rsid w:val="00650B6E"/>
    <w:rsid w:val="00652BB8"/>
    <w:rsid w:val="00654F2E"/>
    <w:rsid w:val="006553AB"/>
    <w:rsid w:val="00655866"/>
    <w:rsid w:val="0065686D"/>
    <w:rsid w:val="006576AA"/>
    <w:rsid w:val="006605FB"/>
    <w:rsid w:val="00660C8A"/>
    <w:rsid w:val="00661499"/>
    <w:rsid w:val="006617EB"/>
    <w:rsid w:val="00661C9F"/>
    <w:rsid w:val="00662155"/>
    <w:rsid w:val="00662BFC"/>
    <w:rsid w:val="00662EFF"/>
    <w:rsid w:val="006632AD"/>
    <w:rsid w:val="006638DA"/>
    <w:rsid w:val="00666206"/>
    <w:rsid w:val="006670CB"/>
    <w:rsid w:val="00667261"/>
    <w:rsid w:val="0066775D"/>
    <w:rsid w:val="00667E1D"/>
    <w:rsid w:val="006705B8"/>
    <w:rsid w:val="0067086E"/>
    <w:rsid w:val="0067132A"/>
    <w:rsid w:val="00672E0E"/>
    <w:rsid w:val="0067364F"/>
    <w:rsid w:val="00673EEC"/>
    <w:rsid w:val="00674E97"/>
    <w:rsid w:val="00676510"/>
    <w:rsid w:val="00676597"/>
    <w:rsid w:val="00676AAF"/>
    <w:rsid w:val="0067741B"/>
    <w:rsid w:val="006779A4"/>
    <w:rsid w:val="0068005D"/>
    <w:rsid w:val="00685358"/>
    <w:rsid w:val="006860DC"/>
    <w:rsid w:val="00686858"/>
    <w:rsid w:val="006902E7"/>
    <w:rsid w:val="00690A43"/>
    <w:rsid w:val="00690F56"/>
    <w:rsid w:val="00691BEF"/>
    <w:rsid w:val="00692440"/>
    <w:rsid w:val="00692621"/>
    <w:rsid w:val="00692868"/>
    <w:rsid w:val="00692E14"/>
    <w:rsid w:val="00693A2F"/>
    <w:rsid w:val="0069440D"/>
    <w:rsid w:val="006968FD"/>
    <w:rsid w:val="00697376"/>
    <w:rsid w:val="00697A37"/>
    <w:rsid w:val="006A01AB"/>
    <w:rsid w:val="006A02F9"/>
    <w:rsid w:val="006A0905"/>
    <w:rsid w:val="006A09FB"/>
    <w:rsid w:val="006A0CDD"/>
    <w:rsid w:val="006A187C"/>
    <w:rsid w:val="006A1916"/>
    <w:rsid w:val="006A19C9"/>
    <w:rsid w:val="006A2BD1"/>
    <w:rsid w:val="006A330C"/>
    <w:rsid w:val="006A3463"/>
    <w:rsid w:val="006A35C4"/>
    <w:rsid w:val="006A4255"/>
    <w:rsid w:val="006A4991"/>
    <w:rsid w:val="006A521C"/>
    <w:rsid w:val="006A52B3"/>
    <w:rsid w:val="006A52BF"/>
    <w:rsid w:val="006A5A57"/>
    <w:rsid w:val="006A5F9A"/>
    <w:rsid w:val="006A6284"/>
    <w:rsid w:val="006B0B6D"/>
    <w:rsid w:val="006B0C87"/>
    <w:rsid w:val="006B0D29"/>
    <w:rsid w:val="006B128A"/>
    <w:rsid w:val="006B320A"/>
    <w:rsid w:val="006B3D2E"/>
    <w:rsid w:val="006B6A35"/>
    <w:rsid w:val="006B7504"/>
    <w:rsid w:val="006B7DEF"/>
    <w:rsid w:val="006C07EB"/>
    <w:rsid w:val="006C0FAC"/>
    <w:rsid w:val="006C12A1"/>
    <w:rsid w:val="006C16D8"/>
    <w:rsid w:val="006C4BC0"/>
    <w:rsid w:val="006C539B"/>
    <w:rsid w:val="006C5B32"/>
    <w:rsid w:val="006C74F9"/>
    <w:rsid w:val="006C7A0C"/>
    <w:rsid w:val="006D05CE"/>
    <w:rsid w:val="006D0613"/>
    <w:rsid w:val="006D2A48"/>
    <w:rsid w:val="006D3DED"/>
    <w:rsid w:val="006D4EA7"/>
    <w:rsid w:val="006D4EDC"/>
    <w:rsid w:val="006D5A8D"/>
    <w:rsid w:val="006D7D75"/>
    <w:rsid w:val="006E00F5"/>
    <w:rsid w:val="006E164E"/>
    <w:rsid w:val="006E173E"/>
    <w:rsid w:val="006E1C71"/>
    <w:rsid w:val="006E1DC9"/>
    <w:rsid w:val="006E2798"/>
    <w:rsid w:val="006E2EBF"/>
    <w:rsid w:val="006E3763"/>
    <w:rsid w:val="006E3AE7"/>
    <w:rsid w:val="006E41F6"/>
    <w:rsid w:val="006E4FF2"/>
    <w:rsid w:val="006E5DFA"/>
    <w:rsid w:val="006E65D4"/>
    <w:rsid w:val="006E6C7A"/>
    <w:rsid w:val="006E78DF"/>
    <w:rsid w:val="006F02BF"/>
    <w:rsid w:val="006F13A4"/>
    <w:rsid w:val="006F3129"/>
    <w:rsid w:val="006F3DA8"/>
    <w:rsid w:val="006F48D4"/>
    <w:rsid w:val="006F49D3"/>
    <w:rsid w:val="006F509D"/>
    <w:rsid w:val="006F5A0B"/>
    <w:rsid w:val="006F6E0B"/>
    <w:rsid w:val="00700175"/>
    <w:rsid w:val="00700432"/>
    <w:rsid w:val="0070128F"/>
    <w:rsid w:val="00701DDE"/>
    <w:rsid w:val="007029D6"/>
    <w:rsid w:val="00703B57"/>
    <w:rsid w:val="0070404A"/>
    <w:rsid w:val="007045E0"/>
    <w:rsid w:val="007047FE"/>
    <w:rsid w:val="007049A2"/>
    <w:rsid w:val="00705E6C"/>
    <w:rsid w:val="00705F40"/>
    <w:rsid w:val="0070743C"/>
    <w:rsid w:val="00707DB0"/>
    <w:rsid w:val="00710657"/>
    <w:rsid w:val="007123D1"/>
    <w:rsid w:val="00712583"/>
    <w:rsid w:val="007125B4"/>
    <w:rsid w:val="007127F2"/>
    <w:rsid w:val="00712867"/>
    <w:rsid w:val="00713958"/>
    <w:rsid w:val="0071453F"/>
    <w:rsid w:val="0071542E"/>
    <w:rsid w:val="0071697A"/>
    <w:rsid w:val="007179DB"/>
    <w:rsid w:val="0072121C"/>
    <w:rsid w:val="00723FB2"/>
    <w:rsid w:val="007247AF"/>
    <w:rsid w:val="00725A4A"/>
    <w:rsid w:val="00727313"/>
    <w:rsid w:val="00727F63"/>
    <w:rsid w:val="00731227"/>
    <w:rsid w:val="00732284"/>
    <w:rsid w:val="0073267B"/>
    <w:rsid w:val="00732B5F"/>
    <w:rsid w:val="007337D5"/>
    <w:rsid w:val="00733B48"/>
    <w:rsid w:val="00733C85"/>
    <w:rsid w:val="00734E28"/>
    <w:rsid w:val="00735875"/>
    <w:rsid w:val="007359CA"/>
    <w:rsid w:val="00735DA2"/>
    <w:rsid w:val="00735F92"/>
    <w:rsid w:val="00736D41"/>
    <w:rsid w:val="00736EDD"/>
    <w:rsid w:val="00737131"/>
    <w:rsid w:val="00740BA0"/>
    <w:rsid w:val="00741EE5"/>
    <w:rsid w:val="007421DA"/>
    <w:rsid w:val="00742808"/>
    <w:rsid w:val="007439FB"/>
    <w:rsid w:val="00747F8E"/>
    <w:rsid w:val="007504F7"/>
    <w:rsid w:val="00750604"/>
    <w:rsid w:val="0075080D"/>
    <w:rsid w:val="007512AC"/>
    <w:rsid w:val="00751412"/>
    <w:rsid w:val="00751B80"/>
    <w:rsid w:val="0075227C"/>
    <w:rsid w:val="00752E63"/>
    <w:rsid w:val="00753EEE"/>
    <w:rsid w:val="00753F3A"/>
    <w:rsid w:val="00754761"/>
    <w:rsid w:val="00755C76"/>
    <w:rsid w:val="007605F0"/>
    <w:rsid w:val="0076260A"/>
    <w:rsid w:val="00763897"/>
    <w:rsid w:val="007638D2"/>
    <w:rsid w:val="00763C03"/>
    <w:rsid w:val="00765470"/>
    <w:rsid w:val="00765A6C"/>
    <w:rsid w:val="00766BD0"/>
    <w:rsid w:val="007675FB"/>
    <w:rsid w:val="00767CD4"/>
    <w:rsid w:val="00767F3C"/>
    <w:rsid w:val="0077084B"/>
    <w:rsid w:val="00770916"/>
    <w:rsid w:val="00771BA0"/>
    <w:rsid w:val="007721E2"/>
    <w:rsid w:val="007730E6"/>
    <w:rsid w:val="0077347A"/>
    <w:rsid w:val="00773FBE"/>
    <w:rsid w:val="00774029"/>
    <w:rsid w:val="00775597"/>
    <w:rsid w:val="0077648D"/>
    <w:rsid w:val="007769D7"/>
    <w:rsid w:val="00776E84"/>
    <w:rsid w:val="007800EB"/>
    <w:rsid w:val="0078085E"/>
    <w:rsid w:val="007808E1"/>
    <w:rsid w:val="007815D5"/>
    <w:rsid w:val="007817C5"/>
    <w:rsid w:val="00781934"/>
    <w:rsid w:val="00781C2C"/>
    <w:rsid w:val="00781DC4"/>
    <w:rsid w:val="007826FA"/>
    <w:rsid w:val="00783180"/>
    <w:rsid w:val="007837AE"/>
    <w:rsid w:val="007843CA"/>
    <w:rsid w:val="00785B60"/>
    <w:rsid w:val="00786125"/>
    <w:rsid w:val="00787212"/>
    <w:rsid w:val="007875A7"/>
    <w:rsid w:val="0079219E"/>
    <w:rsid w:val="00793248"/>
    <w:rsid w:val="0079474C"/>
    <w:rsid w:val="007949D4"/>
    <w:rsid w:val="0079587A"/>
    <w:rsid w:val="007959CB"/>
    <w:rsid w:val="00797175"/>
    <w:rsid w:val="0079718E"/>
    <w:rsid w:val="0079EBDA"/>
    <w:rsid w:val="007A0E92"/>
    <w:rsid w:val="007A13C1"/>
    <w:rsid w:val="007A2FB8"/>
    <w:rsid w:val="007A2FFC"/>
    <w:rsid w:val="007A4624"/>
    <w:rsid w:val="007A5561"/>
    <w:rsid w:val="007A573E"/>
    <w:rsid w:val="007A67A4"/>
    <w:rsid w:val="007B0217"/>
    <w:rsid w:val="007B0802"/>
    <w:rsid w:val="007B1D40"/>
    <w:rsid w:val="007B210B"/>
    <w:rsid w:val="007B29A9"/>
    <w:rsid w:val="007B494D"/>
    <w:rsid w:val="007B7FDD"/>
    <w:rsid w:val="007C233A"/>
    <w:rsid w:val="007C2533"/>
    <w:rsid w:val="007C35CB"/>
    <w:rsid w:val="007C3CFC"/>
    <w:rsid w:val="007C3E23"/>
    <w:rsid w:val="007C447E"/>
    <w:rsid w:val="007C569B"/>
    <w:rsid w:val="007C5EB5"/>
    <w:rsid w:val="007C6F0D"/>
    <w:rsid w:val="007D038D"/>
    <w:rsid w:val="007D05D8"/>
    <w:rsid w:val="007D1ACB"/>
    <w:rsid w:val="007D1B1A"/>
    <w:rsid w:val="007D30FE"/>
    <w:rsid w:val="007D3E30"/>
    <w:rsid w:val="007D47F3"/>
    <w:rsid w:val="007D5730"/>
    <w:rsid w:val="007D6511"/>
    <w:rsid w:val="007D6C79"/>
    <w:rsid w:val="007D70ED"/>
    <w:rsid w:val="007D7E1A"/>
    <w:rsid w:val="007E0CE5"/>
    <w:rsid w:val="007E32FB"/>
    <w:rsid w:val="007E3651"/>
    <w:rsid w:val="007E3773"/>
    <w:rsid w:val="007E4328"/>
    <w:rsid w:val="007E46C7"/>
    <w:rsid w:val="007E5387"/>
    <w:rsid w:val="007E65BA"/>
    <w:rsid w:val="007E6E12"/>
    <w:rsid w:val="007F0752"/>
    <w:rsid w:val="007F1F7B"/>
    <w:rsid w:val="007F2CBD"/>
    <w:rsid w:val="007F3185"/>
    <w:rsid w:val="007F31F2"/>
    <w:rsid w:val="007F3B85"/>
    <w:rsid w:val="007F6BF6"/>
    <w:rsid w:val="007F6D17"/>
    <w:rsid w:val="007F6D4A"/>
    <w:rsid w:val="007F7EE0"/>
    <w:rsid w:val="00800A70"/>
    <w:rsid w:val="00803300"/>
    <w:rsid w:val="008039FF"/>
    <w:rsid w:val="00803FA3"/>
    <w:rsid w:val="0080414A"/>
    <w:rsid w:val="0080419C"/>
    <w:rsid w:val="00804E5A"/>
    <w:rsid w:val="00805C30"/>
    <w:rsid w:val="00806686"/>
    <w:rsid w:val="00806F41"/>
    <w:rsid w:val="0080747C"/>
    <w:rsid w:val="00807AB9"/>
    <w:rsid w:val="00807D41"/>
    <w:rsid w:val="00810250"/>
    <w:rsid w:val="008128D3"/>
    <w:rsid w:val="00812D31"/>
    <w:rsid w:val="00812FDD"/>
    <w:rsid w:val="008140A1"/>
    <w:rsid w:val="008149D0"/>
    <w:rsid w:val="008152A4"/>
    <w:rsid w:val="008153E7"/>
    <w:rsid w:val="00815C42"/>
    <w:rsid w:val="0081758D"/>
    <w:rsid w:val="00821031"/>
    <w:rsid w:val="008210DC"/>
    <w:rsid w:val="00822A5F"/>
    <w:rsid w:val="00823671"/>
    <w:rsid w:val="0082397D"/>
    <w:rsid w:val="00823AB3"/>
    <w:rsid w:val="0082489C"/>
    <w:rsid w:val="00824ACF"/>
    <w:rsid w:val="0082539A"/>
    <w:rsid w:val="008259CD"/>
    <w:rsid w:val="00826035"/>
    <w:rsid w:val="008265FB"/>
    <w:rsid w:val="00831076"/>
    <w:rsid w:val="008313D6"/>
    <w:rsid w:val="00834819"/>
    <w:rsid w:val="00834931"/>
    <w:rsid w:val="00834A23"/>
    <w:rsid w:val="00834D36"/>
    <w:rsid w:val="00834D90"/>
    <w:rsid w:val="0083555B"/>
    <w:rsid w:val="00836E51"/>
    <w:rsid w:val="008413A3"/>
    <w:rsid w:val="00841BEE"/>
    <w:rsid w:val="0084287D"/>
    <w:rsid w:val="00842F30"/>
    <w:rsid w:val="00843634"/>
    <w:rsid w:val="008441F8"/>
    <w:rsid w:val="00844E28"/>
    <w:rsid w:val="00845729"/>
    <w:rsid w:val="00847268"/>
    <w:rsid w:val="00847AAB"/>
    <w:rsid w:val="008518CA"/>
    <w:rsid w:val="008520FE"/>
    <w:rsid w:val="00853084"/>
    <w:rsid w:val="008541FC"/>
    <w:rsid w:val="00854378"/>
    <w:rsid w:val="0085490E"/>
    <w:rsid w:val="00855F84"/>
    <w:rsid w:val="00856B05"/>
    <w:rsid w:val="0085701D"/>
    <w:rsid w:val="00857AC3"/>
    <w:rsid w:val="0086077E"/>
    <w:rsid w:val="0086134A"/>
    <w:rsid w:val="0086174D"/>
    <w:rsid w:val="008634C0"/>
    <w:rsid w:val="00863FE4"/>
    <w:rsid w:val="0086408E"/>
    <w:rsid w:val="008645BB"/>
    <w:rsid w:val="00865328"/>
    <w:rsid w:val="00865ECC"/>
    <w:rsid w:val="00866ABF"/>
    <w:rsid w:val="0086778F"/>
    <w:rsid w:val="00867D11"/>
    <w:rsid w:val="00870489"/>
    <w:rsid w:val="008704C0"/>
    <w:rsid w:val="0087164A"/>
    <w:rsid w:val="00872A34"/>
    <w:rsid w:val="0087468E"/>
    <w:rsid w:val="00875E72"/>
    <w:rsid w:val="00877B83"/>
    <w:rsid w:val="008803B1"/>
    <w:rsid w:val="00880A4F"/>
    <w:rsid w:val="00881B70"/>
    <w:rsid w:val="00881E70"/>
    <w:rsid w:val="00882BAE"/>
    <w:rsid w:val="00883EC8"/>
    <w:rsid w:val="008840FA"/>
    <w:rsid w:val="0088549E"/>
    <w:rsid w:val="00885D79"/>
    <w:rsid w:val="008878BE"/>
    <w:rsid w:val="008927FD"/>
    <w:rsid w:val="00892855"/>
    <w:rsid w:val="00892872"/>
    <w:rsid w:val="00892ED3"/>
    <w:rsid w:val="008935AB"/>
    <w:rsid w:val="00893A01"/>
    <w:rsid w:val="0089525A"/>
    <w:rsid w:val="008958FE"/>
    <w:rsid w:val="00895C62"/>
    <w:rsid w:val="00895D98"/>
    <w:rsid w:val="00896437"/>
    <w:rsid w:val="008969B1"/>
    <w:rsid w:val="00897A29"/>
    <w:rsid w:val="00897D29"/>
    <w:rsid w:val="008A0D9B"/>
    <w:rsid w:val="008A1C78"/>
    <w:rsid w:val="008A2D31"/>
    <w:rsid w:val="008A3721"/>
    <w:rsid w:val="008A504E"/>
    <w:rsid w:val="008A59FB"/>
    <w:rsid w:val="008A7FA7"/>
    <w:rsid w:val="008B0A72"/>
    <w:rsid w:val="008B0BCA"/>
    <w:rsid w:val="008B0F9C"/>
    <w:rsid w:val="008B1C0C"/>
    <w:rsid w:val="008B1DC6"/>
    <w:rsid w:val="008B2571"/>
    <w:rsid w:val="008B29DB"/>
    <w:rsid w:val="008B38BE"/>
    <w:rsid w:val="008B45F7"/>
    <w:rsid w:val="008B596E"/>
    <w:rsid w:val="008B627B"/>
    <w:rsid w:val="008B6822"/>
    <w:rsid w:val="008B6BB3"/>
    <w:rsid w:val="008B6C09"/>
    <w:rsid w:val="008B6C5A"/>
    <w:rsid w:val="008B778A"/>
    <w:rsid w:val="008C0023"/>
    <w:rsid w:val="008C0921"/>
    <w:rsid w:val="008C0A70"/>
    <w:rsid w:val="008C22CD"/>
    <w:rsid w:val="008C2383"/>
    <w:rsid w:val="008C264B"/>
    <w:rsid w:val="008C3817"/>
    <w:rsid w:val="008C48B3"/>
    <w:rsid w:val="008C52AB"/>
    <w:rsid w:val="008C58F6"/>
    <w:rsid w:val="008C6C74"/>
    <w:rsid w:val="008C734F"/>
    <w:rsid w:val="008C7CA7"/>
    <w:rsid w:val="008C7E58"/>
    <w:rsid w:val="008D059F"/>
    <w:rsid w:val="008D0BCB"/>
    <w:rsid w:val="008D0F04"/>
    <w:rsid w:val="008D400D"/>
    <w:rsid w:val="008D4169"/>
    <w:rsid w:val="008D4BC0"/>
    <w:rsid w:val="008D4CA4"/>
    <w:rsid w:val="008D517A"/>
    <w:rsid w:val="008D5D3C"/>
    <w:rsid w:val="008D6BAB"/>
    <w:rsid w:val="008D6D6C"/>
    <w:rsid w:val="008D79E7"/>
    <w:rsid w:val="008E427A"/>
    <w:rsid w:val="008E568F"/>
    <w:rsid w:val="008E599E"/>
    <w:rsid w:val="008E615E"/>
    <w:rsid w:val="008E7ECA"/>
    <w:rsid w:val="008F15C2"/>
    <w:rsid w:val="008F1792"/>
    <w:rsid w:val="008F2262"/>
    <w:rsid w:val="008F2511"/>
    <w:rsid w:val="008F28D6"/>
    <w:rsid w:val="008F366F"/>
    <w:rsid w:val="008F526B"/>
    <w:rsid w:val="008F5306"/>
    <w:rsid w:val="008F5F72"/>
    <w:rsid w:val="008F6D00"/>
    <w:rsid w:val="008F7896"/>
    <w:rsid w:val="008F78EA"/>
    <w:rsid w:val="009009D4"/>
    <w:rsid w:val="009015E6"/>
    <w:rsid w:val="009029EC"/>
    <w:rsid w:val="0090321A"/>
    <w:rsid w:val="00903DFF"/>
    <w:rsid w:val="00904E35"/>
    <w:rsid w:val="009054C3"/>
    <w:rsid w:val="00905923"/>
    <w:rsid w:val="00905E0E"/>
    <w:rsid w:val="0090671E"/>
    <w:rsid w:val="00906DFB"/>
    <w:rsid w:val="0090770A"/>
    <w:rsid w:val="00907974"/>
    <w:rsid w:val="00912239"/>
    <w:rsid w:val="00912B85"/>
    <w:rsid w:val="00912D96"/>
    <w:rsid w:val="00913360"/>
    <w:rsid w:val="00913D0D"/>
    <w:rsid w:val="00914CB3"/>
    <w:rsid w:val="00915B64"/>
    <w:rsid w:val="00916B58"/>
    <w:rsid w:val="009173A2"/>
    <w:rsid w:val="00917E34"/>
    <w:rsid w:val="00920ED1"/>
    <w:rsid w:val="0092100B"/>
    <w:rsid w:val="00921377"/>
    <w:rsid w:val="0092145A"/>
    <w:rsid w:val="0092170E"/>
    <w:rsid w:val="00922B36"/>
    <w:rsid w:val="00922FC3"/>
    <w:rsid w:val="0092302E"/>
    <w:rsid w:val="0092436C"/>
    <w:rsid w:val="00926471"/>
    <w:rsid w:val="00927FEE"/>
    <w:rsid w:val="00930170"/>
    <w:rsid w:val="009306E2"/>
    <w:rsid w:val="00930F94"/>
    <w:rsid w:val="0093234E"/>
    <w:rsid w:val="0093281B"/>
    <w:rsid w:val="00932C24"/>
    <w:rsid w:val="00932EBF"/>
    <w:rsid w:val="009342FF"/>
    <w:rsid w:val="0093484E"/>
    <w:rsid w:val="00934C50"/>
    <w:rsid w:val="0093512F"/>
    <w:rsid w:val="00936CE4"/>
    <w:rsid w:val="00937494"/>
    <w:rsid w:val="00940532"/>
    <w:rsid w:val="00940AA0"/>
    <w:rsid w:val="00941153"/>
    <w:rsid w:val="0094227E"/>
    <w:rsid w:val="00943D82"/>
    <w:rsid w:val="00943DB1"/>
    <w:rsid w:val="0094497F"/>
    <w:rsid w:val="00944B08"/>
    <w:rsid w:val="0094580A"/>
    <w:rsid w:val="00946AE3"/>
    <w:rsid w:val="00947AB1"/>
    <w:rsid w:val="00947B1E"/>
    <w:rsid w:val="0094EC31"/>
    <w:rsid w:val="0095053C"/>
    <w:rsid w:val="0095107E"/>
    <w:rsid w:val="00951985"/>
    <w:rsid w:val="009526C2"/>
    <w:rsid w:val="00953789"/>
    <w:rsid w:val="00953A27"/>
    <w:rsid w:val="00961409"/>
    <w:rsid w:val="0096168E"/>
    <w:rsid w:val="009618C9"/>
    <w:rsid w:val="00961F4F"/>
    <w:rsid w:val="00962115"/>
    <w:rsid w:val="0096349E"/>
    <w:rsid w:val="0096384C"/>
    <w:rsid w:val="00965045"/>
    <w:rsid w:val="009660CB"/>
    <w:rsid w:val="00970622"/>
    <w:rsid w:val="00970653"/>
    <w:rsid w:val="00971021"/>
    <w:rsid w:val="009711EC"/>
    <w:rsid w:val="00971D06"/>
    <w:rsid w:val="0097349C"/>
    <w:rsid w:val="009734AC"/>
    <w:rsid w:val="009737E0"/>
    <w:rsid w:val="009743B3"/>
    <w:rsid w:val="00975DDF"/>
    <w:rsid w:val="00976111"/>
    <w:rsid w:val="00977301"/>
    <w:rsid w:val="009773DF"/>
    <w:rsid w:val="009775A8"/>
    <w:rsid w:val="00977763"/>
    <w:rsid w:val="00977A61"/>
    <w:rsid w:val="0098001C"/>
    <w:rsid w:val="00980532"/>
    <w:rsid w:val="00980A2C"/>
    <w:rsid w:val="00982C07"/>
    <w:rsid w:val="00982C89"/>
    <w:rsid w:val="00983F63"/>
    <w:rsid w:val="009850D9"/>
    <w:rsid w:val="00985564"/>
    <w:rsid w:val="00985CB6"/>
    <w:rsid w:val="00985CFD"/>
    <w:rsid w:val="0098663F"/>
    <w:rsid w:val="00986832"/>
    <w:rsid w:val="00987214"/>
    <w:rsid w:val="00990720"/>
    <w:rsid w:val="00990C6B"/>
    <w:rsid w:val="00991035"/>
    <w:rsid w:val="0099151A"/>
    <w:rsid w:val="00992512"/>
    <w:rsid w:val="009927EA"/>
    <w:rsid w:val="00993218"/>
    <w:rsid w:val="00993DBC"/>
    <w:rsid w:val="0099542F"/>
    <w:rsid w:val="009954B6"/>
    <w:rsid w:val="009968BA"/>
    <w:rsid w:val="00996AEB"/>
    <w:rsid w:val="0099728A"/>
    <w:rsid w:val="00997925"/>
    <w:rsid w:val="00997CF1"/>
    <w:rsid w:val="009A10AB"/>
    <w:rsid w:val="009A1999"/>
    <w:rsid w:val="009A2BBF"/>
    <w:rsid w:val="009A30BA"/>
    <w:rsid w:val="009A3361"/>
    <w:rsid w:val="009A348C"/>
    <w:rsid w:val="009A4577"/>
    <w:rsid w:val="009A4AFA"/>
    <w:rsid w:val="009A5C5B"/>
    <w:rsid w:val="009A5F97"/>
    <w:rsid w:val="009A7775"/>
    <w:rsid w:val="009A7916"/>
    <w:rsid w:val="009A7A42"/>
    <w:rsid w:val="009B1451"/>
    <w:rsid w:val="009B1FD2"/>
    <w:rsid w:val="009B2140"/>
    <w:rsid w:val="009B2471"/>
    <w:rsid w:val="009B2F4C"/>
    <w:rsid w:val="009B41BE"/>
    <w:rsid w:val="009B5653"/>
    <w:rsid w:val="009B651B"/>
    <w:rsid w:val="009B6904"/>
    <w:rsid w:val="009B6B8E"/>
    <w:rsid w:val="009B6CCB"/>
    <w:rsid w:val="009B7DB0"/>
    <w:rsid w:val="009C0E50"/>
    <w:rsid w:val="009C592F"/>
    <w:rsid w:val="009C62D1"/>
    <w:rsid w:val="009C795D"/>
    <w:rsid w:val="009C7FAC"/>
    <w:rsid w:val="009D13C3"/>
    <w:rsid w:val="009D1AE3"/>
    <w:rsid w:val="009D1AF5"/>
    <w:rsid w:val="009D1DB6"/>
    <w:rsid w:val="009D1E2B"/>
    <w:rsid w:val="009D2A65"/>
    <w:rsid w:val="009D3539"/>
    <w:rsid w:val="009D38BD"/>
    <w:rsid w:val="009D3DA9"/>
    <w:rsid w:val="009D44B2"/>
    <w:rsid w:val="009D5175"/>
    <w:rsid w:val="009D532B"/>
    <w:rsid w:val="009D60A6"/>
    <w:rsid w:val="009D650C"/>
    <w:rsid w:val="009D7BA3"/>
    <w:rsid w:val="009E0EF4"/>
    <w:rsid w:val="009E2BB9"/>
    <w:rsid w:val="009E342A"/>
    <w:rsid w:val="009E62DA"/>
    <w:rsid w:val="009E6C8A"/>
    <w:rsid w:val="009E6F02"/>
    <w:rsid w:val="009E70D3"/>
    <w:rsid w:val="009F1485"/>
    <w:rsid w:val="009F220C"/>
    <w:rsid w:val="009F24F1"/>
    <w:rsid w:val="009F308D"/>
    <w:rsid w:val="009F3342"/>
    <w:rsid w:val="009F52B0"/>
    <w:rsid w:val="009F5C9C"/>
    <w:rsid w:val="009F6004"/>
    <w:rsid w:val="009F66B6"/>
    <w:rsid w:val="009F6882"/>
    <w:rsid w:val="009F6A33"/>
    <w:rsid w:val="009F6AD3"/>
    <w:rsid w:val="009F79D2"/>
    <w:rsid w:val="009F7A86"/>
    <w:rsid w:val="00A001D5"/>
    <w:rsid w:val="00A00661"/>
    <w:rsid w:val="00A00F20"/>
    <w:rsid w:val="00A010BD"/>
    <w:rsid w:val="00A01107"/>
    <w:rsid w:val="00A0334A"/>
    <w:rsid w:val="00A045F5"/>
    <w:rsid w:val="00A05326"/>
    <w:rsid w:val="00A05582"/>
    <w:rsid w:val="00A05E8E"/>
    <w:rsid w:val="00A06D27"/>
    <w:rsid w:val="00A0719A"/>
    <w:rsid w:val="00A07647"/>
    <w:rsid w:val="00A07681"/>
    <w:rsid w:val="00A07D25"/>
    <w:rsid w:val="00A11112"/>
    <w:rsid w:val="00A1193F"/>
    <w:rsid w:val="00A12CA3"/>
    <w:rsid w:val="00A155C8"/>
    <w:rsid w:val="00A155F6"/>
    <w:rsid w:val="00A16388"/>
    <w:rsid w:val="00A16487"/>
    <w:rsid w:val="00A16629"/>
    <w:rsid w:val="00A16A0B"/>
    <w:rsid w:val="00A16CF1"/>
    <w:rsid w:val="00A16F65"/>
    <w:rsid w:val="00A21011"/>
    <w:rsid w:val="00A22966"/>
    <w:rsid w:val="00A2423B"/>
    <w:rsid w:val="00A25963"/>
    <w:rsid w:val="00A25C47"/>
    <w:rsid w:val="00A25F46"/>
    <w:rsid w:val="00A262DD"/>
    <w:rsid w:val="00A2659E"/>
    <w:rsid w:val="00A279F4"/>
    <w:rsid w:val="00A27AF4"/>
    <w:rsid w:val="00A30583"/>
    <w:rsid w:val="00A318F8"/>
    <w:rsid w:val="00A31F52"/>
    <w:rsid w:val="00A339AC"/>
    <w:rsid w:val="00A34B13"/>
    <w:rsid w:val="00A34FF3"/>
    <w:rsid w:val="00A3603B"/>
    <w:rsid w:val="00A36F3D"/>
    <w:rsid w:val="00A42376"/>
    <w:rsid w:val="00A43B9F"/>
    <w:rsid w:val="00A43D88"/>
    <w:rsid w:val="00A44144"/>
    <w:rsid w:val="00A455D4"/>
    <w:rsid w:val="00A45D5A"/>
    <w:rsid w:val="00A45E19"/>
    <w:rsid w:val="00A4645D"/>
    <w:rsid w:val="00A4796F"/>
    <w:rsid w:val="00A50DF6"/>
    <w:rsid w:val="00A52E2E"/>
    <w:rsid w:val="00A54EB3"/>
    <w:rsid w:val="00A55396"/>
    <w:rsid w:val="00A56C51"/>
    <w:rsid w:val="00A57118"/>
    <w:rsid w:val="00A5773C"/>
    <w:rsid w:val="00A579DB"/>
    <w:rsid w:val="00A57F09"/>
    <w:rsid w:val="00A608D8"/>
    <w:rsid w:val="00A612D4"/>
    <w:rsid w:val="00A61796"/>
    <w:rsid w:val="00A619EC"/>
    <w:rsid w:val="00A628E7"/>
    <w:rsid w:val="00A631C7"/>
    <w:rsid w:val="00A63701"/>
    <w:rsid w:val="00A63866"/>
    <w:rsid w:val="00A63DF5"/>
    <w:rsid w:val="00A641DA"/>
    <w:rsid w:val="00A64DB4"/>
    <w:rsid w:val="00A650B3"/>
    <w:rsid w:val="00A66453"/>
    <w:rsid w:val="00A67268"/>
    <w:rsid w:val="00A67DC9"/>
    <w:rsid w:val="00A72B38"/>
    <w:rsid w:val="00A7381A"/>
    <w:rsid w:val="00A73980"/>
    <w:rsid w:val="00A802FC"/>
    <w:rsid w:val="00A8423F"/>
    <w:rsid w:val="00A85638"/>
    <w:rsid w:val="00A85657"/>
    <w:rsid w:val="00A85C67"/>
    <w:rsid w:val="00A86AC5"/>
    <w:rsid w:val="00A9030C"/>
    <w:rsid w:val="00A90890"/>
    <w:rsid w:val="00A9291E"/>
    <w:rsid w:val="00A92BA0"/>
    <w:rsid w:val="00A92F95"/>
    <w:rsid w:val="00A941C2"/>
    <w:rsid w:val="00A94E5E"/>
    <w:rsid w:val="00A97B56"/>
    <w:rsid w:val="00AA03F4"/>
    <w:rsid w:val="00AA0F79"/>
    <w:rsid w:val="00AA124F"/>
    <w:rsid w:val="00AA1FE0"/>
    <w:rsid w:val="00AA2275"/>
    <w:rsid w:val="00AB0C1B"/>
    <w:rsid w:val="00AB0DA7"/>
    <w:rsid w:val="00AB0EB6"/>
    <w:rsid w:val="00AB1BAE"/>
    <w:rsid w:val="00AB1BE3"/>
    <w:rsid w:val="00AB20F2"/>
    <w:rsid w:val="00AB2580"/>
    <w:rsid w:val="00AB37C9"/>
    <w:rsid w:val="00AB42FE"/>
    <w:rsid w:val="00AB6805"/>
    <w:rsid w:val="00AB7011"/>
    <w:rsid w:val="00AC0316"/>
    <w:rsid w:val="00AC0492"/>
    <w:rsid w:val="00AC0CEB"/>
    <w:rsid w:val="00AC2B35"/>
    <w:rsid w:val="00AC2E65"/>
    <w:rsid w:val="00AC36D9"/>
    <w:rsid w:val="00AC6DC4"/>
    <w:rsid w:val="00AC71EB"/>
    <w:rsid w:val="00AC7AD6"/>
    <w:rsid w:val="00AC7F83"/>
    <w:rsid w:val="00AD0F40"/>
    <w:rsid w:val="00AD2261"/>
    <w:rsid w:val="00AD2447"/>
    <w:rsid w:val="00AD368D"/>
    <w:rsid w:val="00AD42A6"/>
    <w:rsid w:val="00AD6042"/>
    <w:rsid w:val="00AD64D8"/>
    <w:rsid w:val="00AD68C6"/>
    <w:rsid w:val="00AD7C42"/>
    <w:rsid w:val="00AE03AE"/>
    <w:rsid w:val="00AE0725"/>
    <w:rsid w:val="00AE0801"/>
    <w:rsid w:val="00AE0A81"/>
    <w:rsid w:val="00AE0DBF"/>
    <w:rsid w:val="00AE1B7F"/>
    <w:rsid w:val="00AE2168"/>
    <w:rsid w:val="00AE25D7"/>
    <w:rsid w:val="00AE2AF2"/>
    <w:rsid w:val="00AE2D89"/>
    <w:rsid w:val="00AE3A18"/>
    <w:rsid w:val="00AE4AE6"/>
    <w:rsid w:val="00AE5823"/>
    <w:rsid w:val="00AE588E"/>
    <w:rsid w:val="00AE70FA"/>
    <w:rsid w:val="00AE7C69"/>
    <w:rsid w:val="00AE7F27"/>
    <w:rsid w:val="00AF0982"/>
    <w:rsid w:val="00AF10BA"/>
    <w:rsid w:val="00AF304D"/>
    <w:rsid w:val="00AF3518"/>
    <w:rsid w:val="00AF3877"/>
    <w:rsid w:val="00AF656D"/>
    <w:rsid w:val="00AF7BB3"/>
    <w:rsid w:val="00AF7F4B"/>
    <w:rsid w:val="00B00451"/>
    <w:rsid w:val="00B00C5F"/>
    <w:rsid w:val="00B01304"/>
    <w:rsid w:val="00B01CB6"/>
    <w:rsid w:val="00B01CDB"/>
    <w:rsid w:val="00B020FE"/>
    <w:rsid w:val="00B03ADA"/>
    <w:rsid w:val="00B059A8"/>
    <w:rsid w:val="00B0741E"/>
    <w:rsid w:val="00B106A2"/>
    <w:rsid w:val="00B108EE"/>
    <w:rsid w:val="00B10C39"/>
    <w:rsid w:val="00B10DA4"/>
    <w:rsid w:val="00B1313A"/>
    <w:rsid w:val="00B13CCB"/>
    <w:rsid w:val="00B13ED7"/>
    <w:rsid w:val="00B14269"/>
    <w:rsid w:val="00B142F2"/>
    <w:rsid w:val="00B15B73"/>
    <w:rsid w:val="00B17060"/>
    <w:rsid w:val="00B206CB"/>
    <w:rsid w:val="00B20C26"/>
    <w:rsid w:val="00B238FA"/>
    <w:rsid w:val="00B24175"/>
    <w:rsid w:val="00B243B8"/>
    <w:rsid w:val="00B24EEC"/>
    <w:rsid w:val="00B25848"/>
    <w:rsid w:val="00B301A9"/>
    <w:rsid w:val="00B30B44"/>
    <w:rsid w:val="00B32DDE"/>
    <w:rsid w:val="00B342B3"/>
    <w:rsid w:val="00B34439"/>
    <w:rsid w:val="00B34677"/>
    <w:rsid w:val="00B35661"/>
    <w:rsid w:val="00B35D7D"/>
    <w:rsid w:val="00B3656B"/>
    <w:rsid w:val="00B411B1"/>
    <w:rsid w:val="00B41917"/>
    <w:rsid w:val="00B42913"/>
    <w:rsid w:val="00B43FFD"/>
    <w:rsid w:val="00B44820"/>
    <w:rsid w:val="00B45403"/>
    <w:rsid w:val="00B4712F"/>
    <w:rsid w:val="00B47C33"/>
    <w:rsid w:val="00B503CE"/>
    <w:rsid w:val="00B50D83"/>
    <w:rsid w:val="00B517C6"/>
    <w:rsid w:val="00B51C54"/>
    <w:rsid w:val="00B523FE"/>
    <w:rsid w:val="00B52A47"/>
    <w:rsid w:val="00B52B9A"/>
    <w:rsid w:val="00B52FAB"/>
    <w:rsid w:val="00B530A2"/>
    <w:rsid w:val="00B545FE"/>
    <w:rsid w:val="00B54966"/>
    <w:rsid w:val="00B54B3C"/>
    <w:rsid w:val="00B55170"/>
    <w:rsid w:val="00B55BED"/>
    <w:rsid w:val="00B566D9"/>
    <w:rsid w:val="00B604EE"/>
    <w:rsid w:val="00B60774"/>
    <w:rsid w:val="00B612BF"/>
    <w:rsid w:val="00B63382"/>
    <w:rsid w:val="00B63CCB"/>
    <w:rsid w:val="00B63FD4"/>
    <w:rsid w:val="00B65B49"/>
    <w:rsid w:val="00B666A3"/>
    <w:rsid w:val="00B66B29"/>
    <w:rsid w:val="00B67088"/>
    <w:rsid w:val="00B67296"/>
    <w:rsid w:val="00B67ED3"/>
    <w:rsid w:val="00B72BE0"/>
    <w:rsid w:val="00B73044"/>
    <w:rsid w:val="00B730E9"/>
    <w:rsid w:val="00B73AD1"/>
    <w:rsid w:val="00B73C87"/>
    <w:rsid w:val="00B753C1"/>
    <w:rsid w:val="00B772C3"/>
    <w:rsid w:val="00B77743"/>
    <w:rsid w:val="00B801CA"/>
    <w:rsid w:val="00B80485"/>
    <w:rsid w:val="00B82A3E"/>
    <w:rsid w:val="00B83B9C"/>
    <w:rsid w:val="00B84171"/>
    <w:rsid w:val="00B842FA"/>
    <w:rsid w:val="00B84A66"/>
    <w:rsid w:val="00B86157"/>
    <w:rsid w:val="00B9100C"/>
    <w:rsid w:val="00B910CB"/>
    <w:rsid w:val="00B91FB3"/>
    <w:rsid w:val="00B92872"/>
    <w:rsid w:val="00B92E7D"/>
    <w:rsid w:val="00B9321A"/>
    <w:rsid w:val="00B936DD"/>
    <w:rsid w:val="00B93831"/>
    <w:rsid w:val="00B93CD4"/>
    <w:rsid w:val="00B93EAF"/>
    <w:rsid w:val="00B95D39"/>
    <w:rsid w:val="00B966A5"/>
    <w:rsid w:val="00B96DA6"/>
    <w:rsid w:val="00BA0815"/>
    <w:rsid w:val="00BA25D1"/>
    <w:rsid w:val="00BA2745"/>
    <w:rsid w:val="00BA28AA"/>
    <w:rsid w:val="00BA31EF"/>
    <w:rsid w:val="00BA4CA5"/>
    <w:rsid w:val="00BA5669"/>
    <w:rsid w:val="00BA5B6F"/>
    <w:rsid w:val="00BA5D0C"/>
    <w:rsid w:val="00BA626F"/>
    <w:rsid w:val="00BA6424"/>
    <w:rsid w:val="00BA6A89"/>
    <w:rsid w:val="00BB0826"/>
    <w:rsid w:val="00BB0D0B"/>
    <w:rsid w:val="00BB1B4E"/>
    <w:rsid w:val="00BB2960"/>
    <w:rsid w:val="00BB506F"/>
    <w:rsid w:val="00BB6F4C"/>
    <w:rsid w:val="00BB72E2"/>
    <w:rsid w:val="00BC051B"/>
    <w:rsid w:val="00BC1B04"/>
    <w:rsid w:val="00BC2E37"/>
    <w:rsid w:val="00BC2FFC"/>
    <w:rsid w:val="00BC318E"/>
    <w:rsid w:val="00BC5224"/>
    <w:rsid w:val="00BC5451"/>
    <w:rsid w:val="00BC5D75"/>
    <w:rsid w:val="00BC620E"/>
    <w:rsid w:val="00BC6B03"/>
    <w:rsid w:val="00BC71A2"/>
    <w:rsid w:val="00BC71A5"/>
    <w:rsid w:val="00BC7ACA"/>
    <w:rsid w:val="00BD1BEB"/>
    <w:rsid w:val="00BD1FAF"/>
    <w:rsid w:val="00BD25A3"/>
    <w:rsid w:val="00BD2761"/>
    <w:rsid w:val="00BD3F80"/>
    <w:rsid w:val="00BD5818"/>
    <w:rsid w:val="00BD6094"/>
    <w:rsid w:val="00BD65C0"/>
    <w:rsid w:val="00BD6963"/>
    <w:rsid w:val="00BE04F9"/>
    <w:rsid w:val="00BE08E5"/>
    <w:rsid w:val="00BE22AC"/>
    <w:rsid w:val="00BE27A2"/>
    <w:rsid w:val="00BE2BD5"/>
    <w:rsid w:val="00BE3028"/>
    <w:rsid w:val="00BE3C0E"/>
    <w:rsid w:val="00BE465B"/>
    <w:rsid w:val="00BE616C"/>
    <w:rsid w:val="00BE6597"/>
    <w:rsid w:val="00BE6CF1"/>
    <w:rsid w:val="00BE76E0"/>
    <w:rsid w:val="00BE7770"/>
    <w:rsid w:val="00BF05D4"/>
    <w:rsid w:val="00BF0CF1"/>
    <w:rsid w:val="00BF13F7"/>
    <w:rsid w:val="00BF1F2A"/>
    <w:rsid w:val="00BF21EF"/>
    <w:rsid w:val="00BF2308"/>
    <w:rsid w:val="00BF3193"/>
    <w:rsid w:val="00BF515F"/>
    <w:rsid w:val="00BF615B"/>
    <w:rsid w:val="00BF677F"/>
    <w:rsid w:val="00BF6D78"/>
    <w:rsid w:val="00BF70AF"/>
    <w:rsid w:val="00C00082"/>
    <w:rsid w:val="00C00ED0"/>
    <w:rsid w:val="00C012AD"/>
    <w:rsid w:val="00C0159C"/>
    <w:rsid w:val="00C0192B"/>
    <w:rsid w:val="00C02423"/>
    <w:rsid w:val="00C02424"/>
    <w:rsid w:val="00C025A2"/>
    <w:rsid w:val="00C025B7"/>
    <w:rsid w:val="00C0378E"/>
    <w:rsid w:val="00C04621"/>
    <w:rsid w:val="00C0479A"/>
    <w:rsid w:val="00C05926"/>
    <w:rsid w:val="00C0A622"/>
    <w:rsid w:val="00C11378"/>
    <w:rsid w:val="00C1255E"/>
    <w:rsid w:val="00C12BAF"/>
    <w:rsid w:val="00C14102"/>
    <w:rsid w:val="00C14D75"/>
    <w:rsid w:val="00C2024E"/>
    <w:rsid w:val="00C208BA"/>
    <w:rsid w:val="00C209C9"/>
    <w:rsid w:val="00C21CD7"/>
    <w:rsid w:val="00C2222E"/>
    <w:rsid w:val="00C225F8"/>
    <w:rsid w:val="00C2266D"/>
    <w:rsid w:val="00C22BCF"/>
    <w:rsid w:val="00C22C32"/>
    <w:rsid w:val="00C23124"/>
    <w:rsid w:val="00C245A4"/>
    <w:rsid w:val="00C24AB3"/>
    <w:rsid w:val="00C25B4E"/>
    <w:rsid w:val="00C262E6"/>
    <w:rsid w:val="00C26D5E"/>
    <w:rsid w:val="00C27646"/>
    <w:rsid w:val="00C27EF2"/>
    <w:rsid w:val="00C30E19"/>
    <w:rsid w:val="00C30EB7"/>
    <w:rsid w:val="00C311E0"/>
    <w:rsid w:val="00C31650"/>
    <w:rsid w:val="00C3424C"/>
    <w:rsid w:val="00C34309"/>
    <w:rsid w:val="00C34742"/>
    <w:rsid w:val="00C34B22"/>
    <w:rsid w:val="00C36692"/>
    <w:rsid w:val="00C36A37"/>
    <w:rsid w:val="00C37A8E"/>
    <w:rsid w:val="00C37CDA"/>
    <w:rsid w:val="00C40A97"/>
    <w:rsid w:val="00C410BA"/>
    <w:rsid w:val="00C416DA"/>
    <w:rsid w:val="00C41782"/>
    <w:rsid w:val="00C4201C"/>
    <w:rsid w:val="00C4234E"/>
    <w:rsid w:val="00C42940"/>
    <w:rsid w:val="00C4454F"/>
    <w:rsid w:val="00C45F8B"/>
    <w:rsid w:val="00C475D0"/>
    <w:rsid w:val="00C477FA"/>
    <w:rsid w:val="00C479C8"/>
    <w:rsid w:val="00C50253"/>
    <w:rsid w:val="00C502D0"/>
    <w:rsid w:val="00C50A79"/>
    <w:rsid w:val="00C516B8"/>
    <w:rsid w:val="00C51F2D"/>
    <w:rsid w:val="00C54818"/>
    <w:rsid w:val="00C54EA9"/>
    <w:rsid w:val="00C55C94"/>
    <w:rsid w:val="00C56A4F"/>
    <w:rsid w:val="00C571A2"/>
    <w:rsid w:val="00C573BE"/>
    <w:rsid w:val="00C573C7"/>
    <w:rsid w:val="00C57EB4"/>
    <w:rsid w:val="00C57EDE"/>
    <w:rsid w:val="00C60200"/>
    <w:rsid w:val="00C6094B"/>
    <w:rsid w:val="00C60C28"/>
    <w:rsid w:val="00C60D64"/>
    <w:rsid w:val="00C61658"/>
    <w:rsid w:val="00C62F7E"/>
    <w:rsid w:val="00C6434C"/>
    <w:rsid w:val="00C653B5"/>
    <w:rsid w:val="00C65A34"/>
    <w:rsid w:val="00C67C25"/>
    <w:rsid w:val="00C67DE1"/>
    <w:rsid w:val="00C67FF2"/>
    <w:rsid w:val="00C703E9"/>
    <w:rsid w:val="00C713F0"/>
    <w:rsid w:val="00C72568"/>
    <w:rsid w:val="00C73999"/>
    <w:rsid w:val="00C73E25"/>
    <w:rsid w:val="00C74D0D"/>
    <w:rsid w:val="00C75A8E"/>
    <w:rsid w:val="00C7768F"/>
    <w:rsid w:val="00C80969"/>
    <w:rsid w:val="00C81413"/>
    <w:rsid w:val="00C81AD3"/>
    <w:rsid w:val="00C81B3D"/>
    <w:rsid w:val="00C825F8"/>
    <w:rsid w:val="00C82C84"/>
    <w:rsid w:val="00C83F22"/>
    <w:rsid w:val="00C83FBE"/>
    <w:rsid w:val="00C849C1"/>
    <w:rsid w:val="00C84EA3"/>
    <w:rsid w:val="00C851C9"/>
    <w:rsid w:val="00C867D2"/>
    <w:rsid w:val="00C87558"/>
    <w:rsid w:val="00C876FB"/>
    <w:rsid w:val="00C901CF"/>
    <w:rsid w:val="00C903CE"/>
    <w:rsid w:val="00C9175F"/>
    <w:rsid w:val="00C91826"/>
    <w:rsid w:val="00C920A1"/>
    <w:rsid w:val="00C946A9"/>
    <w:rsid w:val="00C94E75"/>
    <w:rsid w:val="00C95CE1"/>
    <w:rsid w:val="00C9637C"/>
    <w:rsid w:val="00C96B52"/>
    <w:rsid w:val="00C96E90"/>
    <w:rsid w:val="00C97BBA"/>
    <w:rsid w:val="00CA00AF"/>
    <w:rsid w:val="00CA03AC"/>
    <w:rsid w:val="00CA11E3"/>
    <w:rsid w:val="00CA19D8"/>
    <w:rsid w:val="00CA3B55"/>
    <w:rsid w:val="00CA4144"/>
    <w:rsid w:val="00CA4201"/>
    <w:rsid w:val="00CA482C"/>
    <w:rsid w:val="00CA6E22"/>
    <w:rsid w:val="00CA766D"/>
    <w:rsid w:val="00CA776E"/>
    <w:rsid w:val="00CB0001"/>
    <w:rsid w:val="00CB0162"/>
    <w:rsid w:val="00CB0197"/>
    <w:rsid w:val="00CB01E1"/>
    <w:rsid w:val="00CB107E"/>
    <w:rsid w:val="00CB2067"/>
    <w:rsid w:val="00CB2C42"/>
    <w:rsid w:val="00CB2D20"/>
    <w:rsid w:val="00CB4092"/>
    <w:rsid w:val="00CB4978"/>
    <w:rsid w:val="00CB4B75"/>
    <w:rsid w:val="00CB5393"/>
    <w:rsid w:val="00CB74F0"/>
    <w:rsid w:val="00CB752E"/>
    <w:rsid w:val="00CB759F"/>
    <w:rsid w:val="00CB7C43"/>
    <w:rsid w:val="00CC051B"/>
    <w:rsid w:val="00CC0C83"/>
    <w:rsid w:val="00CC41D9"/>
    <w:rsid w:val="00CC4536"/>
    <w:rsid w:val="00CC5176"/>
    <w:rsid w:val="00CC5196"/>
    <w:rsid w:val="00CC52B8"/>
    <w:rsid w:val="00CC62B7"/>
    <w:rsid w:val="00CC62ED"/>
    <w:rsid w:val="00CC6A07"/>
    <w:rsid w:val="00CC6D7A"/>
    <w:rsid w:val="00CC956F"/>
    <w:rsid w:val="00CD07BF"/>
    <w:rsid w:val="00CD0C31"/>
    <w:rsid w:val="00CD21A0"/>
    <w:rsid w:val="00CD2730"/>
    <w:rsid w:val="00CD28E7"/>
    <w:rsid w:val="00CD3FB9"/>
    <w:rsid w:val="00CD4628"/>
    <w:rsid w:val="00CD5505"/>
    <w:rsid w:val="00CD5808"/>
    <w:rsid w:val="00CD5905"/>
    <w:rsid w:val="00CD5E8C"/>
    <w:rsid w:val="00CD6C0C"/>
    <w:rsid w:val="00CD6EC1"/>
    <w:rsid w:val="00CE2959"/>
    <w:rsid w:val="00CE3880"/>
    <w:rsid w:val="00CE3907"/>
    <w:rsid w:val="00CE3C3B"/>
    <w:rsid w:val="00CE4FC6"/>
    <w:rsid w:val="00CE57C0"/>
    <w:rsid w:val="00CE60EF"/>
    <w:rsid w:val="00CE672E"/>
    <w:rsid w:val="00CE778C"/>
    <w:rsid w:val="00CE77D1"/>
    <w:rsid w:val="00CE7AB8"/>
    <w:rsid w:val="00CF05A0"/>
    <w:rsid w:val="00CF0DC9"/>
    <w:rsid w:val="00CF13AA"/>
    <w:rsid w:val="00CF3346"/>
    <w:rsid w:val="00CF36BA"/>
    <w:rsid w:val="00CF43F1"/>
    <w:rsid w:val="00CF6643"/>
    <w:rsid w:val="00D004D0"/>
    <w:rsid w:val="00D01AEF"/>
    <w:rsid w:val="00D0248C"/>
    <w:rsid w:val="00D02CBD"/>
    <w:rsid w:val="00D02ED6"/>
    <w:rsid w:val="00D033E0"/>
    <w:rsid w:val="00D05A46"/>
    <w:rsid w:val="00D0600D"/>
    <w:rsid w:val="00D0620E"/>
    <w:rsid w:val="00D06BA5"/>
    <w:rsid w:val="00D07412"/>
    <w:rsid w:val="00D07900"/>
    <w:rsid w:val="00D07CCF"/>
    <w:rsid w:val="00D10712"/>
    <w:rsid w:val="00D108EB"/>
    <w:rsid w:val="00D116C0"/>
    <w:rsid w:val="00D11FCC"/>
    <w:rsid w:val="00D126A4"/>
    <w:rsid w:val="00D12992"/>
    <w:rsid w:val="00D12BB1"/>
    <w:rsid w:val="00D12EB5"/>
    <w:rsid w:val="00D131F9"/>
    <w:rsid w:val="00D13611"/>
    <w:rsid w:val="00D139FF"/>
    <w:rsid w:val="00D17D76"/>
    <w:rsid w:val="00D201A5"/>
    <w:rsid w:val="00D2131F"/>
    <w:rsid w:val="00D216D0"/>
    <w:rsid w:val="00D21E51"/>
    <w:rsid w:val="00D23B8E"/>
    <w:rsid w:val="00D23F8F"/>
    <w:rsid w:val="00D2484C"/>
    <w:rsid w:val="00D25D21"/>
    <w:rsid w:val="00D302D4"/>
    <w:rsid w:val="00D30DB4"/>
    <w:rsid w:val="00D30DE7"/>
    <w:rsid w:val="00D31822"/>
    <w:rsid w:val="00D32788"/>
    <w:rsid w:val="00D332F4"/>
    <w:rsid w:val="00D33951"/>
    <w:rsid w:val="00D348FF"/>
    <w:rsid w:val="00D35737"/>
    <w:rsid w:val="00D35773"/>
    <w:rsid w:val="00D36D74"/>
    <w:rsid w:val="00D36E7C"/>
    <w:rsid w:val="00D4193F"/>
    <w:rsid w:val="00D41B43"/>
    <w:rsid w:val="00D43019"/>
    <w:rsid w:val="00D4309A"/>
    <w:rsid w:val="00D434E1"/>
    <w:rsid w:val="00D44080"/>
    <w:rsid w:val="00D444C7"/>
    <w:rsid w:val="00D461D5"/>
    <w:rsid w:val="00D4670D"/>
    <w:rsid w:val="00D51805"/>
    <w:rsid w:val="00D51DF2"/>
    <w:rsid w:val="00D51EA0"/>
    <w:rsid w:val="00D5232B"/>
    <w:rsid w:val="00D523F3"/>
    <w:rsid w:val="00D52669"/>
    <w:rsid w:val="00D52A54"/>
    <w:rsid w:val="00D52A77"/>
    <w:rsid w:val="00D534E3"/>
    <w:rsid w:val="00D53BA8"/>
    <w:rsid w:val="00D54370"/>
    <w:rsid w:val="00D54A4E"/>
    <w:rsid w:val="00D54BA8"/>
    <w:rsid w:val="00D55C38"/>
    <w:rsid w:val="00D55F9F"/>
    <w:rsid w:val="00D55FD9"/>
    <w:rsid w:val="00D5626E"/>
    <w:rsid w:val="00D606D4"/>
    <w:rsid w:val="00D609E5"/>
    <w:rsid w:val="00D6229D"/>
    <w:rsid w:val="00D625D0"/>
    <w:rsid w:val="00D64805"/>
    <w:rsid w:val="00D64F20"/>
    <w:rsid w:val="00D651F0"/>
    <w:rsid w:val="00D653A9"/>
    <w:rsid w:val="00D66331"/>
    <w:rsid w:val="00D6670B"/>
    <w:rsid w:val="00D669BE"/>
    <w:rsid w:val="00D72550"/>
    <w:rsid w:val="00D72CD0"/>
    <w:rsid w:val="00D74120"/>
    <w:rsid w:val="00D74533"/>
    <w:rsid w:val="00D7499B"/>
    <w:rsid w:val="00D7578E"/>
    <w:rsid w:val="00D75E43"/>
    <w:rsid w:val="00D76374"/>
    <w:rsid w:val="00D765E1"/>
    <w:rsid w:val="00D76E05"/>
    <w:rsid w:val="00D82359"/>
    <w:rsid w:val="00D82B98"/>
    <w:rsid w:val="00D831B5"/>
    <w:rsid w:val="00D85569"/>
    <w:rsid w:val="00D87245"/>
    <w:rsid w:val="00D87D47"/>
    <w:rsid w:val="00D90265"/>
    <w:rsid w:val="00D92CF3"/>
    <w:rsid w:val="00D92DD2"/>
    <w:rsid w:val="00D970C7"/>
    <w:rsid w:val="00D979E8"/>
    <w:rsid w:val="00D97C6A"/>
    <w:rsid w:val="00DA0562"/>
    <w:rsid w:val="00DA0FE7"/>
    <w:rsid w:val="00DA1531"/>
    <w:rsid w:val="00DA2274"/>
    <w:rsid w:val="00DA2562"/>
    <w:rsid w:val="00DA30C3"/>
    <w:rsid w:val="00DA3433"/>
    <w:rsid w:val="00DA3541"/>
    <w:rsid w:val="00DA41B0"/>
    <w:rsid w:val="00DA463E"/>
    <w:rsid w:val="00DA4D10"/>
    <w:rsid w:val="00DA56D2"/>
    <w:rsid w:val="00DA5B07"/>
    <w:rsid w:val="00DA5DCE"/>
    <w:rsid w:val="00DA73CD"/>
    <w:rsid w:val="00DA7CC1"/>
    <w:rsid w:val="00DB0F0E"/>
    <w:rsid w:val="00DB319D"/>
    <w:rsid w:val="00DB4D7C"/>
    <w:rsid w:val="00DB5BEC"/>
    <w:rsid w:val="00DB5E9C"/>
    <w:rsid w:val="00DB5F8D"/>
    <w:rsid w:val="00DB6284"/>
    <w:rsid w:val="00DB6BA1"/>
    <w:rsid w:val="00DB6EF0"/>
    <w:rsid w:val="00DB758A"/>
    <w:rsid w:val="00DB7AD8"/>
    <w:rsid w:val="00DC016F"/>
    <w:rsid w:val="00DC0B60"/>
    <w:rsid w:val="00DC1E42"/>
    <w:rsid w:val="00DC2273"/>
    <w:rsid w:val="00DC3320"/>
    <w:rsid w:val="00DC3D6F"/>
    <w:rsid w:val="00DC4B7D"/>
    <w:rsid w:val="00DC4BFF"/>
    <w:rsid w:val="00DC5312"/>
    <w:rsid w:val="00DC56BA"/>
    <w:rsid w:val="00DD02EE"/>
    <w:rsid w:val="00DD0D49"/>
    <w:rsid w:val="00DD1534"/>
    <w:rsid w:val="00DD1E55"/>
    <w:rsid w:val="00DD21FC"/>
    <w:rsid w:val="00DD3136"/>
    <w:rsid w:val="00DD33D0"/>
    <w:rsid w:val="00DD3940"/>
    <w:rsid w:val="00DD3C9F"/>
    <w:rsid w:val="00DD3FA7"/>
    <w:rsid w:val="00DD4635"/>
    <w:rsid w:val="00DD5B2D"/>
    <w:rsid w:val="00DD6454"/>
    <w:rsid w:val="00DD6C37"/>
    <w:rsid w:val="00DD78E2"/>
    <w:rsid w:val="00DD7E1B"/>
    <w:rsid w:val="00DDDC9C"/>
    <w:rsid w:val="00DE021E"/>
    <w:rsid w:val="00DE1EE2"/>
    <w:rsid w:val="00DE21DA"/>
    <w:rsid w:val="00DE2609"/>
    <w:rsid w:val="00DE466D"/>
    <w:rsid w:val="00DE4C29"/>
    <w:rsid w:val="00DE543F"/>
    <w:rsid w:val="00DE5BD8"/>
    <w:rsid w:val="00DE6500"/>
    <w:rsid w:val="00DE650B"/>
    <w:rsid w:val="00DE6D12"/>
    <w:rsid w:val="00DE6D32"/>
    <w:rsid w:val="00DF02A6"/>
    <w:rsid w:val="00DF0934"/>
    <w:rsid w:val="00DF0AE4"/>
    <w:rsid w:val="00DF0E74"/>
    <w:rsid w:val="00DF1384"/>
    <w:rsid w:val="00DF188E"/>
    <w:rsid w:val="00DF1BAB"/>
    <w:rsid w:val="00DF2AE3"/>
    <w:rsid w:val="00DF3B50"/>
    <w:rsid w:val="00DF4548"/>
    <w:rsid w:val="00DF4B92"/>
    <w:rsid w:val="00DF53EB"/>
    <w:rsid w:val="00DF6464"/>
    <w:rsid w:val="00DF69AF"/>
    <w:rsid w:val="00E00B2B"/>
    <w:rsid w:val="00E02915"/>
    <w:rsid w:val="00E03DE7"/>
    <w:rsid w:val="00E045A9"/>
    <w:rsid w:val="00E05D6A"/>
    <w:rsid w:val="00E07EA4"/>
    <w:rsid w:val="00E10FAE"/>
    <w:rsid w:val="00E12D01"/>
    <w:rsid w:val="00E13146"/>
    <w:rsid w:val="00E1419E"/>
    <w:rsid w:val="00E14391"/>
    <w:rsid w:val="00E1442E"/>
    <w:rsid w:val="00E14430"/>
    <w:rsid w:val="00E1460D"/>
    <w:rsid w:val="00E14785"/>
    <w:rsid w:val="00E15783"/>
    <w:rsid w:val="00E1634F"/>
    <w:rsid w:val="00E20A2E"/>
    <w:rsid w:val="00E22354"/>
    <w:rsid w:val="00E226DD"/>
    <w:rsid w:val="00E23177"/>
    <w:rsid w:val="00E237F8"/>
    <w:rsid w:val="00E24D4C"/>
    <w:rsid w:val="00E24E42"/>
    <w:rsid w:val="00E25315"/>
    <w:rsid w:val="00E25EBC"/>
    <w:rsid w:val="00E26206"/>
    <w:rsid w:val="00E26215"/>
    <w:rsid w:val="00E26456"/>
    <w:rsid w:val="00E264DB"/>
    <w:rsid w:val="00E2707A"/>
    <w:rsid w:val="00E30C01"/>
    <w:rsid w:val="00E30D1E"/>
    <w:rsid w:val="00E31768"/>
    <w:rsid w:val="00E32E87"/>
    <w:rsid w:val="00E334AF"/>
    <w:rsid w:val="00E3394A"/>
    <w:rsid w:val="00E33FD3"/>
    <w:rsid w:val="00E33FEE"/>
    <w:rsid w:val="00E3447F"/>
    <w:rsid w:val="00E3550A"/>
    <w:rsid w:val="00E356C2"/>
    <w:rsid w:val="00E35DCC"/>
    <w:rsid w:val="00E37BFD"/>
    <w:rsid w:val="00E4019F"/>
    <w:rsid w:val="00E416E7"/>
    <w:rsid w:val="00E4218A"/>
    <w:rsid w:val="00E42E84"/>
    <w:rsid w:val="00E42FE2"/>
    <w:rsid w:val="00E4302B"/>
    <w:rsid w:val="00E4306D"/>
    <w:rsid w:val="00E44838"/>
    <w:rsid w:val="00E45153"/>
    <w:rsid w:val="00E455D0"/>
    <w:rsid w:val="00E47CA6"/>
    <w:rsid w:val="00E500C5"/>
    <w:rsid w:val="00E51229"/>
    <w:rsid w:val="00E5195F"/>
    <w:rsid w:val="00E5285C"/>
    <w:rsid w:val="00E5290A"/>
    <w:rsid w:val="00E52BE7"/>
    <w:rsid w:val="00E53478"/>
    <w:rsid w:val="00E5426E"/>
    <w:rsid w:val="00E544B3"/>
    <w:rsid w:val="00E55236"/>
    <w:rsid w:val="00E552A0"/>
    <w:rsid w:val="00E55F0D"/>
    <w:rsid w:val="00E56189"/>
    <w:rsid w:val="00E565BF"/>
    <w:rsid w:val="00E57B1A"/>
    <w:rsid w:val="00E609AF"/>
    <w:rsid w:val="00E61B6C"/>
    <w:rsid w:val="00E622AA"/>
    <w:rsid w:val="00E6258E"/>
    <w:rsid w:val="00E637A5"/>
    <w:rsid w:val="00E63CFB"/>
    <w:rsid w:val="00E64028"/>
    <w:rsid w:val="00E64282"/>
    <w:rsid w:val="00E64997"/>
    <w:rsid w:val="00E6529E"/>
    <w:rsid w:val="00E66C9C"/>
    <w:rsid w:val="00E67471"/>
    <w:rsid w:val="00E67A6C"/>
    <w:rsid w:val="00E67E7B"/>
    <w:rsid w:val="00E706FB"/>
    <w:rsid w:val="00E7105E"/>
    <w:rsid w:val="00E71FEC"/>
    <w:rsid w:val="00E72146"/>
    <w:rsid w:val="00E72ADF"/>
    <w:rsid w:val="00E72D92"/>
    <w:rsid w:val="00E74FF2"/>
    <w:rsid w:val="00E76723"/>
    <w:rsid w:val="00E77299"/>
    <w:rsid w:val="00E774C0"/>
    <w:rsid w:val="00E80EA6"/>
    <w:rsid w:val="00E80F95"/>
    <w:rsid w:val="00E8138D"/>
    <w:rsid w:val="00E814D5"/>
    <w:rsid w:val="00E81A92"/>
    <w:rsid w:val="00E836F0"/>
    <w:rsid w:val="00E83F64"/>
    <w:rsid w:val="00E8438B"/>
    <w:rsid w:val="00E84AD2"/>
    <w:rsid w:val="00E85886"/>
    <w:rsid w:val="00E86BCC"/>
    <w:rsid w:val="00E86E25"/>
    <w:rsid w:val="00E870E7"/>
    <w:rsid w:val="00E914A2"/>
    <w:rsid w:val="00E91C29"/>
    <w:rsid w:val="00E931A9"/>
    <w:rsid w:val="00E93637"/>
    <w:rsid w:val="00E942A8"/>
    <w:rsid w:val="00E945AE"/>
    <w:rsid w:val="00E9465C"/>
    <w:rsid w:val="00E94A0B"/>
    <w:rsid w:val="00E94CE3"/>
    <w:rsid w:val="00E95B90"/>
    <w:rsid w:val="00E95F53"/>
    <w:rsid w:val="00E9664D"/>
    <w:rsid w:val="00E96E5B"/>
    <w:rsid w:val="00E9725C"/>
    <w:rsid w:val="00E978C5"/>
    <w:rsid w:val="00EA408B"/>
    <w:rsid w:val="00EA4A30"/>
    <w:rsid w:val="00EA5109"/>
    <w:rsid w:val="00EA6405"/>
    <w:rsid w:val="00EA7290"/>
    <w:rsid w:val="00EA791B"/>
    <w:rsid w:val="00EA7CC0"/>
    <w:rsid w:val="00EA7E0E"/>
    <w:rsid w:val="00EB2708"/>
    <w:rsid w:val="00EB289C"/>
    <w:rsid w:val="00EB2C98"/>
    <w:rsid w:val="00EB2E2F"/>
    <w:rsid w:val="00EB4A66"/>
    <w:rsid w:val="00EB4EE4"/>
    <w:rsid w:val="00EB74E9"/>
    <w:rsid w:val="00EC049E"/>
    <w:rsid w:val="00EC12CD"/>
    <w:rsid w:val="00EC2F5C"/>
    <w:rsid w:val="00EC4387"/>
    <w:rsid w:val="00EC5F8B"/>
    <w:rsid w:val="00EC6422"/>
    <w:rsid w:val="00EC70DE"/>
    <w:rsid w:val="00EC7AEB"/>
    <w:rsid w:val="00ED0864"/>
    <w:rsid w:val="00ED0C4A"/>
    <w:rsid w:val="00ED1123"/>
    <w:rsid w:val="00ED22FD"/>
    <w:rsid w:val="00ED2324"/>
    <w:rsid w:val="00ED29F6"/>
    <w:rsid w:val="00ED2A97"/>
    <w:rsid w:val="00ED2C56"/>
    <w:rsid w:val="00ED2C8E"/>
    <w:rsid w:val="00ED31B0"/>
    <w:rsid w:val="00ED3728"/>
    <w:rsid w:val="00ED57F9"/>
    <w:rsid w:val="00ED5865"/>
    <w:rsid w:val="00ED5D4F"/>
    <w:rsid w:val="00ED698B"/>
    <w:rsid w:val="00EE1356"/>
    <w:rsid w:val="00EE172A"/>
    <w:rsid w:val="00EE2ED1"/>
    <w:rsid w:val="00EE4119"/>
    <w:rsid w:val="00EE6977"/>
    <w:rsid w:val="00EE7DBE"/>
    <w:rsid w:val="00EF0975"/>
    <w:rsid w:val="00EF0AE9"/>
    <w:rsid w:val="00EF0EED"/>
    <w:rsid w:val="00EF0F99"/>
    <w:rsid w:val="00EF32AF"/>
    <w:rsid w:val="00EF369E"/>
    <w:rsid w:val="00EF3E91"/>
    <w:rsid w:val="00EF4AD8"/>
    <w:rsid w:val="00EF5C75"/>
    <w:rsid w:val="00EF61BC"/>
    <w:rsid w:val="00EF63C9"/>
    <w:rsid w:val="00EF6D3C"/>
    <w:rsid w:val="00EF70E2"/>
    <w:rsid w:val="00F008EF"/>
    <w:rsid w:val="00F017DD"/>
    <w:rsid w:val="00F0185D"/>
    <w:rsid w:val="00F025D4"/>
    <w:rsid w:val="00F02EA5"/>
    <w:rsid w:val="00F041AF"/>
    <w:rsid w:val="00F073D0"/>
    <w:rsid w:val="00F103CC"/>
    <w:rsid w:val="00F107DE"/>
    <w:rsid w:val="00F12451"/>
    <w:rsid w:val="00F12C8E"/>
    <w:rsid w:val="00F142BC"/>
    <w:rsid w:val="00F14F2C"/>
    <w:rsid w:val="00F1547A"/>
    <w:rsid w:val="00F16632"/>
    <w:rsid w:val="00F16942"/>
    <w:rsid w:val="00F16994"/>
    <w:rsid w:val="00F1748E"/>
    <w:rsid w:val="00F1795D"/>
    <w:rsid w:val="00F17F4B"/>
    <w:rsid w:val="00F20529"/>
    <w:rsid w:val="00F2069E"/>
    <w:rsid w:val="00F20851"/>
    <w:rsid w:val="00F2171E"/>
    <w:rsid w:val="00F21F21"/>
    <w:rsid w:val="00F22428"/>
    <w:rsid w:val="00F23036"/>
    <w:rsid w:val="00F23A9F"/>
    <w:rsid w:val="00F24B03"/>
    <w:rsid w:val="00F2691A"/>
    <w:rsid w:val="00F301D5"/>
    <w:rsid w:val="00F303BD"/>
    <w:rsid w:val="00F30FF3"/>
    <w:rsid w:val="00F34183"/>
    <w:rsid w:val="00F34796"/>
    <w:rsid w:val="00F358E4"/>
    <w:rsid w:val="00F36A95"/>
    <w:rsid w:val="00F36AF4"/>
    <w:rsid w:val="00F37C7E"/>
    <w:rsid w:val="00F40144"/>
    <w:rsid w:val="00F40F57"/>
    <w:rsid w:val="00F41118"/>
    <w:rsid w:val="00F41908"/>
    <w:rsid w:val="00F41C49"/>
    <w:rsid w:val="00F426C1"/>
    <w:rsid w:val="00F42AF2"/>
    <w:rsid w:val="00F42E8B"/>
    <w:rsid w:val="00F43057"/>
    <w:rsid w:val="00F43779"/>
    <w:rsid w:val="00F43B73"/>
    <w:rsid w:val="00F43EA9"/>
    <w:rsid w:val="00F43F10"/>
    <w:rsid w:val="00F457B7"/>
    <w:rsid w:val="00F45D1F"/>
    <w:rsid w:val="00F46D15"/>
    <w:rsid w:val="00F47863"/>
    <w:rsid w:val="00F503EC"/>
    <w:rsid w:val="00F508FC"/>
    <w:rsid w:val="00F50A47"/>
    <w:rsid w:val="00F511AA"/>
    <w:rsid w:val="00F52B93"/>
    <w:rsid w:val="00F52DBE"/>
    <w:rsid w:val="00F53083"/>
    <w:rsid w:val="00F54457"/>
    <w:rsid w:val="00F55426"/>
    <w:rsid w:val="00F55540"/>
    <w:rsid w:val="00F55EE0"/>
    <w:rsid w:val="00F57555"/>
    <w:rsid w:val="00F57B80"/>
    <w:rsid w:val="00F57F5C"/>
    <w:rsid w:val="00F60899"/>
    <w:rsid w:val="00F6107D"/>
    <w:rsid w:val="00F61919"/>
    <w:rsid w:val="00F6379B"/>
    <w:rsid w:val="00F65235"/>
    <w:rsid w:val="00F655A6"/>
    <w:rsid w:val="00F65837"/>
    <w:rsid w:val="00F65A17"/>
    <w:rsid w:val="00F66381"/>
    <w:rsid w:val="00F667B3"/>
    <w:rsid w:val="00F66D77"/>
    <w:rsid w:val="00F6760D"/>
    <w:rsid w:val="00F70489"/>
    <w:rsid w:val="00F70B8A"/>
    <w:rsid w:val="00F739AE"/>
    <w:rsid w:val="00F743DB"/>
    <w:rsid w:val="00F75086"/>
    <w:rsid w:val="00F80A05"/>
    <w:rsid w:val="00F80ED5"/>
    <w:rsid w:val="00F814CE"/>
    <w:rsid w:val="00F814D3"/>
    <w:rsid w:val="00F81921"/>
    <w:rsid w:val="00F8361C"/>
    <w:rsid w:val="00F837C6"/>
    <w:rsid w:val="00F84141"/>
    <w:rsid w:val="00F847F2"/>
    <w:rsid w:val="00F857F9"/>
    <w:rsid w:val="00F876AF"/>
    <w:rsid w:val="00F91161"/>
    <w:rsid w:val="00F91561"/>
    <w:rsid w:val="00F931B9"/>
    <w:rsid w:val="00F938C6"/>
    <w:rsid w:val="00F93C32"/>
    <w:rsid w:val="00F940F5"/>
    <w:rsid w:val="00F95F80"/>
    <w:rsid w:val="00F96C91"/>
    <w:rsid w:val="00F97149"/>
    <w:rsid w:val="00F97457"/>
    <w:rsid w:val="00FA065A"/>
    <w:rsid w:val="00FA0C15"/>
    <w:rsid w:val="00FA253A"/>
    <w:rsid w:val="00FA25D2"/>
    <w:rsid w:val="00FA3BBA"/>
    <w:rsid w:val="00FA3F5F"/>
    <w:rsid w:val="00FA409C"/>
    <w:rsid w:val="00FA442A"/>
    <w:rsid w:val="00FA4D50"/>
    <w:rsid w:val="00FA534E"/>
    <w:rsid w:val="00FB0306"/>
    <w:rsid w:val="00FB05F1"/>
    <w:rsid w:val="00FB0679"/>
    <w:rsid w:val="00FB21A5"/>
    <w:rsid w:val="00FB2E21"/>
    <w:rsid w:val="00FB30E3"/>
    <w:rsid w:val="00FB3223"/>
    <w:rsid w:val="00FB34A4"/>
    <w:rsid w:val="00FB34E1"/>
    <w:rsid w:val="00FB42E5"/>
    <w:rsid w:val="00FB4744"/>
    <w:rsid w:val="00FB5AC6"/>
    <w:rsid w:val="00FB6393"/>
    <w:rsid w:val="00FB78D5"/>
    <w:rsid w:val="00FC068E"/>
    <w:rsid w:val="00FC1312"/>
    <w:rsid w:val="00FC137C"/>
    <w:rsid w:val="00FC2857"/>
    <w:rsid w:val="00FC2BDC"/>
    <w:rsid w:val="00FC30DB"/>
    <w:rsid w:val="00FC41AF"/>
    <w:rsid w:val="00FC5843"/>
    <w:rsid w:val="00FC6609"/>
    <w:rsid w:val="00FC72A7"/>
    <w:rsid w:val="00FD0F87"/>
    <w:rsid w:val="00FD2588"/>
    <w:rsid w:val="00FD276B"/>
    <w:rsid w:val="00FD3629"/>
    <w:rsid w:val="00FD3946"/>
    <w:rsid w:val="00FD432E"/>
    <w:rsid w:val="00FD49C8"/>
    <w:rsid w:val="00FD5AF6"/>
    <w:rsid w:val="00FD5D22"/>
    <w:rsid w:val="00FD5E0F"/>
    <w:rsid w:val="00FD6036"/>
    <w:rsid w:val="00FD6A1D"/>
    <w:rsid w:val="00FE06F7"/>
    <w:rsid w:val="00FE0CFF"/>
    <w:rsid w:val="00FE1030"/>
    <w:rsid w:val="00FE195A"/>
    <w:rsid w:val="00FE19C8"/>
    <w:rsid w:val="00FE2E24"/>
    <w:rsid w:val="00FE4F0A"/>
    <w:rsid w:val="00FE5661"/>
    <w:rsid w:val="00FE721C"/>
    <w:rsid w:val="00FE7734"/>
    <w:rsid w:val="00FE7FFD"/>
    <w:rsid w:val="00FF10B5"/>
    <w:rsid w:val="00FF1C02"/>
    <w:rsid w:val="00FF37A8"/>
    <w:rsid w:val="00FF3B14"/>
    <w:rsid w:val="00FF3CB8"/>
    <w:rsid w:val="00FF407C"/>
    <w:rsid w:val="00FF6F17"/>
    <w:rsid w:val="00FF70CF"/>
    <w:rsid w:val="00FF7293"/>
    <w:rsid w:val="011C801E"/>
    <w:rsid w:val="012DF55E"/>
    <w:rsid w:val="013A523A"/>
    <w:rsid w:val="013AABF7"/>
    <w:rsid w:val="014660CB"/>
    <w:rsid w:val="014D4625"/>
    <w:rsid w:val="0153A831"/>
    <w:rsid w:val="0176B550"/>
    <w:rsid w:val="017AAE79"/>
    <w:rsid w:val="01876A35"/>
    <w:rsid w:val="0189DE30"/>
    <w:rsid w:val="01D356D0"/>
    <w:rsid w:val="01DB466C"/>
    <w:rsid w:val="01EAA0A6"/>
    <w:rsid w:val="022F866A"/>
    <w:rsid w:val="0230AD84"/>
    <w:rsid w:val="0251DED9"/>
    <w:rsid w:val="027A07E6"/>
    <w:rsid w:val="02962A0B"/>
    <w:rsid w:val="02CD3A7F"/>
    <w:rsid w:val="02DE43EB"/>
    <w:rsid w:val="032FE738"/>
    <w:rsid w:val="033107AF"/>
    <w:rsid w:val="03329336"/>
    <w:rsid w:val="033E398B"/>
    <w:rsid w:val="03767D30"/>
    <w:rsid w:val="039C4AEC"/>
    <w:rsid w:val="03A77096"/>
    <w:rsid w:val="03C28372"/>
    <w:rsid w:val="03C95C3C"/>
    <w:rsid w:val="03E68EF3"/>
    <w:rsid w:val="03E9A700"/>
    <w:rsid w:val="04045170"/>
    <w:rsid w:val="04194DD9"/>
    <w:rsid w:val="041DA335"/>
    <w:rsid w:val="042039E4"/>
    <w:rsid w:val="045DEF42"/>
    <w:rsid w:val="04630C9E"/>
    <w:rsid w:val="0467E830"/>
    <w:rsid w:val="046A872E"/>
    <w:rsid w:val="046BB66B"/>
    <w:rsid w:val="046F7BA9"/>
    <w:rsid w:val="04770D81"/>
    <w:rsid w:val="049F013F"/>
    <w:rsid w:val="04A51112"/>
    <w:rsid w:val="04A74542"/>
    <w:rsid w:val="04C74C43"/>
    <w:rsid w:val="04F92B33"/>
    <w:rsid w:val="0510D7D3"/>
    <w:rsid w:val="051A4E7E"/>
    <w:rsid w:val="052A6C5E"/>
    <w:rsid w:val="052BC7EA"/>
    <w:rsid w:val="052DE624"/>
    <w:rsid w:val="0531EB42"/>
    <w:rsid w:val="05395697"/>
    <w:rsid w:val="053CCEEE"/>
    <w:rsid w:val="055B4BE0"/>
    <w:rsid w:val="056771FE"/>
    <w:rsid w:val="0588C507"/>
    <w:rsid w:val="05ADC0AE"/>
    <w:rsid w:val="05B2B207"/>
    <w:rsid w:val="05B336A1"/>
    <w:rsid w:val="05C940B6"/>
    <w:rsid w:val="05CB9DAA"/>
    <w:rsid w:val="05DD4CFA"/>
    <w:rsid w:val="05FA5139"/>
    <w:rsid w:val="05FBB355"/>
    <w:rsid w:val="061AFF4E"/>
    <w:rsid w:val="06333C62"/>
    <w:rsid w:val="0639B7A1"/>
    <w:rsid w:val="063AF115"/>
    <w:rsid w:val="063E1DB9"/>
    <w:rsid w:val="064677AA"/>
    <w:rsid w:val="0658411D"/>
    <w:rsid w:val="065E867D"/>
    <w:rsid w:val="0672DB6C"/>
    <w:rsid w:val="068B2F27"/>
    <w:rsid w:val="0698DB97"/>
    <w:rsid w:val="06A47F82"/>
    <w:rsid w:val="06A7C991"/>
    <w:rsid w:val="06B3F6F7"/>
    <w:rsid w:val="06BA84CB"/>
    <w:rsid w:val="06DB3EBB"/>
    <w:rsid w:val="06E95503"/>
    <w:rsid w:val="06F34B89"/>
    <w:rsid w:val="06FD2314"/>
    <w:rsid w:val="070BF1F2"/>
    <w:rsid w:val="0710CE30"/>
    <w:rsid w:val="0719828D"/>
    <w:rsid w:val="072591EE"/>
    <w:rsid w:val="0726A68C"/>
    <w:rsid w:val="0754BD29"/>
    <w:rsid w:val="077AA81F"/>
    <w:rsid w:val="0785A83E"/>
    <w:rsid w:val="07898EC2"/>
    <w:rsid w:val="0797F2B6"/>
    <w:rsid w:val="079B45B9"/>
    <w:rsid w:val="07AB4F69"/>
    <w:rsid w:val="07C2B10A"/>
    <w:rsid w:val="07EB0AD3"/>
    <w:rsid w:val="07F0CD7F"/>
    <w:rsid w:val="07FB8106"/>
    <w:rsid w:val="080A36AF"/>
    <w:rsid w:val="080B71AC"/>
    <w:rsid w:val="0815910B"/>
    <w:rsid w:val="082EA11C"/>
    <w:rsid w:val="0853F273"/>
    <w:rsid w:val="086536C1"/>
    <w:rsid w:val="0873D560"/>
    <w:rsid w:val="08E0C0E3"/>
    <w:rsid w:val="08F0D021"/>
    <w:rsid w:val="09099FF5"/>
    <w:rsid w:val="090ACC7C"/>
    <w:rsid w:val="0913B469"/>
    <w:rsid w:val="0937EFCD"/>
    <w:rsid w:val="094489D1"/>
    <w:rsid w:val="09637C2F"/>
    <w:rsid w:val="09642CD3"/>
    <w:rsid w:val="09695844"/>
    <w:rsid w:val="096EFB1D"/>
    <w:rsid w:val="0973D598"/>
    <w:rsid w:val="09818B4A"/>
    <w:rsid w:val="098377C4"/>
    <w:rsid w:val="0991B30C"/>
    <w:rsid w:val="09B2A642"/>
    <w:rsid w:val="09B644B2"/>
    <w:rsid w:val="09D8535F"/>
    <w:rsid w:val="0A199F83"/>
    <w:rsid w:val="0A2F615B"/>
    <w:rsid w:val="0A3227B2"/>
    <w:rsid w:val="0A3A3615"/>
    <w:rsid w:val="0A3DC691"/>
    <w:rsid w:val="0A4196EB"/>
    <w:rsid w:val="0A478B3F"/>
    <w:rsid w:val="0A556F9E"/>
    <w:rsid w:val="0AA0C273"/>
    <w:rsid w:val="0AAD7AFB"/>
    <w:rsid w:val="0ABE38F7"/>
    <w:rsid w:val="0B09D40E"/>
    <w:rsid w:val="0B1B1962"/>
    <w:rsid w:val="0B363A5A"/>
    <w:rsid w:val="0B55E9D1"/>
    <w:rsid w:val="0B569B72"/>
    <w:rsid w:val="0B645BE3"/>
    <w:rsid w:val="0B669B92"/>
    <w:rsid w:val="0B748A0A"/>
    <w:rsid w:val="0B871CD6"/>
    <w:rsid w:val="0B8C57B4"/>
    <w:rsid w:val="0BAC2A5A"/>
    <w:rsid w:val="0BC96996"/>
    <w:rsid w:val="0BE249E9"/>
    <w:rsid w:val="0BF430BD"/>
    <w:rsid w:val="0C29B616"/>
    <w:rsid w:val="0C370919"/>
    <w:rsid w:val="0C54E7CC"/>
    <w:rsid w:val="0C5BA62E"/>
    <w:rsid w:val="0C5E2BCC"/>
    <w:rsid w:val="0C5F9157"/>
    <w:rsid w:val="0C7A49DD"/>
    <w:rsid w:val="0C906C18"/>
    <w:rsid w:val="0C9FB8B5"/>
    <w:rsid w:val="0CA2D376"/>
    <w:rsid w:val="0CB12FDF"/>
    <w:rsid w:val="0CB203EC"/>
    <w:rsid w:val="0CBCA7E6"/>
    <w:rsid w:val="0CC4A8CC"/>
    <w:rsid w:val="0CDFE515"/>
    <w:rsid w:val="0CE65631"/>
    <w:rsid w:val="0CE8CC7C"/>
    <w:rsid w:val="0CEEFF3B"/>
    <w:rsid w:val="0D16D19E"/>
    <w:rsid w:val="0D57E57A"/>
    <w:rsid w:val="0D92B695"/>
    <w:rsid w:val="0D9CE02E"/>
    <w:rsid w:val="0D9F82DD"/>
    <w:rsid w:val="0DCE7A6A"/>
    <w:rsid w:val="0DE7DD83"/>
    <w:rsid w:val="0DF282D1"/>
    <w:rsid w:val="0DF97B82"/>
    <w:rsid w:val="0DFD0A91"/>
    <w:rsid w:val="0E02B9EA"/>
    <w:rsid w:val="0E84C9CB"/>
    <w:rsid w:val="0E983D5F"/>
    <w:rsid w:val="0EA0904B"/>
    <w:rsid w:val="0EED0848"/>
    <w:rsid w:val="0F2558D3"/>
    <w:rsid w:val="0F490DE3"/>
    <w:rsid w:val="0F6F63A9"/>
    <w:rsid w:val="0F836B63"/>
    <w:rsid w:val="0F927A72"/>
    <w:rsid w:val="0FA171F1"/>
    <w:rsid w:val="0FA89C49"/>
    <w:rsid w:val="0FB5CD63"/>
    <w:rsid w:val="0FBE3843"/>
    <w:rsid w:val="0FE090FB"/>
    <w:rsid w:val="101BA12E"/>
    <w:rsid w:val="101E3A9D"/>
    <w:rsid w:val="1027A927"/>
    <w:rsid w:val="1028847C"/>
    <w:rsid w:val="10291410"/>
    <w:rsid w:val="105A29EB"/>
    <w:rsid w:val="1084EB3F"/>
    <w:rsid w:val="1088DE55"/>
    <w:rsid w:val="108C1D92"/>
    <w:rsid w:val="109CD9D6"/>
    <w:rsid w:val="10A53A54"/>
    <w:rsid w:val="10AE8428"/>
    <w:rsid w:val="10B2FB04"/>
    <w:rsid w:val="10C37E86"/>
    <w:rsid w:val="10FC565D"/>
    <w:rsid w:val="112323C7"/>
    <w:rsid w:val="1137C4B8"/>
    <w:rsid w:val="113E9F79"/>
    <w:rsid w:val="114C5FB8"/>
    <w:rsid w:val="114C7C07"/>
    <w:rsid w:val="117E0042"/>
    <w:rsid w:val="11883EFC"/>
    <w:rsid w:val="11A24ED5"/>
    <w:rsid w:val="11B3AF0C"/>
    <w:rsid w:val="11B5A9D8"/>
    <w:rsid w:val="11EF20C2"/>
    <w:rsid w:val="11FBB7C7"/>
    <w:rsid w:val="120C4090"/>
    <w:rsid w:val="120E62F2"/>
    <w:rsid w:val="120EBA05"/>
    <w:rsid w:val="1210CF08"/>
    <w:rsid w:val="121E7435"/>
    <w:rsid w:val="122EA9D2"/>
    <w:rsid w:val="12576B49"/>
    <w:rsid w:val="1275FA4A"/>
    <w:rsid w:val="12A23FC2"/>
    <w:rsid w:val="12B3C708"/>
    <w:rsid w:val="12BC3BAC"/>
    <w:rsid w:val="12BE8449"/>
    <w:rsid w:val="12BF24EC"/>
    <w:rsid w:val="12C0A8A4"/>
    <w:rsid w:val="12F2CF98"/>
    <w:rsid w:val="1305A7A4"/>
    <w:rsid w:val="1306DFB7"/>
    <w:rsid w:val="130DBA1C"/>
    <w:rsid w:val="1324D5CA"/>
    <w:rsid w:val="1327A114"/>
    <w:rsid w:val="1336544D"/>
    <w:rsid w:val="136F018C"/>
    <w:rsid w:val="137DE36C"/>
    <w:rsid w:val="139565FC"/>
    <w:rsid w:val="13A03CEE"/>
    <w:rsid w:val="13A364B4"/>
    <w:rsid w:val="13A689E9"/>
    <w:rsid w:val="13BFEC10"/>
    <w:rsid w:val="13E0332B"/>
    <w:rsid w:val="13E1E31C"/>
    <w:rsid w:val="13F41997"/>
    <w:rsid w:val="1415A137"/>
    <w:rsid w:val="142DF5E0"/>
    <w:rsid w:val="143C9551"/>
    <w:rsid w:val="1448989E"/>
    <w:rsid w:val="145F3FF9"/>
    <w:rsid w:val="1460A4C0"/>
    <w:rsid w:val="1474F893"/>
    <w:rsid w:val="149222AE"/>
    <w:rsid w:val="14BC263D"/>
    <w:rsid w:val="1502C028"/>
    <w:rsid w:val="150F3DC1"/>
    <w:rsid w:val="151BF334"/>
    <w:rsid w:val="1526EB10"/>
    <w:rsid w:val="152F9453"/>
    <w:rsid w:val="15520CBD"/>
    <w:rsid w:val="1567D8E5"/>
    <w:rsid w:val="15900B4F"/>
    <w:rsid w:val="1592537A"/>
    <w:rsid w:val="159A959F"/>
    <w:rsid w:val="159AFDAD"/>
    <w:rsid w:val="15ABB5DC"/>
    <w:rsid w:val="15BFF753"/>
    <w:rsid w:val="15C53E98"/>
    <w:rsid w:val="15D2F2AD"/>
    <w:rsid w:val="15D617ED"/>
    <w:rsid w:val="15E2DC45"/>
    <w:rsid w:val="15EF4886"/>
    <w:rsid w:val="15F440B2"/>
    <w:rsid w:val="1619D6BE"/>
    <w:rsid w:val="1627A804"/>
    <w:rsid w:val="16389FBE"/>
    <w:rsid w:val="164C5D1B"/>
    <w:rsid w:val="164F86FD"/>
    <w:rsid w:val="16504040"/>
    <w:rsid w:val="168C5423"/>
    <w:rsid w:val="168FDBEC"/>
    <w:rsid w:val="16989F80"/>
    <w:rsid w:val="16E6E133"/>
    <w:rsid w:val="16EB46BE"/>
    <w:rsid w:val="170CF1DE"/>
    <w:rsid w:val="17173214"/>
    <w:rsid w:val="1720E5CA"/>
    <w:rsid w:val="17403F0D"/>
    <w:rsid w:val="176AC9B6"/>
    <w:rsid w:val="1770FDF7"/>
    <w:rsid w:val="179DE868"/>
    <w:rsid w:val="17A5D1B5"/>
    <w:rsid w:val="17B12B64"/>
    <w:rsid w:val="17C879F0"/>
    <w:rsid w:val="17E33EDB"/>
    <w:rsid w:val="1823DACA"/>
    <w:rsid w:val="182A13E1"/>
    <w:rsid w:val="182A830A"/>
    <w:rsid w:val="182BE47D"/>
    <w:rsid w:val="1895A816"/>
    <w:rsid w:val="18979593"/>
    <w:rsid w:val="18A59270"/>
    <w:rsid w:val="18EACB96"/>
    <w:rsid w:val="18F993A1"/>
    <w:rsid w:val="18FC2CF4"/>
    <w:rsid w:val="190152A8"/>
    <w:rsid w:val="190DB312"/>
    <w:rsid w:val="192026FB"/>
    <w:rsid w:val="193E17B3"/>
    <w:rsid w:val="19442F70"/>
    <w:rsid w:val="1949DAA7"/>
    <w:rsid w:val="194CCE82"/>
    <w:rsid w:val="196D1894"/>
    <w:rsid w:val="19715DD4"/>
    <w:rsid w:val="1992923D"/>
    <w:rsid w:val="199607CD"/>
    <w:rsid w:val="19A25804"/>
    <w:rsid w:val="19C36C3C"/>
    <w:rsid w:val="19F04828"/>
    <w:rsid w:val="19F95E42"/>
    <w:rsid w:val="1A0167E2"/>
    <w:rsid w:val="1A2E569F"/>
    <w:rsid w:val="1A325430"/>
    <w:rsid w:val="1A48413F"/>
    <w:rsid w:val="1A54C46B"/>
    <w:rsid w:val="1A6B14D9"/>
    <w:rsid w:val="1A770BD6"/>
    <w:rsid w:val="1A85D340"/>
    <w:rsid w:val="1A94E8D0"/>
    <w:rsid w:val="1A99BEF1"/>
    <w:rsid w:val="1AA1253B"/>
    <w:rsid w:val="1AAA1141"/>
    <w:rsid w:val="1AAC91EA"/>
    <w:rsid w:val="1ABA47A7"/>
    <w:rsid w:val="1AC54A6E"/>
    <w:rsid w:val="1AE6A5FE"/>
    <w:rsid w:val="1AF08DDC"/>
    <w:rsid w:val="1B028D65"/>
    <w:rsid w:val="1B062426"/>
    <w:rsid w:val="1B0B943D"/>
    <w:rsid w:val="1B2195B3"/>
    <w:rsid w:val="1B443C3F"/>
    <w:rsid w:val="1B545406"/>
    <w:rsid w:val="1B799ED2"/>
    <w:rsid w:val="1B7AE398"/>
    <w:rsid w:val="1B8E9BDD"/>
    <w:rsid w:val="1B9E1049"/>
    <w:rsid w:val="1BB5E818"/>
    <w:rsid w:val="1BB98154"/>
    <w:rsid w:val="1BBEE911"/>
    <w:rsid w:val="1BD7A782"/>
    <w:rsid w:val="1BF4CA20"/>
    <w:rsid w:val="1C44FA29"/>
    <w:rsid w:val="1C49A86E"/>
    <w:rsid w:val="1C5E94DF"/>
    <w:rsid w:val="1C81C667"/>
    <w:rsid w:val="1C93DC66"/>
    <w:rsid w:val="1CB7A286"/>
    <w:rsid w:val="1CD58B49"/>
    <w:rsid w:val="1CEBBA5D"/>
    <w:rsid w:val="1CEDEA82"/>
    <w:rsid w:val="1CF2059C"/>
    <w:rsid w:val="1CF4BE25"/>
    <w:rsid w:val="1CF5EC9F"/>
    <w:rsid w:val="1CF74B62"/>
    <w:rsid w:val="1CFABB2B"/>
    <w:rsid w:val="1D039D49"/>
    <w:rsid w:val="1D0A9039"/>
    <w:rsid w:val="1D334A9A"/>
    <w:rsid w:val="1D39AB20"/>
    <w:rsid w:val="1D3AECD7"/>
    <w:rsid w:val="1D42CB91"/>
    <w:rsid w:val="1D6C3981"/>
    <w:rsid w:val="1D827E6B"/>
    <w:rsid w:val="1D99E2A0"/>
    <w:rsid w:val="1DB0149D"/>
    <w:rsid w:val="1DF023A3"/>
    <w:rsid w:val="1E0A43C1"/>
    <w:rsid w:val="1E167875"/>
    <w:rsid w:val="1E1C7328"/>
    <w:rsid w:val="1E1FCD4E"/>
    <w:rsid w:val="1E59CCE2"/>
    <w:rsid w:val="1E68A872"/>
    <w:rsid w:val="1E8E3991"/>
    <w:rsid w:val="1EAE0B70"/>
    <w:rsid w:val="1ECB1517"/>
    <w:rsid w:val="1EE5C2E8"/>
    <w:rsid w:val="1EF234DF"/>
    <w:rsid w:val="1EFD26F1"/>
    <w:rsid w:val="1F14932E"/>
    <w:rsid w:val="1F32931B"/>
    <w:rsid w:val="1F39FB9D"/>
    <w:rsid w:val="1F755DAE"/>
    <w:rsid w:val="1F9023F0"/>
    <w:rsid w:val="1F90DB9E"/>
    <w:rsid w:val="1F96BF4F"/>
    <w:rsid w:val="1FA1D796"/>
    <w:rsid w:val="1FBE2B10"/>
    <w:rsid w:val="1FCDC32A"/>
    <w:rsid w:val="1FD0C1B3"/>
    <w:rsid w:val="1FDCD240"/>
    <w:rsid w:val="201F7BC9"/>
    <w:rsid w:val="20221FA5"/>
    <w:rsid w:val="2024D4E9"/>
    <w:rsid w:val="202BFB39"/>
    <w:rsid w:val="20387CAD"/>
    <w:rsid w:val="205172FA"/>
    <w:rsid w:val="205E28B1"/>
    <w:rsid w:val="205E6EAA"/>
    <w:rsid w:val="2062733D"/>
    <w:rsid w:val="206AC649"/>
    <w:rsid w:val="208BCB02"/>
    <w:rsid w:val="20B9B105"/>
    <w:rsid w:val="20BB8224"/>
    <w:rsid w:val="20C31B5D"/>
    <w:rsid w:val="20CB0E6D"/>
    <w:rsid w:val="20D4210F"/>
    <w:rsid w:val="20E475B1"/>
    <w:rsid w:val="20E5F633"/>
    <w:rsid w:val="20EAB45F"/>
    <w:rsid w:val="20FACAAA"/>
    <w:rsid w:val="20FAFA21"/>
    <w:rsid w:val="210F0F06"/>
    <w:rsid w:val="213EF5D7"/>
    <w:rsid w:val="213FC845"/>
    <w:rsid w:val="21444A5E"/>
    <w:rsid w:val="21595AD3"/>
    <w:rsid w:val="2176131D"/>
    <w:rsid w:val="217E8C62"/>
    <w:rsid w:val="218E01F5"/>
    <w:rsid w:val="21B175B8"/>
    <w:rsid w:val="21D33DE4"/>
    <w:rsid w:val="21F512AC"/>
    <w:rsid w:val="220B2895"/>
    <w:rsid w:val="220BB244"/>
    <w:rsid w:val="220D878E"/>
    <w:rsid w:val="221634E3"/>
    <w:rsid w:val="2238EF30"/>
    <w:rsid w:val="223FDBE7"/>
    <w:rsid w:val="2251CF77"/>
    <w:rsid w:val="225609BE"/>
    <w:rsid w:val="227DCAD5"/>
    <w:rsid w:val="2289B64C"/>
    <w:rsid w:val="2298005B"/>
    <w:rsid w:val="229B8EEE"/>
    <w:rsid w:val="22A6475A"/>
    <w:rsid w:val="22B77A1C"/>
    <w:rsid w:val="22C31259"/>
    <w:rsid w:val="22E2A12D"/>
    <w:rsid w:val="22F3F5D8"/>
    <w:rsid w:val="23122CEE"/>
    <w:rsid w:val="231EE445"/>
    <w:rsid w:val="231F197F"/>
    <w:rsid w:val="2328BAD4"/>
    <w:rsid w:val="23420F32"/>
    <w:rsid w:val="23795A64"/>
    <w:rsid w:val="238BE080"/>
    <w:rsid w:val="238C0B3F"/>
    <w:rsid w:val="23902140"/>
    <w:rsid w:val="23DCCA13"/>
    <w:rsid w:val="23E1EA57"/>
    <w:rsid w:val="2404FC5A"/>
    <w:rsid w:val="242B4424"/>
    <w:rsid w:val="2441D055"/>
    <w:rsid w:val="2447CD27"/>
    <w:rsid w:val="245CF340"/>
    <w:rsid w:val="2461E730"/>
    <w:rsid w:val="247CD8DE"/>
    <w:rsid w:val="247DD6D1"/>
    <w:rsid w:val="248C9CEA"/>
    <w:rsid w:val="24AF1D6D"/>
    <w:rsid w:val="24DB8F25"/>
    <w:rsid w:val="2504498F"/>
    <w:rsid w:val="252682B1"/>
    <w:rsid w:val="25463CE3"/>
    <w:rsid w:val="256DE49C"/>
    <w:rsid w:val="259886D2"/>
    <w:rsid w:val="259BFB4D"/>
    <w:rsid w:val="25B19175"/>
    <w:rsid w:val="26037578"/>
    <w:rsid w:val="26101842"/>
    <w:rsid w:val="261CB396"/>
    <w:rsid w:val="26459F2B"/>
    <w:rsid w:val="264A97B7"/>
    <w:rsid w:val="2656317D"/>
    <w:rsid w:val="26643E4C"/>
    <w:rsid w:val="267322E1"/>
    <w:rsid w:val="268AA8C8"/>
    <w:rsid w:val="268E77CB"/>
    <w:rsid w:val="26985895"/>
    <w:rsid w:val="26A7B449"/>
    <w:rsid w:val="26BCDE48"/>
    <w:rsid w:val="26CB2F0B"/>
    <w:rsid w:val="26CB7AAC"/>
    <w:rsid w:val="26D27510"/>
    <w:rsid w:val="26E0C1A4"/>
    <w:rsid w:val="26FDEF83"/>
    <w:rsid w:val="270EC9C7"/>
    <w:rsid w:val="2718F4B8"/>
    <w:rsid w:val="271D2B91"/>
    <w:rsid w:val="273DD06B"/>
    <w:rsid w:val="276118FA"/>
    <w:rsid w:val="27836550"/>
    <w:rsid w:val="279C11F8"/>
    <w:rsid w:val="27BDA892"/>
    <w:rsid w:val="27BEF6D7"/>
    <w:rsid w:val="27CC6D5D"/>
    <w:rsid w:val="27CC8A20"/>
    <w:rsid w:val="27D011C8"/>
    <w:rsid w:val="27D606E7"/>
    <w:rsid w:val="27DAB39E"/>
    <w:rsid w:val="27FB923A"/>
    <w:rsid w:val="2836C397"/>
    <w:rsid w:val="2858066E"/>
    <w:rsid w:val="285C26A1"/>
    <w:rsid w:val="2865D4ED"/>
    <w:rsid w:val="28678F8F"/>
    <w:rsid w:val="286EA21D"/>
    <w:rsid w:val="287A4A6A"/>
    <w:rsid w:val="28985E22"/>
    <w:rsid w:val="28AD43FF"/>
    <w:rsid w:val="28C15B3C"/>
    <w:rsid w:val="28DFAF2F"/>
    <w:rsid w:val="2910A395"/>
    <w:rsid w:val="29475ADE"/>
    <w:rsid w:val="294D95D9"/>
    <w:rsid w:val="294E786A"/>
    <w:rsid w:val="2955C8BF"/>
    <w:rsid w:val="29865EAF"/>
    <w:rsid w:val="29B006E5"/>
    <w:rsid w:val="29BE914A"/>
    <w:rsid w:val="29C33A90"/>
    <w:rsid w:val="29E67548"/>
    <w:rsid w:val="29F041FE"/>
    <w:rsid w:val="2A1CE5D3"/>
    <w:rsid w:val="2A251464"/>
    <w:rsid w:val="2A38CD61"/>
    <w:rsid w:val="2A3B0A1B"/>
    <w:rsid w:val="2A43D2F7"/>
    <w:rsid w:val="2A4B09BA"/>
    <w:rsid w:val="2A662BF9"/>
    <w:rsid w:val="2A6680B2"/>
    <w:rsid w:val="2A6E20BE"/>
    <w:rsid w:val="2A7F9D36"/>
    <w:rsid w:val="2AA81363"/>
    <w:rsid w:val="2AB01D38"/>
    <w:rsid w:val="2AC0DD19"/>
    <w:rsid w:val="2AC257DE"/>
    <w:rsid w:val="2AD56144"/>
    <w:rsid w:val="2AE50E9D"/>
    <w:rsid w:val="2AEBA652"/>
    <w:rsid w:val="2AF41C1F"/>
    <w:rsid w:val="2B01A41A"/>
    <w:rsid w:val="2B365EFF"/>
    <w:rsid w:val="2BA29AD4"/>
    <w:rsid w:val="2BA2E500"/>
    <w:rsid w:val="2BAA269A"/>
    <w:rsid w:val="2BAB4B83"/>
    <w:rsid w:val="2BB20C6E"/>
    <w:rsid w:val="2BC63C71"/>
    <w:rsid w:val="2BFAFA49"/>
    <w:rsid w:val="2C04D819"/>
    <w:rsid w:val="2C0BAAA7"/>
    <w:rsid w:val="2C123785"/>
    <w:rsid w:val="2C48B640"/>
    <w:rsid w:val="2C6240B7"/>
    <w:rsid w:val="2C634F7E"/>
    <w:rsid w:val="2C75FFD3"/>
    <w:rsid w:val="2C84B48C"/>
    <w:rsid w:val="2C93F7B2"/>
    <w:rsid w:val="2C947DA5"/>
    <w:rsid w:val="2CAB4CED"/>
    <w:rsid w:val="2CB78D0F"/>
    <w:rsid w:val="2CC1EBB9"/>
    <w:rsid w:val="2CC8F3FA"/>
    <w:rsid w:val="2CEA5C5E"/>
    <w:rsid w:val="2CF3E78D"/>
    <w:rsid w:val="2D20877A"/>
    <w:rsid w:val="2D2471BE"/>
    <w:rsid w:val="2D596B05"/>
    <w:rsid w:val="2D5D0D6F"/>
    <w:rsid w:val="2D62534E"/>
    <w:rsid w:val="2D875D2A"/>
    <w:rsid w:val="2D8BE0DC"/>
    <w:rsid w:val="2D9F3646"/>
    <w:rsid w:val="2DAF7AB8"/>
    <w:rsid w:val="2DB7E005"/>
    <w:rsid w:val="2DC852AE"/>
    <w:rsid w:val="2DCA580B"/>
    <w:rsid w:val="2DDDA3FC"/>
    <w:rsid w:val="2E2A255C"/>
    <w:rsid w:val="2E2C4BA4"/>
    <w:rsid w:val="2E381521"/>
    <w:rsid w:val="2E461C70"/>
    <w:rsid w:val="2E54A683"/>
    <w:rsid w:val="2E8305D3"/>
    <w:rsid w:val="2EEA8F8B"/>
    <w:rsid w:val="2F16547A"/>
    <w:rsid w:val="2F1983DA"/>
    <w:rsid w:val="2F27A4EF"/>
    <w:rsid w:val="2F2CB7E9"/>
    <w:rsid w:val="2F4C50C1"/>
    <w:rsid w:val="2F613792"/>
    <w:rsid w:val="2F6AC464"/>
    <w:rsid w:val="2F6D245F"/>
    <w:rsid w:val="2F77E91B"/>
    <w:rsid w:val="2F836DE4"/>
    <w:rsid w:val="2F890B04"/>
    <w:rsid w:val="2F8FF088"/>
    <w:rsid w:val="2FE7FDCB"/>
    <w:rsid w:val="2FECAFBD"/>
    <w:rsid w:val="2FF34017"/>
    <w:rsid w:val="3000C7E7"/>
    <w:rsid w:val="3010BFCD"/>
    <w:rsid w:val="3028E374"/>
    <w:rsid w:val="3031C071"/>
    <w:rsid w:val="303E65EA"/>
    <w:rsid w:val="304D35F7"/>
    <w:rsid w:val="307BD0CC"/>
    <w:rsid w:val="309AD5F2"/>
    <w:rsid w:val="30A4A4D9"/>
    <w:rsid w:val="30C2A1D2"/>
    <w:rsid w:val="30D401B7"/>
    <w:rsid w:val="30D6DCFC"/>
    <w:rsid w:val="30ED3081"/>
    <w:rsid w:val="31083D02"/>
    <w:rsid w:val="3123BB59"/>
    <w:rsid w:val="312A9229"/>
    <w:rsid w:val="312D896D"/>
    <w:rsid w:val="3132BC24"/>
    <w:rsid w:val="316CFC22"/>
    <w:rsid w:val="317EECDE"/>
    <w:rsid w:val="3182CC3E"/>
    <w:rsid w:val="31B34EE5"/>
    <w:rsid w:val="31BA774F"/>
    <w:rsid w:val="32341E3C"/>
    <w:rsid w:val="32494379"/>
    <w:rsid w:val="3254C153"/>
    <w:rsid w:val="325FB4DD"/>
    <w:rsid w:val="326AC382"/>
    <w:rsid w:val="32849A1A"/>
    <w:rsid w:val="3292FF05"/>
    <w:rsid w:val="329A7F95"/>
    <w:rsid w:val="329B2655"/>
    <w:rsid w:val="32A56A37"/>
    <w:rsid w:val="32C247CC"/>
    <w:rsid w:val="32CC9AA4"/>
    <w:rsid w:val="32D33718"/>
    <w:rsid w:val="33292A38"/>
    <w:rsid w:val="333A218A"/>
    <w:rsid w:val="333F026F"/>
    <w:rsid w:val="3382E2C2"/>
    <w:rsid w:val="33A19158"/>
    <w:rsid w:val="33C53E41"/>
    <w:rsid w:val="33CAB0FA"/>
    <w:rsid w:val="33ED3313"/>
    <w:rsid w:val="33F44AEE"/>
    <w:rsid w:val="33FCF785"/>
    <w:rsid w:val="340573F2"/>
    <w:rsid w:val="3405D5CF"/>
    <w:rsid w:val="34070F61"/>
    <w:rsid w:val="3413AEAA"/>
    <w:rsid w:val="3449DE9B"/>
    <w:rsid w:val="34746554"/>
    <w:rsid w:val="3484DDAB"/>
    <w:rsid w:val="34873633"/>
    <w:rsid w:val="349CAFB7"/>
    <w:rsid w:val="34B3EC46"/>
    <w:rsid w:val="34C899A2"/>
    <w:rsid w:val="34DD058C"/>
    <w:rsid w:val="3500E1CC"/>
    <w:rsid w:val="3504B541"/>
    <w:rsid w:val="3525E8A9"/>
    <w:rsid w:val="3526B1F1"/>
    <w:rsid w:val="352922F2"/>
    <w:rsid w:val="353758A5"/>
    <w:rsid w:val="3562DF9D"/>
    <w:rsid w:val="356FBCB5"/>
    <w:rsid w:val="357A13FF"/>
    <w:rsid w:val="357D2E90"/>
    <w:rsid w:val="35916A2B"/>
    <w:rsid w:val="35C99058"/>
    <w:rsid w:val="35CF0E3A"/>
    <w:rsid w:val="35DB152A"/>
    <w:rsid w:val="35E9E09C"/>
    <w:rsid w:val="3604A7F0"/>
    <w:rsid w:val="363D80C5"/>
    <w:rsid w:val="36648087"/>
    <w:rsid w:val="366AF02F"/>
    <w:rsid w:val="36736D7D"/>
    <w:rsid w:val="36761D26"/>
    <w:rsid w:val="3691CBB0"/>
    <w:rsid w:val="369F5387"/>
    <w:rsid w:val="36B6292B"/>
    <w:rsid w:val="36DA99A6"/>
    <w:rsid w:val="36DCB959"/>
    <w:rsid w:val="36FA5457"/>
    <w:rsid w:val="37000B2E"/>
    <w:rsid w:val="3702C995"/>
    <w:rsid w:val="373893BA"/>
    <w:rsid w:val="374C9A47"/>
    <w:rsid w:val="3769F2C5"/>
    <w:rsid w:val="37AF983F"/>
    <w:rsid w:val="37CEE97A"/>
    <w:rsid w:val="37D7E31F"/>
    <w:rsid w:val="37E04D2B"/>
    <w:rsid w:val="37E49E1C"/>
    <w:rsid w:val="37ED0FEC"/>
    <w:rsid w:val="38095EF6"/>
    <w:rsid w:val="381667C7"/>
    <w:rsid w:val="38219A9A"/>
    <w:rsid w:val="382DBA38"/>
    <w:rsid w:val="383F4068"/>
    <w:rsid w:val="383FA9D2"/>
    <w:rsid w:val="384A06E5"/>
    <w:rsid w:val="385487A1"/>
    <w:rsid w:val="3860A2F0"/>
    <w:rsid w:val="386AA246"/>
    <w:rsid w:val="3896D137"/>
    <w:rsid w:val="38994D12"/>
    <w:rsid w:val="38B669FE"/>
    <w:rsid w:val="38BBC733"/>
    <w:rsid w:val="38BD53DA"/>
    <w:rsid w:val="38BDE315"/>
    <w:rsid w:val="38D76E4C"/>
    <w:rsid w:val="38D8DD3E"/>
    <w:rsid w:val="391D64D3"/>
    <w:rsid w:val="39230D3E"/>
    <w:rsid w:val="3923E35A"/>
    <w:rsid w:val="39297D59"/>
    <w:rsid w:val="3947A42C"/>
    <w:rsid w:val="394E0677"/>
    <w:rsid w:val="39556DA3"/>
    <w:rsid w:val="3976EDE6"/>
    <w:rsid w:val="397B772F"/>
    <w:rsid w:val="39996C59"/>
    <w:rsid w:val="399F36AE"/>
    <w:rsid w:val="39A4CDEB"/>
    <w:rsid w:val="39C37170"/>
    <w:rsid w:val="39C3F11C"/>
    <w:rsid w:val="39C4502C"/>
    <w:rsid w:val="39E57784"/>
    <w:rsid w:val="39EB2FB5"/>
    <w:rsid w:val="39F8B36E"/>
    <w:rsid w:val="3A00D7D8"/>
    <w:rsid w:val="3A07B46D"/>
    <w:rsid w:val="3A0DB031"/>
    <w:rsid w:val="3A78B7F5"/>
    <w:rsid w:val="3A7A3E16"/>
    <w:rsid w:val="3B03CBBE"/>
    <w:rsid w:val="3B1C5808"/>
    <w:rsid w:val="3B29D1A2"/>
    <w:rsid w:val="3B3E8321"/>
    <w:rsid w:val="3B4278F7"/>
    <w:rsid w:val="3B4D6351"/>
    <w:rsid w:val="3B68DD96"/>
    <w:rsid w:val="3B6BA583"/>
    <w:rsid w:val="3B71BECD"/>
    <w:rsid w:val="3B77961A"/>
    <w:rsid w:val="3B90EDAA"/>
    <w:rsid w:val="3B963E07"/>
    <w:rsid w:val="3BB7D060"/>
    <w:rsid w:val="3BBCBEDF"/>
    <w:rsid w:val="3BBD18F1"/>
    <w:rsid w:val="3BE3C4DB"/>
    <w:rsid w:val="3BF22FE7"/>
    <w:rsid w:val="3BF6A5FE"/>
    <w:rsid w:val="3C0C944A"/>
    <w:rsid w:val="3C1FA6D0"/>
    <w:rsid w:val="3C26C1EB"/>
    <w:rsid w:val="3C327B22"/>
    <w:rsid w:val="3C4CD52C"/>
    <w:rsid w:val="3C5B92CE"/>
    <w:rsid w:val="3C5BD710"/>
    <w:rsid w:val="3C699629"/>
    <w:rsid w:val="3C78B401"/>
    <w:rsid w:val="3C8E4752"/>
    <w:rsid w:val="3C9182A2"/>
    <w:rsid w:val="3C92046F"/>
    <w:rsid w:val="3C95EE31"/>
    <w:rsid w:val="3C9DF108"/>
    <w:rsid w:val="3CEFE413"/>
    <w:rsid w:val="3CF32996"/>
    <w:rsid w:val="3D0307F8"/>
    <w:rsid w:val="3D291D14"/>
    <w:rsid w:val="3D39C6D5"/>
    <w:rsid w:val="3D3FDA99"/>
    <w:rsid w:val="3D5D9654"/>
    <w:rsid w:val="3D60785F"/>
    <w:rsid w:val="3D68552A"/>
    <w:rsid w:val="3D787A4E"/>
    <w:rsid w:val="3D79412E"/>
    <w:rsid w:val="3DA4752E"/>
    <w:rsid w:val="3DEA41F4"/>
    <w:rsid w:val="3DF794E0"/>
    <w:rsid w:val="3E5EEEFC"/>
    <w:rsid w:val="3E7A2076"/>
    <w:rsid w:val="3E7E7D31"/>
    <w:rsid w:val="3EAE133F"/>
    <w:rsid w:val="3EC225A0"/>
    <w:rsid w:val="3EE03DF0"/>
    <w:rsid w:val="3EE17BBF"/>
    <w:rsid w:val="3EF609A1"/>
    <w:rsid w:val="3F1ECA22"/>
    <w:rsid w:val="3F2E8471"/>
    <w:rsid w:val="3F4C9D8D"/>
    <w:rsid w:val="3F6668D1"/>
    <w:rsid w:val="3F86D15D"/>
    <w:rsid w:val="3F95F1A4"/>
    <w:rsid w:val="3F971C4E"/>
    <w:rsid w:val="3FF27B1E"/>
    <w:rsid w:val="401D3AB3"/>
    <w:rsid w:val="402360CC"/>
    <w:rsid w:val="4030F368"/>
    <w:rsid w:val="40572682"/>
    <w:rsid w:val="40577719"/>
    <w:rsid w:val="405A9F26"/>
    <w:rsid w:val="4067246D"/>
    <w:rsid w:val="40CD7146"/>
    <w:rsid w:val="40D4E109"/>
    <w:rsid w:val="40F8E5CB"/>
    <w:rsid w:val="40FF66F5"/>
    <w:rsid w:val="4109705D"/>
    <w:rsid w:val="4120D2A4"/>
    <w:rsid w:val="415F050C"/>
    <w:rsid w:val="416A493C"/>
    <w:rsid w:val="418A9306"/>
    <w:rsid w:val="418C3607"/>
    <w:rsid w:val="419E7E6E"/>
    <w:rsid w:val="41BCC51E"/>
    <w:rsid w:val="420B175B"/>
    <w:rsid w:val="423173ED"/>
    <w:rsid w:val="423EF2D4"/>
    <w:rsid w:val="424E430A"/>
    <w:rsid w:val="42526A3F"/>
    <w:rsid w:val="425B2269"/>
    <w:rsid w:val="426DD75D"/>
    <w:rsid w:val="42830461"/>
    <w:rsid w:val="431FFD93"/>
    <w:rsid w:val="43219868"/>
    <w:rsid w:val="432FFBAB"/>
    <w:rsid w:val="4335CE28"/>
    <w:rsid w:val="434D7CC7"/>
    <w:rsid w:val="43585594"/>
    <w:rsid w:val="435AA921"/>
    <w:rsid w:val="4375E658"/>
    <w:rsid w:val="4389EADC"/>
    <w:rsid w:val="43A3B445"/>
    <w:rsid w:val="43EE7001"/>
    <w:rsid w:val="43FF85BC"/>
    <w:rsid w:val="44092263"/>
    <w:rsid w:val="440AFE8C"/>
    <w:rsid w:val="441DD771"/>
    <w:rsid w:val="443E1BFD"/>
    <w:rsid w:val="444A30C8"/>
    <w:rsid w:val="445671FC"/>
    <w:rsid w:val="446A510E"/>
    <w:rsid w:val="44779025"/>
    <w:rsid w:val="44813150"/>
    <w:rsid w:val="4498E035"/>
    <w:rsid w:val="44AC4BF4"/>
    <w:rsid w:val="44C5AE31"/>
    <w:rsid w:val="44D62BF6"/>
    <w:rsid w:val="44DDD41C"/>
    <w:rsid w:val="44F88176"/>
    <w:rsid w:val="44FF9D66"/>
    <w:rsid w:val="450B9837"/>
    <w:rsid w:val="451D9B91"/>
    <w:rsid w:val="4527AEFC"/>
    <w:rsid w:val="452E4E4A"/>
    <w:rsid w:val="4546AE0F"/>
    <w:rsid w:val="45473AEE"/>
    <w:rsid w:val="454B904F"/>
    <w:rsid w:val="45594698"/>
    <w:rsid w:val="455D5799"/>
    <w:rsid w:val="45774233"/>
    <w:rsid w:val="45AADF1C"/>
    <w:rsid w:val="45C52DC3"/>
    <w:rsid w:val="46223F1D"/>
    <w:rsid w:val="46279924"/>
    <w:rsid w:val="46299FF4"/>
    <w:rsid w:val="463182EF"/>
    <w:rsid w:val="465A2711"/>
    <w:rsid w:val="46643255"/>
    <w:rsid w:val="468B65BC"/>
    <w:rsid w:val="468CDE06"/>
    <w:rsid w:val="468F8E5D"/>
    <w:rsid w:val="46B09CAC"/>
    <w:rsid w:val="46B601EA"/>
    <w:rsid w:val="46CC8A7D"/>
    <w:rsid w:val="472711BD"/>
    <w:rsid w:val="47935C2C"/>
    <w:rsid w:val="479D32BF"/>
    <w:rsid w:val="47A56D3D"/>
    <w:rsid w:val="47A9CCE9"/>
    <w:rsid w:val="47AB6F2B"/>
    <w:rsid w:val="47BA6490"/>
    <w:rsid w:val="47EDEBAF"/>
    <w:rsid w:val="4811E3D8"/>
    <w:rsid w:val="4828A69E"/>
    <w:rsid w:val="482A09F9"/>
    <w:rsid w:val="4861B573"/>
    <w:rsid w:val="487A2342"/>
    <w:rsid w:val="489BCE9F"/>
    <w:rsid w:val="48AF4BA9"/>
    <w:rsid w:val="48B296A2"/>
    <w:rsid w:val="48E50952"/>
    <w:rsid w:val="490FB347"/>
    <w:rsid w:val="4911FCDF"/>
    <w:rsid w:val="4942C2A3"/>
    <w:rsid w:val="4952B81D"/>
    <w:rsid w:val="498D1E28"/>
    <w:rsid w:val="499304E9"/>
    <w:rsid w:val="499B934A"/>
    <w:rsid w:val="49A06314"/>
    <w:rsid w:val="49A208B5"/>
    <w:rsid w:val="49A3EBF5"/>
    <w:rsid w:val="49AB0B71"/>
    <w:rsid w:val="49B1222E"/>
    <w:rsid w:val="49C66CCA"/>
    <w:rsid w:val="49DF9527"/>
    <w:rsid w:val="49F61A29"/>
    <w:rsid w:val="49F811E6"/>
    <w:rsid w:val="49FFBCDE"/>
    <w:rsid w:val="4A0E16BC"/>
    <w:rsid w:val="4A3A413B"/>
    <w:rsid w:val="4A482334"/>
    <w:rsid w:val="4A5871D4"/>
    <w:rsid w:val="4A823662"/>
    <w:rsid w:val="4A842562"/>
    <w:rsid w:val="4A8D4B35"/>
    <w:rsid w:val="4ABEE08B"/>
    <w:rsid w:val="4ABF1317"/>
    <w:rsid w:val="4AC8E28D"/>
    <w:rsid w:val="4AD9293B"/>
    <w:rsid w:val="4AE83DB5"/>
    <w:rsid w:val="4AEBC267"/>
    <w:rsid w:val="4B5D292A"/>
    <w:rsid w:val="4B6A5AE2"/>
    <w:rsid w:val="4B808B16"/>
    <w:rsid w:val="4B8CEDF9"/>
    <w:rsid w:val="4B998D7F"/>
    <w:rsid w:val="4BAAB73F"/>
    <w:rsid w:val="4BAC612F"/>
    <w:rsid w:val="4BEF9A3C"/>
    <w:rsid w:val="4C057C43"/>
    <w:rsid w:val="4C175098"/>
    <w:rsid w:val="4C1EF6ED"/>
    <w:rsid w:val="4C2EED70"/>
    <w:rsid w:val="4C324EE1"/>
    <w:rsid w:val="4C54C089"/>
    <w:rsid w:val="4C6744FA"/>
    <w:rsid w:val="4C7A0ED8"/>
    <w:rsid w:val="4C974ACC"/>
    <w:rsid w:val="4CA89FE3"/>
    <w:rsid w:val="4CB4B2CB"/>
    <w:rsid w:val="4CEAEB34"/>
    <w:rsid w:val="4CEB002E"/>
    <w:rsid w:val="4CF830AA"/>
    <w:rsid w:val="4D0134B8"/>
    <w:rsid w:val="4D05D34C"/>
    <w:rsid w:val="4D16444B"/>
    <w:rsid w:val="4D3D1182"/>
    <w:rsid w:val="4D452160"/>
    <w:rsid w:val="4D5F90BC"/>
    <w:rsid w:val="4D7CDF2F"/>
    <w:rsid w:val="4D8C748B"/>
    <w:rsid w:val="4D956058"/>
    <w:rsid w:val="4DA142EF"/>
    <w:rsid w:val="4DAE1ADF"/>
    <w:rsid w:val="4DAEB288"/>
    <w:rsid w:val="4DCF8E8C"/>
    <w:rsid w:val="4DE572C3"/>
    <w:rsid w:val="4E194E02"/>
    <w:rsid w:val="4E3223EE"/>
    <w:rsid w:val="4E4D3DD4"/>
    <w:rsid w:val="4E6688BC"/>
    <w:rsid w:val="4E822AFC"/>
    <w:rsid w:val="4E874AF0"/>
    <w:rsid w:val="4E9A935A"/>
    <w:rsid w:val="4EABB7FD"/>
    <w:rsid w:val="4EB40F6B"/>
    <w:rsid w:val="4EBFDEAD"/>
    <w:rsid w:val="4EF28914"/>
    <w:rsid w:val="4EFB8195"/>
    <w:rsid w:val="4F0EC61F"/>
    <w:rsid w:val="4F1D1B23"/>
    <w:rsid w:val="4F35D719"/>
    <w:rsid w:val="4F40C89B"/>
    <w:rsid w:val="4F4BE56A"/>
    <w:rsid w:val="4F6000AA"/>
    <w:rsid w:val="4F838FE4"/>
    <w:rsid w:val="4F8FEAA1"/>
    <w:rsid w:val="4F9B0EF3"/>
    <w:rsid w:val="4FA618B4"/>
    <w:rsid w:val="502CA0A2"/>
    <w:rsid w:val="5030D490"/>
    <w:rsid w:val="5034ECAE"/>
    <w:rsid w:val="50480F65"/>
    <w:rsid w:val="5052DA36"/>
    <w:rsid w:val="506F4F17"/>
    <w:rsid w:val="5081F909"/>
    <w:rsid w:val="509648AB"/>
    <w:rsid w:val="509BC080"/>
    <w:rsid w:val="50C32A40"/>
    <w:rsid w:val="50D1CE2E"/>
    <w:rsid w:val="50DE259A"/>
    <w:rsid w:val="50E59ADA"/>
    <w:rsid w:val="50F82B4D"/>
    <w:rsid w:val="5101B849"/>
    <w:rsid w:val="51067DD4"/>
    <w:rsid w:val="510B5988"/>
    <w:rsid w:val="5140ADCA"/>
    <w:rsid w:val="516B1DE1"/>
    <w:rsid w:val="517EA61D"/>
    <w:rsid w:val="5185DE81"/>
    <w:rsid w:val="518BB02B"/>
    <w:rsid w:val="519352B4"/>
    <w:rsid w:val="51AC444A"/>
    <w:rsid w:val="51CBB316"/>
    <w:rsid w:val="51D0FA6B"/>
    <w:rsid w:val="5201FDB6"/>
    <w:rsid w:val="521143A7"/>
    <w:rsid w:val="5215D688"/>
    <w:rsid w:val="523B996A"/>
    <w:rsid w:val="524D894F"/>
    <w:rsid w:val="524DF7A6"/>
    <w:rsid w:val="526CE7AC"/>
    <w:rsid w:val="52701115"/>
    <w:rsid w:val="527C1E97"/>
    <w:rsid w:val="52881DF7"/>
    <w:rsid w:val="529B2C9B"/>
    <w:rsid w:val="52A48126"/>
    <w:rsid w:val="52B07885"/>
    <w:rsid w:val="52B72428"/>
    <w:rsid w:val="52B78905"/>
    <w:rsid w:val="52BAD5F7"/>
    <w:rsid w:val="52D1F956"/>
    <w:rsid w:val="52F96145"/>
    <w:rsid w:val="52FF5D0E"/>
    <w:rsid w:val="531D3F9E"/>
    <w:rsid w:val="5326D041"/>
    <w:rsid w:val="5329EAB7"/>
    <w:rsid w:val="5342A832"/>
    <w:rsid w:val="534D4662"/>
    <w:rsid w:val="5353E6FC"/>
    <w:rsid w:val="53675947"/>
    <w:rsid w:val="539623C7"/>
    <w:rsid w:val="53A19609"/>
    <w:rsid w:val="53C69AD8"/>
    <w:rsid w:val="53D427CD"/>
    <w:rsid w:val="53F50204"/>
    <w:rsid w:val="53FDC776"/>
    <w:rsid w:val="540982DF"/>
    <w:rsid w:val="541C010D"/>
    <w:rsid w:val="5424843D"/>
    <w:rsid w:val="543D2AD4"/>
    <w:rsid w:val="545CA6E7"/>
    <w:rsid w:val="54704DF1"/>
    <w:rsid w:val="547B2CC8"/>
    <w:rsid w:val="54807C5F"/>
    <w:rsid w:val="54A4D51A"/>
    <w:rsid w:val="54D59D9C"/>
    <w:rsid w:val="54E06594"/>
    <w:rsid w:val="551A8ADA"/>
    <w:rsid w:val="551F1AD2"/>
    <w:rsid w:val="5525B983"/>
    <w:rsid w:val="5578A1E8"/>
    <w:rsid w:val="557B0C45"/>
    <w:rsid w:val="558D7C77"/>
    <w:rsid w:val="55A475F5"/>
    <w:rsid w:val="55A54038"/>
    <w:rsid w:val="55A84797"/>
    <w:rsid w:val="55BD5DD2"/>
    <w:rsid w:val="55CA694A"/>
    <w:rsid w:val="55CEEC51"/>
    <w:rsid w:val="55D2EF64"/>
    <w:rsid w:val="55E41741"/>
    <w:rsid w:val="560875EF"/>
    <w:rsid w:val="562256CB"/>
    <w:rsid w:val="563F0EA7"/>
    <w:rsid w:val="5645147B"/>
    <w:rsid w:val="568FC800"/>
    <w:rsid w:val="569051E2"/>
    <w:rsid w:val="569AC394"/>
    <w:rsid w:val="56A39523"/>
    <w:rsid w:val="56B0273E"/>
    <w:rsid w:val="56B68130"/>
    <w:rsid w:val="56E372F9"/>
    <w:rsid w:val="56F5EAD0"/>
    <w:rsid w:val="5708F7D0"/>
    <w:rsid w:val="572618AD"/>
    <w:rsid w:val="57286B6D"/>
    <w:rsid w:val="575163EC"/>
    <w:rsid w:val="575B904B"/>
    <w:rsid w:val="57925A41"/>
    <w:rsid w:val="57987686"/>
    <w:rsid w:val="579DC821"/>
    <w:rsid w:val="57B1C57C"/>
    <w:rsid w:val="57F360A4"/>
    <w:rsid w:val="58017D55"/>
    <w:rsid w:val="5805506E"/>
    <w:rsid w:val="581566C0"/>
    <w:rsid w:val="5837E0EC"/>
    <w:rsid w:val="58539A2B"/>
    <w:rsid w:val="5860CB52"/>
    <w:rsid w:val="586FE299"/>
    <w:rsid w:val="587BE978"/>
    <w:rsid w:val="587E4A78"/>
    <w:rsid w:val="5881F4AB"/>
    <w:rsid w:val="5890E6B4"/>
    <w:rsid w:val="5897830B"/>
    <w:rsid w:val="58993D14"/>
    <w:rsid w:val="589E65E1"/>
    <w:rsid w:val="58B1BD5C"/>
    <w:rsid w:val="58BC25BE"/>
    <w:rsid w:val="58EC568A"/>
    <w:rsid w:val="5918AC31"/>
    <w:rsid w:val="591C256B"/>
    <w:rsid w:val="5936AD7C"/>
    <w:rsid w:val="5947143E"/>
    <w:rsid w:val="59596282"/>
    <w:rsid w:val="597369BC"/>
    <w:rsid w:val="59929981"/>
    <w:rsid w:val="59A34C71"/>
    <w:rsid w:val="59AE07D3"/>
    <w:rsid w:val="59C366B8"/>
    <w:rsid w:val="59C7B850"/>
    <w:rsid w:val="59D28A20"/>
    <w:rsid w:val="59DE1B72"/>
    <w:rsid w:val="59EC1FDE"/>
    <w:rsid w:val="5A0786DB"/>
    <w:rsid w:val="5A097E07"/>
    <w:rsid w:val="5A17768B"/>
    <w:rsid w:val="5A259A42"/>
    <w:rsid w:val="5A2E29B0"/>
    <w:rsid w:val="5A31120E"/>
    <w:rsid w:val="5A4D7D8C"/>
    <w:rsid w:val="5A5A2C38"/>
    <w:rsid w:val="5A6C8E79"/>
    <w:rsid w:val="5A9D9693"/>
    <w:rsid w:val="5AC8B0BC"/>
    <w:rsid w:val="5ADD5655"/>
    <w:rsid w:val="5AFE7846"/>
    <w:rsid w:val="5B143AC6"/>
    <w:rsid w:val="5B175669"/>
    <w:rsid w:val="5B1DEB81"/>
    <w:rsid w:val="5B36CE2C"/>
    <w:rsid w:val="5B3D7853"/>
    <w:rsid w:val="5B5CE439"/>
    <w:rsid w:val="5B70CB68"/>
    <w:rsid w:val="5B7B0E34"/>
    <w:rsid w:val="5B8867B1"/>
    <w:rsid w:val="5B8C5DA6"/>
    <w:rsid w:val="5BB57DFC"/>
    <w:rsid w:val="5BC1CFDE"/>
    <w:rsid w:val="5BD08B32"/>
    <w:rsid w:val="5BD2EDE1"/>
    <w:rsid w:val="5BD773C2"/>
    <w:rsid w:val="5BD9E143"/>
    <w:rsid w:val="5BE58DBD"/>
    <w:rsid w:val="5C165CE3"/>
    <w:rsid w:val="5C1D83C3"/>
    <w:rsid w:val="5C28539D"/>
    <w:rsid w:val="5C2B6B70"/>
    <w:rsid w:val="5C2C147D"/>
    <w:rsid w:val="5C53C0C6"/>
    <w:rsid w:val="5C54A973"/>
    <w:rsid w:val="5C7AB7FF"/>
    <w:rsid w:val="5C7B74D6"/>
    <w:rsid w:val="5C89BCFC"/>
    <w:rsid w:val="5C8BEC4E"/>
    <w:rsid w:val="5CA7B4C7"/>
    <w:rsid w:val="5CAC4B30"/>
    <w:rsid w:val="5CE80FAA"/>
    <w:rsid w:val="5D042971"/>
    <w:rsid w:val="5D1129E5"/>
    <w:rsid w:val="5D2489B6"/>
    <w:rsid w:val="5D2F949E"/>
    <w:rsid w:val="5D36246C"/>
    <w:rsid w:val="5D3EF393"/>
    <w:rsid w:val="5D46B56E"/>
    <w:rsid w:val="5D976324"/>
    <w:rsid w:val="5DA55082"/>
    <w:rsid w:val="5DF76F89"/>
    <w:rsid w:val="5E06AEB1"/>
    <w:rsid w:val="5E414092"/>
    <w:rsid w:val="5E93652C"/>
    <w:rsid w:val="5E95BAC6"/>
    <w:rsid w:val="5EB10876"/>
    <w:rsid w:val="5ED7CF1D"/>
    <w:rsid w:val="5EDD3D0B"/>
    <w:rsid w:val="5EE7815F"/>
    <w:rsid w:val="5F06BD1A"/>
    <w:rsid w:val="5F507BF3"/>
    <w:rsid w:val="5F7082F9"/>
    <w:rsid w:val="5F74E54E"/>
    <w:rsid w:val="5F793FFA"/>
    <w:rsid w:val="5F83488E"/>
    <w:rsid w:val="5F95E5EC"/>
    <w:rsid w:val="5FAD6458"/>
    <w:rsid w:val="5FC3A523"/>
    <w:rsid w:val="5FD081A2"/>
    <w:rsid w:val="5FD6A800"/>
    <w:rsid w:val="5FDD1084"/>
    <w:rsid w:val="5FFF2CFE"/>
    <w:rsid w:val="600BCC35"/>
    <w:rsid w:val="60218C72"/>
    <w:rsid w:val="6049ACDD"/>
    <w:rsid w:val="604D160C"/>
    <w:rsid w:val="60764122"/>
    <w:rsid w:val="607FC13B"/>
    <w:rsid w:val="608AAE5D"/>
    <w:rsid w:val="608FAD00"/>
    <w:rsid w:val="6093620C"/>
    <w:rsid w:val="612B0014"/>
    <w:rsid w:val="6134226A"/>
    <w:rsid w:val="614FD7FE"/>
    <w:rsid w:val="61568503"/>
    <w:rsid w:val="617D6CF0"/>
    <w:rsid w:val="61809241"/>
    <w:rsid w:val="61A38FF8"/>
    <w:rsid w:val="61ACC9DB"/>
    <w:rsid w:val="61B6D1CB"/>
    <w:rsid w:val="61BCDA5C"/>
    <w:rsid w:val="61DE36BD"/>
    <w:rsid w:val="62033440"/>
    <w:rsid w:val="62120BB9"/>
    <w:rsid w:val="621876D7"/>
    <w:rsid w:val="622300F6"/>
    <w:rsid w:val="62253BF3"/>
    <w:rsid w:val="624B8763"/>
    <w:rsid w:val="626E9068"/>
    <w:rsid w:val="62731524"/>
    <w:rsid w:val="6276CB50"/>
    <w:rsid w:val="6290E5BE"/>
    <w:rsid w:val="629DF00C"/>
    <w:rsid w:val="62A2BD78"/>
    <w:rsid w:val="62A506A1"/>
    <w:rsid w:val="62EC3E56"/>
    <w:rsid w:val="63051514"/>
    <w:rsid w:val="632157FA"/>
    <w:rsid w:val="632A88FF"/>
    <w:rsid w:val="632AC783"/>
    <w:rsid w:val="6331B918"/>
    <w:rsid w:val="6337533B"/>
    <w:rsid w:val="633B877B"/>
    <w:rsid w:val="6364C467"/>
    <w:rsid w:val="6387ABC7"/>
    <w:rsid w:val="638B9922"/>
    <w:rsid w:val="63928736"/>
    <w:rsid w:val="63996A95"/>
    <w:rsid w:val="63A7410B"/>
    <w:rsid w:val="63CEC2FF"/>
    <w:rsid w:val="63E76C26"/>
    <w:rsid w:val="63F3560A"/>
    <w:rsid w:val="63FBD176"/>
    <w:rsid w:val="63FFA1FB"/>
    <w:rsid w:val="6400780D"/>
    <w:rsid w:val="640D8039"/>
    <w:rsid w:val="64108728"/>
    <w:rsid w:val="641D6698"/>
    <w:rsid w:val="64374137"/>
    <w:rsid w:val="646979F0"/>
    <w:rsid w:val="6473343B"/>
    <w:rsid w:val="648556E3"/>
    <w:rsid w:val="64A8C30F"/>
    <w:rsid w:val="64ACBC6A"/>
    <w:rsid w:val="64BA9545"/>
    <w:rsid w:val="64BC30AD"/>
    <w:rsid w:val="64C9D314"/>
    <w:rsid w:val="64CE7544"/>
    <w:rsid w:val="64CEDFD1"/>
    <w:rsid w:val="6512E5F9"/>
    <w:rsid w:val="655E0773"/>
    <w:rsid w:val="65671448"/>
    <w:rsid w:val="65673A0B"/>
    <w:rsid w:val="656A247C"/>
    <w:rsid w:val="656DDE11"/>
    <w:rsid w:val="657458ED"/>
    <w:rsid w:val="657E038B"/>
    <w:rsid w:val="6584A6A3"/>
    <w:rsid w:val="6599B45E"/>
    <w:rsid w:val="659E0FE6"/>
    <w:rsid w:val="65A57C6F"/>
    <w:rsid w:val="65A652C6"/>
    <w:rsid w:val="65A9BE01"/>
    <w:rsid w:val="65BF008D"/>
    <w:rsid w:val="65CC7220"/>
    <w:rsid w:val="65FDC916"/>
    <w:rsid w:val="6610DF09"/>
    <w:rsid w:val="6618889E"/>
    <w:rsid w:val="66273618"/>
    <w:rsid w:val="662E720D"/>
    <w:rsid w:val="662FDF13"/>
    <w:rsid w:val="663203F2"/>
    <w:rsid w:val="663C31BD"/>
    <w:rsid w:val="664837DC"/>
    <w:rsid w:val="665D5EA5"/>
    <w:rsid w:val="6665770A"/>
    <w:rsid w:val="6675D80C"/>
    <w:rsid w:val="667925D1"/>
    <w:rsid w:val="667DEA36"/>
    <w:rsid w:val="66AC1FB5"/>
    <w:rsid w:val="66B4366D"/>
    <w:rsid w:val="66BA1785"/>
    <w:rsid w:val="66C04327"/>
    <w:rsid w:val="66F46585"/>
    <w:rsid w:val="67065B4B"/>
    <w:rsid w:val="6718B59F"/>
    <w:rsid w:val="67216BE0"/>
    <w:rsid w:val="672DB90A"/>
    <w:rsid w:val="674811BB"/>
    <w:rsid w:val="676A5E65"/>
    <w:rsid w:val="676AA582"/>
    <w:rsid w:val="6775E7CC"/>
    <w:rsid w:val="677B34D4"/>
    <w:rsid w:val="678CFE2C"/>
    <w:rsid w:val="6794CD57"/>
    <w:rsid w:val="67A7BBF0"/>
    <w:rsid w:val="67BA63C1"/>
    <w:rsid w:val="67ECA6D8"/>
    <w:rsid w:val="67F7486B"/>
    <w:rsid w:val="67F850FA"/>
    <w:rsid w:val="6801EA65"/>
    <w:rsid w:val="681C38AA"/>
    <w:rsid w:val="68380990"/>
    <w:rsid w:val="6859D6DF"/>
    <w:rsid w:val="6866AE0F"/>
    <w:rsid w:val="686B0ED1"/>
    <w:rsid w:val="6874FF2E"/>
    <w:rsid w:val="688CD01F"/>
    <w:rsid w:val="68A2C81A"/>
    <w:rsid w:val="68BD67DE"/>
    <w:rsid w:val="68C2FC68"/>
    <w:rsid w:val="68D8B529"/>
    <w:rsid w:val="68DD3117"/>
    <w:rsid w:val="68DF5073"/>
    <w:rsid w:val="68E34AEE"/>
    <w:rsid w:val="68F4E61D"/>
    <w:rsid w:val="68F70034"/>
    <w:rsid w:val="6902AC17"/>
    <w:rsid w:val="692AF5C8"/>
    <w:rsid w:val="696DF391"/>
    <w:rsid w:val="69740331"/>
    <w:rsid w:val="69A5C857"/>
    <w:rsid w:val="69B3C429"/>
    <w:rsid w:val="69F4CBCD"/>
    <w:rsid w:val="6A240BCD"/>
    <w:rsid w:val="6A26D38B"/>
    <w:rsid w:val="6A8EE02D"/>
    <w:rsid w:val="6AC29241"/>
    <w:rsid w:val="6AC2D867"/>
    <w:rsid w:val="6AD0CBEF"/>
    <w:rsid w:val="6AD3B5D3"/>
    <w:rsid w:val="6AD6B96B"/>
    <w:rsid w:val="6AD7107B"/>
    <w:rsid w:val="6AEA2224"/>
    <w:rsid w:val="6AEA52EA"/>
    <w:rsid w:val="6AEB636B"/>
    <w:rsid w:val="6B0430B7"/>
    <w:rsid w:val="6B067AAE"/>
    <w:rsid w:val="6B07319D"/>
    <w:rsid w:val="6B0F5542"/>
    <w:rsid w:val="6B1DF170"/>
    <w:rsid w:val="6B29F640"/>
    <w:rsid w:val="6B2F097F"/>
    <w:rsid w:val="6B3DA6B8"/>
    <w:rsid w:val="6B44091E"/>
    <w:rsid w:val="6B4682FA"/>
    <w:rsid w:val="6B6183B9"/>
    <w:rsid w:val="6B65B41B"/>
    <w:rsid w:val="6B6C1524"/>
    <w:rsid w:val="6B736B81"/>
    <w:rsid w:val="6B7F9B58"/>
    <w:rsid w:val="6B7FE17C"/>
    <w:rsid w:val="6B8289DD"/>
    <w:rsid w:val="6BC4D73F"/>
    <w:rsid w:val="6BCA8603"/>
    <w:rsid w:val="6BD08954"/>
    <w:rsid w:val="6BD2A0F1"/>
    <w:rsid w:val="6BDDE503"/>
    <w:rsid w:val="6BE695DD"/>
    <w:rsid w:val="6BE6B6B9"/>
    <w:rsid w:val="6BF89158"/>
    <w:rsid w:val="6C33EA14"/>
    <w:rsid w:val="6C34D481"/>
    <w:rsid w:val="6C48BA15"/>
    <w:rsid w:val="6C5E1E97"/>
    <w:rsid w:val="6C82597B"/>
    <w:rsid w:val="6CD0B0B1"/>
    <w:rsid w:val="6CD46DF7"/>
    <w:rsid w:val="6CE567BB"/>
    <w:rsid w:val="6D20BEB1"/>
    <w:rsid w:val="6D278DD3"/>
    <w:rsid w:val="6D32F267"/>
    <w:rsid w:val="6D424196"/>
    <w:rsid w:val="6D4B1ED8"/>
    <w:rsid w:val="6D565DEE"/>
    <w:rsid w:val="6D64A213"/>
    <w:rsid w:val="6D90DCD1"/>
    <w:rsid w:val="6D9C8A6F"/>
    <w:rsid w:val="6DADF9F7"/>
    <w:rsid w:val="6E24633C"/>
    <w:rsid w:val="6E6E2E7A"/>
    <w:rsid w:val="6E8AD176"/>
    <w:rsid w:val="6E8E7824"/>
    <w:rsid w:val="6E90BC1C"/>
    <w:rsid w:val="6E961080"/>
    <w:rsid w:val="6EAD36C7"/>
    <w:rsid w:val="6EB3E85B"/>
    <w:rsid w:val="6EBCCDC5"/>
    <w:rsid w:val="6EBD417F"/>
    <w:rsid w:val="6EF7FBD2"/>
    <w:rsid w:val="6F08BAF5"/>
    <w:rsid w:val="6F10AAEC"/>
    <w:rsid w:val="6F1E0737"/>
    <w:rsid w:val="6F481755"/>
    <w:rsid w:val="6F504E43"/>
    <w:rsid w:val="6F5A2FCE"/>
    <w:rsid w:val="6F746431"/>
    <w:rsid w:val="6F9516D7"/>
    <w:rsid w:val="6FA440F7"/>
    <w:rsid w:val="6FA83090"/>
    <w:rsid w:val="6FB590CB"/>
    <w:rsid w:val="6FB66ACF"/>
    <w:rsid w:val="6FBF55DB"/>
    <w:rsid w:val="6FC66B40"/>
    <w:rsid w:val="6FE972D0"/>
    <w:rsid w:val="700CD2BB"/>
    <w:rsid w:val="7017E7DE"/>
    <w:rsid w:val="701CA50E"/>
    <w:rsid w:val="70214341"/>
    <w:rsid w:val="7027D3C9"/>
    <w:rsid w:val="70309755"/>
    <w:rsid w:val="70588E0A"/>
    <w:rsid w:val="7060CCCA"/>
    <w:rsid w:val="708230A3"/>
    <w:rsid w:val="7083ADC6"/>
    <w:rsid w:val="70ACF2D5"/>
    <w:rsid w:val="70B2A094"/>
    <w:rsid w:val="70CEAF9D"/>
    <w:rsid w:val="70CF0DA4"/>
    <w:rsid w:val="70D31D2E"/>
    <w:rsid w:val="70E5671A"/>
    <w:rsid w:val="70EB97EE"/>
    <w:rsid w:val="7102A272"/>
    <w:rsid w:val="712ED89B"/>
    <w:rsid w:val="713471FD"/>
    <w:rsid w:val="7137080B"/>
    <w:rsid w:val="71373203"/>
    <w:rsid w:val="7159FEC1"/>
    <w:rsid w:val="7165F96B"/>
    <w:rsid w:val="71662EB6"/>
    <w:rsid w:val="716C4262"/>
    <w:rsid w:val="7177A2E7"/>
    <w:rsid w:val="719D517E"/>
    <w:rsid w:val="71B49646"/>
    <w:rsid w:val="71BBE203"/>
    <w:rsid w:val="71C20384"/>
    <w:rsid w:val="71CB1AA2"/>
    <w:rsid w:val="71DF8168"/>
    <w:rsid w:val="71F5CAFF"/>
    <w:rsid w:val="720AD0A7"/>
    <w:rsid w:val="726CEAFA"/>
    <w:rsid w:val="72732D51"/>
    <w:rsid w:val="728201BB"/>
    <w:rsid w:val="72852191"/>
    <w:rsid w:val="729B670B"/>
    <w:rsid w:val="72D504DA"/>
    <w:rsid w:val="73012879"/>
    <w:rsid w:val="732FA5A2"/>
    <w:rsid w:val="7352743D"/>
    <w:rsid w:val="735587D7"/>
    <w:rsid w:val="73567DE6"/>
    <w:rsid w:val="7359DFDB"/>
    <w:rsid w:val="7375F3C3"/>
    <w:rsid w:val="737A0CA6"/>
    <w:rsid w:val="7394CCC3"/>
    <w:rsid w:val="7395D8A4"/>
    <w:rsid w:val="73968A85"/>
    <w:rsid w:val="739FB558"/>
    <w:rsid w:val="73C4E3FE"/>
    <w:rsid w:val="73CDEE33"/>
    <w:rsid w:val="73D13013"/>
    <w:rsid w:val="73D32F1E"/>
    <w:rsid w:val="73F282E7"/>
    <w:rsid w:val="7405F3B5"/>
    <w:rsid w:val="7406CE7F"/>
    <w:rsid w:val="741D0A51"/>
    <w:rsid w:val="74221481"/>
    <w:rsid w:val="74252C9B"/>
    <w:rsid w:val="7455D1C1"/>
    <w:rsid w:val="74822A1D"/>
    <w:rsid w:val="749660ED"/>
    <w:rsid w:val="74AE14AF"/>
    <w:rsid w:val="74CA87DE"/>
    <w:rsid w:val="74D73C55"/>
    <w:rsid w:val="74DC32DD"/>
    <w:rsid w:val="74EA09EE"/>
    <w:rsid w:val="74EA7207"/>
    <w:rsid w:val="750A1C1C"/>
    <w:rsid w:val="75222351"/>
    <w:rsid w:val="75298DEF"/>
    <w:rsid w:val="756638EA"/>
    <w:rsid w:val="758824AD"/>
    <w:rsid w:val="75983553"/>
    <w:rsid w:val="75A54746"/>
    <w:rsid w:val="75A85865"/>
    <w:rsid w:val="75CD47F7"/>
    <w:rsid w:val="75F1BBD0"/>
    <w:rsid w:val="76180A2A"/>
    <w:rsid w:val="761B64C5"/>
    <w:rsid w:val="76525BFA"/>
    <w:rsid w:val="76556D94"/>
    <w:rsid w:val="7655B9B8"/>
    <w:rsid w:val="7657BED8"/>
    <w:rsid w:val="7670B280"/>
    <w:rsid w:val="768A0E8F"/>
    <w:rsid w:val="7693ED95"/>
    <w:rsid w:val="769672E8"/>
    <w:rsid w:val="76A6064E"/>
    <w:rsid w:val="76FCAD4E"/>
    <w:rsid w:val="77179EFF"/>
    <w:rsid w:val="773FFD49"/>
    <w:rsid w:val="774C923D"/>
    <w:rsid w:val="77604E4B"/>
    <w:rsid w:val="777CE51E"/>
    <w:rsid w:val="7781CFB4"/>
    <w:rsid w:val="779159A2"/>
    <w:rsid w:val="779D3646"/>
    <w:rsid w:val="77A1859A"/>
    <w:rsid w:val="77B7CD65"/>
    <w:rsid w:val="77CE4504"/>
    <w:rsid w:val="77E5A48A"/>
    <w:rsid w:val="77E889E9"/>
    <w:rsid w:val="780D0719"/>
    <w:rsid w:val="781C3F1E"/>
    <w:rsid w:val="7839D880"/>
    <w:rsid w:val="783D390C"/>
    <w:rsid w:val="784FB23E"/>
    <w:rsid w:val="78510F61"/>
    <w:rsid w:val="78759B7F"/>
    <w:rsid w:val="78764123"/>
    <w:rsid w:val="78C8DDBB"/>
    <w:rsid w:val="78F1A5D1"/>
    <w:rsid w:val="78F8DDFC"/>
    <w:rsid w:val="78FDC348"/>
    <w:rsid w:val="790730E1"/>
    <w:rsid w:val="790DCF17"/>
    <w:rsid w:val="791D0DBF"/>
    <w:rsid w:val="793E5B8E"/>
    <w:rsid w:val="7970D60A"/>
    <w:rsid w:val="7972050E"/>
    <w:rsid w:val="799A7D2F"/>
    <w:rsid w:val="79A69F4A"/>
    <w:rsid w:val="79AF5337"/>
    <w:rsid w:val="79CE5EA3"/>
    <w:rsid w:val="79D0DE75"/>
    <w:rsid w:val="79D919FB"/>
    <w:rsid w:val="79E64B79"/>
    <w:rsid w:val="79F79D9D"/>
    <w:rsid w:val="7A135589"/>
    <w:rsid w:val="7A15CB74"/>
    <w:rsid w:val="7A31CA38"/>
    <w:rsid w:val="7A46E15D"/>
    <w:rsid w:val="7A47820C"/>
    <w:rsid w:val="7A6A175A"/>
    <w:rsid w:val="7A6E1878"/>
    <w:rsid w:val="7A8A4DF2"/>
    <w:rsid w:val="7A8EC7DB"/>
    <w:rsid w:val="7A8F32E3"/>
    <w:rsid w:val="7ACB491E"/>
    <w:rsid w:val="7ADABEA3"/>
    <w:rsid w:val="7AFA5B67"/>
    <w:rsid w:val="7B0F4099"/>
    <w:rsid w:val="7B121A9A"/>
    <w:rsid w:val="7B15ACB4"/>
    <w:rsid w:val="7B1E6C9A"/>
    <w:rsid w:val="7B22C47B"/>
    <w:rsid w:val="7B32D758"/>
    <w:rsid w:val="7B413524"/>
    <w:rsid w:val="7B6E15E2"/>
    <w:rsid w:val="7B9EB81E"/>
    <w:rsid w:val="7BA76ACF"/>
    <w:rsid w:val="7BB1D354"/>
    <w:rsid w:val="7BE36A4B"/>
    <w:rsid w:val="7C0587D5"/>
    <w:rsid w:val="7C1DEFD5"/>
    <w:rsid w:val="7C223600"/>
    <w:rsid w:val="7C25453F"/>
    <w:rsid w:val="7C3FD12F"/>
    <w:rsid w:val="7C5DB374"/>
    <w:rsid w:val="7C68EA8D"/>
    <w:rsid w:val="7C6ADDA1"/>
    <w:rsid w:val="7C9BCFA8"/>
    <w:rsid w:val="7CAEE9DE"/>
    <w:rsid w:val="7CB2E3C1"/>
    <w:rsid w:val="7CBEF52D"/>
    <w:rsid w:val="7CC20256"/>
    <w:rsid w:val="7D164A44"/>
    <w:rsid w:val="7D1864FD"/>
    <w:rsid w:val="7D26F4D1"/>
    <w:rsid w:val="7D4FC4B4"/>
    <w:rsid w:val="7D56676D"/>
    <w:rsid w:val="7D7EC452"/>
    <w:rsid w:val="7D80BA91"/>
    <w:rsid w:val="7D8F8EB3"/>
    <w:rsid w:val="7D9080A9"/>
    <w:rsid w:val="7DB9AFEB"/>
    <w:rsid w:val="7DBA6984"/>
    <w:rsid w:val="7DE477CA"/>
    <w:rsid w:val="7DE6F073"/>
    <w:rsid w:val="7DFF3D46"/>
    <w:rsid w:val="7E085EC8"/>
    <w:rsid w:val="7E173C6F"/>
    <w:rsid w:val="7E2152A5"/>
    <w:rsid w:val="7E242BB7"/>
    <w:rsid w:val="7E301E98"/>
    <w:rsid w:val="7E4BA1BA"/>
    <w:rsid w:val="7E4F2AD5"/>
    <w:rsid w:val="7E6604B5"/>
    <w:rsid w:val="7E803E7E"/>
    <w:rsid w:val="7E907142"/>
    <w:rsid w:val="7E98EF87"/>
    <w:rsid w:val="7E9BB3C5"/>
    <w:rsid w:val="7EA06581"/>
    <w:rsid w:val="7EBA6443"/>
    <w:rsid w:val="7EBF1A27"/>
    <w:rsid w:val="7ECC99F2"/>
    <w:rsid w:val="7ECD0F09"/>
    <w:rsid w:val="7ECF6086"/>
    <w:rsid w:val="7EDBD69E"/>
    <w:rsid w:val="7EE580C8"/>
    <w:rsid w:val="7F0024E4"/>
    <w:rsid w:val="7F04D8C3"/>
    <w:rsid w:val="7F0BD61D"/>
    <w:rsid w:val="7F0CB560"/>
    <w:rsid w:val="7F116374"/>
    <w:rsid w:val="7F1D1A26"/>
    <w:rsid w:val="7F4E6631"/>
    <w:rsid w:val="7F658331"/>
    <w:rsid w:val="7F6C7378"/>
    <w:rsid w:val="7F869D7A"/>
    <w:rsid w:val="7F9B30A0"/>
    <w:rsid w:val="7FA39514"/>
    <w:rsid w:val="7FA8F33D"/>
    <w:rsid w:val="7FB03898"/>
    <w:rsid w:val="7FE817A3"/>
    <w:rsid w:val="7FF8E0B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F7B34F6"/>
  <w15:docId w15:val="{E877BD32-B0BB-4B0F-B87B-A43CBEA31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ind w:left="1584" w:hanging="432"/>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evel1"/>
    <w:next w:val="Normal"/>
    <w:link w:val="Heading1Char"/>
    <w:uiPriority w:val="99"/>
    <w:qFormat/>
    <w:rsid w:val="001C7CA6"/>
    <w:pPr>
      <w:jc w:val="left"/>
      <w:outlineLvl w:val="0"/>
    </w:pPr>
  </w:style>
  <w:style w:type="paragraph" w:styleId="Heading2">
    <w:name w:val="heading 2"/>
    <w:basedOn w:val="ListParagraph"/>
    <w:next w:val="Normal"/>
    <w:link w:val="Heading2Char"/>
    <w:autoRedefine/>
    <w:uiPriority w:val="99"/>
    <w:unhideWhenUsed/>
    <w:qFormat/>
    <w:rsid w:val="009A5F97"/>
    <w:pPr>
      <w:numPr>
        <w:ilvl w:val="1"/>
      </w:numPr>
      <w:spacing w:before="240"/>
      <w:outlineLvl w:val="1"/>
    </w:pPr>
    <w:rPr>
      <w:rFonts w:ascii="Arial" w:eastAsia="Arial" w:hAnsi="Arial" w:cs="Arial"/>
      <w:b/>
      <w:bCs/>
    </w:rPr>
  </w:style>
  <w:style w:type="paragraph" w:styleId="Heading3">
    <w:name w:val="heading 3"/>
    <w:basedOn w:val="Heading2"/>
    <w:next w:val="Heading4"/>
    <w:link w:val="Heading3Char"/>
    <w:uiPriority w:val="9"/>
    <w:unhideWhenUsed/>
    <w:qFormat/>
    <w:rsid w:val="00752E63"/>
    <w:pPr>
      <w:outlineLvl w:val="2"/>
    </w:pPr>
    <w:rPr>
      <w:b w:val="0"/>
      <w:bCs w:val="0"/>
      <w:caps/>
    </w:rPr>
  </w:style>
  <w:style w:type="paragraph" w:styleId="Heading4">
    <w:name w:val="heading 4"/>
    <w:basedOn w:val="Normal"/>
    <w:next w:val="Normal"/>
    <w:link w:val="Heading4Char"/>
    <w:uiPriority w:val="9"/>
    <w:semiHidden/>
    <w:unhideWhenUsed/>
    <w:qFormat/>
    <w:rsid w:val="00FB474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Heading4"/>
    <w:next w:val="Heading6"/>
    <w:link w:val="Heading5Char"/>
    <w:autoRedefine/>
    <w:unhideWhenUsed/>
    <w:qFormat/>
    <w:rsid w:val="00456630"/>
    <w:pPr>
      <w:numPr>
        <w:numId w:val="1"/>
      </w:numPr>
      <w:spacing w:after="120"/>
      <w:outlineLvl w:val="4"/>
    </w:pPr>
    <w:rPr>
      <w:rFonts w:asciiTheme="minorHAnsi" w:hAnsiTheme="minorHAnsi"/>
      <w:i w:val="0"/>
      <w:color w:val="auto"/>
    </w:rPr>
  </w:style>
  <w:style w:type="paragraph" w:styleId="Heading6">
    <w:name w:val="heading 6"/>
    <w:basedOn w:val="Normal"/>
    <w:next w:val="Normal"/>
    <w:link w:val="Heading6Char"/>
    <w:uiPriority w:val="99"/>
    <w:unhideWhenUsed/>
    <w:qFormat/>
    <w:rsid w:val="00FB4744"/>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Heading2"/>
    <w:next w:val="BodyText"/>
    <w:link w:val="Heading7Char"/>
    <w:uiPriority w:val="99"/>
    <w:qFormat/>
    <w:rsid w:val="006A1916"/>
    <w:pPr>
      <w:outlineLvl w:val="6"/>
    </w:pPr>
    <w:rPr>
      <w:rFonts w:ascii="Times New Roman" w:hAnsi="Times New Roman"/>
      <w:b w:val="0"/>
      <w:bCs w:val="0"/>
      <w:caps/>
      <w:kern w:val="28"/>
      <w:lang w:val="en"/>
    </w:rPr>
  </w:style>
  <w:style w:type="paragraph" w:styleId="Heading8">
    <w:name w:val="heading 8"/>
    <w:basedOn w:val="Heading4"/>
    <w:next w:val="BodyText"/>
    <w:link w:val="Heading8Char"/>
    <w:uiPriority w:val="99"/>
    <w:qFormat/>
    <w:rsid w:val="006A1916"/>
    <w:pPr>
      <w:keepNext w:val="0"/>
      <w:keepLines w:val="0"/>
      <w:tabs>
        <w:tab w:val="num" w:pos="936"/>
      </w:tabs>
      <w:spacing w:before="120"/>
      <w:ind w:left="936" w:hanging="936"/>
      <w:outlineLvl w:val="7"/>
    </w:pPr>
    <w:rPr>
      <w:rFonts w:ascii="Times New Roman" w:eastAsia="Times New Roman" w:hAnsi="Times New Roman" w:cs="Times New Roman"/>
      <w:bCs w:val="0"/>
      <w:i w:val="0"/>
      <w:iCs w:val="0"/>
      <w:color w:val="auto"/>
      <w:kern w:val="28"/>
      <w:sz w:val="24"/>
      <w:lang w:val="en"/>
    </w:rPr>
  </w:style>
  <w:style w:type="paragraph" w:styleId="Heading9">
    <w:name w:val="heading 9"/>
    <w:basedOn w:val="Heading4"/>
    <w:next w:val="BodyText"/>
    <w:link w:val="Heading9Char"/>
    <w:uiPriority w:val="99"/>
    <w:qFormat/>
    <w:rsid w:val="006A1916"/>
    <w:pPr>
      <w:keepNext w:val="0"/>
      <w:keepLines w:val="0"/>
      <w:tabs>
        <w:tab w:val="num" w:pos="1037"/>
      </w:tabs>
      <w:spacing w:before="120"/>
      <w:ind w:left="1037" w:hanging="1037"/>
      <w:outlineLvl w:val="8"/>
    </w:pPr>
    <w:rPr>
      <w:rFonts w:ascii="Times New Roman" w:eastAsia="Times New Roman" w:hAnsi="Times New Roman" w:cs="Times New Roman"/>
      <w:bCs w:val="0"/>
      <w:i w:val="0"/>
      <w:iCs w:val="0"/>
      <w:color w:val="auto"/>
      <w:kern w:val="28"/>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C7CA6"/>
    <w:rPr>
      <w:rFonts w:eastAsia="Times New Roman" w:cs="Times New Roman"/>
      <w:b/>
      <w:caps/>
      <w:sz w:val="20"/>
      <w:szCs w:val="20"/>
    </w:rPr>
  </w:style>
  <w:style w:type="character" w:customStyle="1" w:styleId="Heading2Char">
    <w:name w:val="Heading 2 Char"/>
    <w:basedOn w:val="DefaultParagraphFont"/>
    <w:link w:val="Heading2"/>
    <w:uiPriority w:val="99"/>
    <w:rsid w:val="009A5F97"/>
    <w:rPr>
      <w:rFonts w:ascii="Arial" w:eastAsia="Arial" w:hAnsi="Arial" w:cs="Arial"/>
      <w:b/>
      <w:bCs/>
    </w:rPr>
  </w:style>
  <w:style w:type="paragraph" w:styleId="ListParagraph">
    <w:name w:val="List Paragraph"/>
    <w:basedOn w:val="Normal"/>
    <w:autoRedefine/>
    <w:uiPriority w:val="34"/>
    <w:qFormat/>
    <w:rsid w:val="00605C3A"/>
    <w:pPr>
      <w:numPr>
        <w:ilvl w:val="2"/>
        <w:numId w:val="7"/>
      </w:numPr>
      <w:spacing w:before="120" w:after="120"/>
      <w:contextualSpacing/>
      <w:jc w:val="left"/>
    </w:pPr>
  </w:style>
  <w:style w:type="character" w:customStyle="1" w:styleId="Heading5Char">
    <w:name w:val="Heading 5 Char"/>
    <w:basedOn w:val="DefaultParagraphFont"/>
    <w:link w:val="Heading5"/>
    <w:rsid w:val="00456630"/>
    <w:rPr>
      <w:rFonts w:eastAsiaTheme="majorEastAsia" w:cstheme="majorBidi"/>
      <w:b/>
      <w:bCs/>
      <w:iCs/>
    </w:rPr>
  </w:style>
  <w:style w:type="character" w:customStyle="1" w:styleId="Heading3Char">
    <w:name w:val="Heading 3 Char"/>
    <w:basedOn w:val="DefaultParagraphFont"/>
    <w:link w:val="Heading3"/>
    <w:uiPriority w:val="9"/>
    <w:rsid w:val="00752E63"/>
    <w:rPr>
      <w:rFonts w:ascii="Arial" w:eastAsia="Arial" w:hAnsi="Arial" w:cs="Arial"/>
      <w:caps/>
    </w:rPr>
  </w:style>
  <w:style w:type="paragraph" w:customStyle="1" w:styleId="Level1">
    <w:name w:val="Level 1"/>
    <w:autoRedefine/>
    <w:rsid w:val="002207E7"/>
    <w:pPr>
      <w:widowControl w:val="0"/>
      <w:numPr>
        <w:numId w:val="3"/>
      </w:numPr>
      <w:autoSpaceDE w:val="0"/>
      <w:autoSpaceDN w:val="0"/>
      <w:adjustRightInd w:val="0"/>
      <w:spacing w:before="200" w:after="40"/>
    </w:pPr>
    <w:rPr>
      <w:rFonts w:eastAsia="Times New Roman" w:cs="Times New Roman"/>
      <w:b/>
      <w:caps/>
      <w:sz w:val="20"/>
      <w:szCs w:val="20"/>
    </w:rPr>
  </w:style>
  <w:style w:type="character" w:customStyle="1" w:styleId="Heading4Char">
    <w:name w:val="Heading 4 Char"/>
    <w:basedOn w:val="DefaultParagraphFont"/>
    <w:link w:val="Heading4"/>
    <w:uiPriority w:val="9"/>
    <w:semiHidden/>
    <w:rsid w:val="00FB4744"/>
    <w:rPr>
      <w:rFonts w:asciiTheme="majorHAnsi" w:eastAsiaTheme="majorEastAsia" w:hAnsiTheme="majorHAnsi" w:cstheme="majorBidi"/>
      <w:b/>
      <w:bCs/>
      <w:i/>
      <w:iCs/>
      <w:color w:val="4F81BD" w:themeColor="accent1"/>
    </w:rPr>
  </w:style>
  <w:style w:type="character" w:customStyle="1" w:styleId="Heading6Char">
    <w:name w:val="Heading 6 Char"/>
    <w:basedOn w:val="DefaultParagraphFont"/>
    <w:link w:val="Heading6"/>
    <w:uiPriority w:val="9"/>
    <w:semiHidden/>
    <w:rsid w:val="00FB4744"/>
    <w:rPr>
      <w:rFonts w:asciiTheme="majorHAnsi" w:eastAsiaTheme="majorEastAsia" w:hAnsiTheme="majorHAnsi" w:cstheme="majorBidi"/>
      <w:i/>
      <w:iCs/>
      <w:color w:val="243F60" w:themeColor="accent1" w:themeShade="7F"/>
    </w:rPr>
  </w:style>
  <w:style w:type="paragraph" w:customStyle="1" w:styleId="Level2">
    <w:name w:val="Level 2"/>
    <w:basedOn w:val="Level1"/>
    <w:autoRedefine/>
    <w:rsid w:val="003028B4"/>
    <w:pPr>
      <w:widowControl/>
      <w:numPr>
        <w:ilvl w:val="1"/>
        <w:numId w:val="5"/>
      </w:numPr>
      <w:tabs>
        <w:tab w:val="left" w:pos="54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 w:val="left" w:pos="9720"/>
        <w:tab w:val="left" w:pos="10260"/>
        <w:tab w:val="left" w:pos="10800"/>
        <w:tab w:val="left" w:pos="11340"/>
        <w:tab w:val="left" w:pos="11880"/>
      </w:tabs>
      <w:spacing w:before="0"/>
      <w:jc w:val="left"/>
    </w:pPr>
    <w:rPr>
      <w:b w:val="0"/>
    </w:rPr>
  </w:style>
  <w:style w:type="paragraph" w:customStyle="1" w:styleId="Level3">
    <w:name w:val="Level 3"/>
    <w:basedOn w:val="Level2"/>
    <w:autoRedefine/>
    <w:rsid w:val="000A5660"/>
    <w:pPr>
      <w:numPr>
        <w:ilvl w:val="3"/>
        <w:numId w:val="3"/>
      </w:numPr>
    </w:pPr>
    <w:rPr>
      <w:rFonts w:eastAsia="Arial" w:cstheme="minorHAnsi"/>
      <w:caps w:val="0"/>
    </w:rPr>
  </w:style>
  <w:style w:type="paragraph" w:customStyle="1" w:styleId="Level4">
    <w:name w:val="Level 4"/>
    <w:basedOn w:val="Level3"/>
    <w:autoRedefine/>
    <w:rsid w:val="00EA408B"/>
    <w:pPr>
      <w:numPr>
        <w:ilvl w:val="0"/>
        <w:numId w:val="0"/>
      </w:numPr>
    </w:pPr>
  </w:style>
  <w:style w:type="paragraph" w:customStyle="1" w:styleId="Level5">
    <w:name w:val="Level 5"/>
    <w:next w:val="Level4"/>
    <w:autoRedefine/>
    <w:rsid w:val="00073001"/>
    <w:pPr>
      <w:widowControl w:val="0"/>
      <w:autoSpaceDE w:val="0"/>
      <w:autoSpaceDN w:val="0"/>
      <w:adjustRightInd w:val="0"/>
      <w:spacing w:after="40"/>
      <w:ind w:left="1800"/>
    </w:pPr>
    <w:rPr>
      <w:rFonts w:eastAsia="Times New Roman" w:cs="Times New Roman"/>
      <w:sz w:val="20"/>
      <w:szCs w:val="20"/>
    </w:rPr>
  </w:style>
  <w:style w:type="paragraph" w:customStyle="1" w:styleId="Level6">
    <w:name w:val="Level 6"/>
    <w:autoRedefine/>
    <w:rsid w:val="00CE60EF"/>
    <w:pPr>
      <w:widowControl w:val="0"/>
      <w:numPr>
        <w:ilvl w:val="4"/>
        <w:numId w:val="3"/>
      </w:numPr>
      <w:autoSpaceDE w:val="0"/>
      <w:autoSpaceDN w:val="0"/>
      <w:adjustRightInd w:val="0"/>
      <w:spacing w:after="40"/>
    </w:pPr>
    <w:rPr>
      <w:rFonts w:eastAsia="Times New Roman" w:cstheme="minorHAnsi"/>
      <w:sz w:val="20"/>
      <w:szCs w:val="20"/>
    </w:rPr>
  </w:style>
  <w:style w:type="paragraph" w:customStyle="1" w:styleId="Level7">
    <w:name w:val="Level 7"/>
    <w:autoRedefine/>
    <w:rsid w:val="002207E7"/>
    <w:pPr>
      <w:widowControl w:val="0"/>
      <w:autoSpaceDE w:val="0"/>
      <w:autoSpaceDN w:val="0"/>
      <w:adjustRightInd w:val="0"/>
      <w:ind w:left="0" w:firstLine="0"/>
    </w:pPr>
    <w:rPr>
      <w:rFonts w:eastAsia="Times New Roman" w:cs="Times New Roman"/>
      <w:sz w:val="20"/>
      <w:szCs w:val="20"/>
    </w:rPr>
  </w:style>
  <w:style w:type="paragraph" w:customStyle="1" w:styleId="Level8">
    <w:name w:val="Level 8"/>
    <w:autoRedefine/>
    <w:rsid w:val="00FB4744"/>
    <w:pPr>
      <w:widowControl w:val="0"/>
      <w:numPr>
        <w:ilvl w:val="7"/>
        <w:numId w:val="3"/>
      </w:numPr>
      <w:autoSpaceDE w:val="0"/>
      <w:autoSpaceDN w:val="0"/>
      <w:adjustRightInd w:val="0"/>
      <w:spacing w:after="40"/>
    </w:pPr>
    <w:rPr>
      <w:rFonts w:ascii="Arial" w:eastAsia="Times New Roman" w:hAnsi="Arial" w:cs="Times New Roman"/>
      <w:sz w:val="20"/>
      <w:szCs w:val="20"/>
    </w:rPr>
  </w:style>
  <w:style w:type="paragraph" w:customStyle="1" w:styleId="Level9">
    <w:name w:val="Level 9"/>
    <w:autoRedefine/>
    <w:rsid w:val="00FB4744"/>
    <w:pPr>
      <w:widowControl w:val="0"/>
      <w:numPr>
        <w:ilvl w:val="8"/>
        <w:numId w:val="3"/>
      </w:numPr>
      <w:autoSpaceDE w:val="0"/>
      <w:autoSpaceDN w:val="0"/>
      <w:adjustRightInd w:val="0"/>
      <w:spacing w:after="40"/>
    </w:pPr>
    <w:rPr>
      <w:rFonts w:ascii="Arial" w:eastAsia="Times New Roman" w:hAnsi="Arial" w:cs="Times New Roman"/>
      <w:bCs/>
      <w:sz w:val="20"/>
      <w:szCs w:val="20"/>
    </w:rPr>
  </w:style>
  <w:style w:type="character" w:styleId="Hyperlink">
    <w:name w:val="Hyperlink"/>
    <w:basedOn w:val="DefaultParagraphFont"/>
    <w:uiPriority w:val="99"/>
    <w:unhideWhenUsed/>
    <w:rsid w:val="00112BAD"/>
    <w:rPr>
      <w:color w:val="0000FF" w:themeColor="hyperlink"/>
      <w:u w:val="single"/>
    </w:rPr>
  </w:style>
  <w:style w:type="character" w:styleId="CommentReference">
    <w:name w:val="annotation reference"/>
    <w:basedOn w:val="DefaultParagraphFont"/>
    <w:uiPriority w:val="99"/>
    <w:semiHidden/>
    <w:unhideWhenUsed/>
    <w:rsid w:val="00A2423B"/>
    <w:rPr>
      <w:sz w:val="16"/>
      <w:szCs w:val="16"/>
    </w:rPr>
  </w:style>
  <w:style w:type="paragraph" w:styleId="CommentText">
    <w:name w:val="annotation text"/>
    <w:basedOn w:val="HiddenText"/>
    <w:link w:val="CommentTextChar"/>
    <w:unhideWhenUsed/>
    <w:rsid w:val="004E2640"/>
  </w:style>
  <w:style w:type="character" w:customStyle="1" w:styleId="CommentTextChar">
    <w:name w:val="Comment Text Char"/>
    <w:basedOn w:val="DefaultParagraphFont"/>
    <w:link w:val="CommentText"/>
    <w:rsid w:val="004E2640"/>
    <w:rPr>
      <w:rFonts w:ascii="Times New Roman" w:hAnsi="Times New Roman" w:cstheme="minorHAnsi"/>
      <w:vanish/>
      <w:color w:val="548DD4" w:themeColor="text2" w:themeTint="99"/>
      <w:sz w:val="18"/>
      <w:szCs w:val="20"/>
    </w:rPr>
  </w:style>
  <w:style w:type="paragraph" w:styleId="CommentSubject">
    <w:name w:val="annotation subject"/>
    <w:basedOn w:val="CommentText"/>
    <w:next w:val="CommentText"/>
    <w:link w:val="CommentSubjectChar"/>
    <w:uiPriority w:val="99"/>
    <w:semiHidden/>
    <w:unhideWhenUsed/>
    <w:rsid w:val="00A2423B"/>
    <w:rPr>
      <w:b/>
      <w:bCs/>
    </w:rPr>
  </w:style>
  <w:style w:type="character" w:customStyle="1" w:styleId="CommentSubjectChar">
    <w:name w:val="Comment Subject Char"/>
    <w:basedOn w:val="CommentTextChar"/>
    <w:link w:val="CommentSubject"/>
    <w:uiPriority w:val="99"/>
    <w:semiHidden/>
    <w:rsid w:val="00A2423B"/>
    <w:rPr>
      <w:rFonts w:ascii="Times New Roman" w:hAnsi="Times New Roman" w:cstheme="minorHAnsi"/>
      <w:b/>
      <w:bCs/>
      <w:vanish/>
      <w:color w:val="548DD4" w:themeColor="text2" w:themeTint="99"/>
      <w:sz w:val="20"/>
      <w:szCs w:val="20"/>
    </w:rPr>
  </w:style>
  <w:style w:type="paragraph" w:styleId="BalloonText">
    <w:name w:val="Balloon Text"/>
    <w:basedOn w:val="Normal"/>
    <w:link w:val="BalloonTextChar"/>
    <w:uiPriority w:val="99"/>
    <w:semiHidden/>
    <w:unhideWhenUsed/>
    <w:rsid w:val="00A2423B"/>
    <w:rPr>
      <w:rFonts w:ascii="Tahoma" w:hAnsi="Tahoma" w:cs="Tahoma"/>
      <w:sz w:val="16"/>
      <w:szCs w:val="16"/>
    </w:rPr>
  </w:style>
  <w:style w:type="character" w:customStyle="1" w:styleId="BalloonTextChar">
    <w:name w:val="Balloon Text Char"/>
    <w:basedOn w:val="DefaultParagraphFont"/>
    <w:link w:val="BalloonText"/>
    <w:uiPriority w:val="99"/>
    <w:semiHidden/>
    <w:rsid w:val="00A2423B"/>
    <w:rPr>
      <w:rFonts w:ascii="Tahoma" w:hAnsi="Tahoma" w:cs="Tahoma"/>
      <w:sz w:val="16"/>
      <w:szCs w:val="16"/>
    </w:rPr>
  </w:style>
  <w:style w:type="paragraph" w:customStyle="1" w:styleId="HiddenText">
    <w:name w:val="Hidden Text"/>
    <w:link w:val="HiddenTextChar"/>
    <w:qFormat/>
    <w:rsid w:val="004E2640"/>
    <w:rPr>
      <w:rFonts w:ascii="Times New Roman" w:hAnsi="Times New Roman" w:cstheme="minorHAnsi"/>
      <w:vanish/>
      <w:color w:val="548DD4" w:themeColor="text2" w:themeTint="99"/>
      <w:sz w:val="18"/>
      <w:szCs w:val="20"/>
    </w:rPr>
  </w:style>
  <w:style w:type="paragraph" w:styleId="BlockText">
    <w:name w:val="Block Text"/>
    <w:basedOn w:val="Normal"/>
    <w:autoRedefine/>
    <w:semiHidden/>
    <w:rsid w:val="0003666E"/>
    <w:pPr>
      <w:spacing w:before="200" w:after="40"/>
      <w:jc w:val="center"/>
    </w:pPr>
    <w:rPr>
      <w:rFonts w:ascii="Arial" w:eastAsia="Times New Roman" w:hAnsi="Arial" w:cs="Arial"/>
      <w:caps/>
      <w:sz w:val="20"/>
      <w:szCs w:val="20"/>
    </w:rPr>
  </w:style>
  <w:style w:type="character" w:customStyle="1" w:styleId="HiddenTextChar">
    <w:name w:val="Hidden Text Char"/>
    <w:basedOn w:val="CommentTextChar"/>
    <w:link w:val="HiddenText"/>
    <w:rsid w:val="004E2640"/>
    <w:rPr>
      <w:rFonts w:ascii="Times New Roman" w:hAnsi="Times New Roman" w:cstheme="minorHAnsi"/>
      <w:vanish w:val="0"/>
      <w:color w:val="548DD4" w:themeColor="text2" w:themeTint="99"/>
      <w:sz w:val="18"/>
      <w:szCs w:val="20"/>
    </w:rPr>
  </w:style>
  <w:style w:type="paragraph" w:styleId="Header">
    <w:name w:val="header"/>
    <w:basedOn w:val="Normal"/>
    <w:link w:val="HeaderChar"/>
    <w:uiPriority w:val="99"/>
    <w:unhideWhenUsed/>
    <w:rsid w:val="00182FBF"/>
    <w:pPr>
      <w:tabs>
        <w:tab w:val="center" w:pos="4680"/>
        <w:tab w:val="right" w:pos="9360"/>
      </w:tabs>
    </w:pPr>
  </w:style>
  <w:style w:type="character" w:customStyle="1" w:styleId="HeaderChar">
    <w:name w:val="Header Char"/>
    <w:basedOn w:val="DefaultParagraphFont"/>
    <w:link w:val="Header"/>
    <w:uiPriority w:val="99"/>
    <w:rsid w:val="00182FBF"/>
  </w:style>
  <w:style w:type="paragraph" w:styleId="Footer">
    <w:name w:val="footer"/>
    <w:basedOn w:val="Normal"/>
    <w:link w:val="FooterChar"/>
    <w:uiPriority w:val="99"/>
    <w:unhideWhenUsed/>
    <w:rsid w:val="00182FBF"/>
    <w:pPr>
      <w:tabs>
        <w:tab w:val="center" w:pos="4680"/>
        <w:tab w:val="right" w:pos="9360"/>
      </w:tabs>
    </w:pPr>
  </w:style>
  <w:style w:type="character" w:customStyle="1" w:styleId="FooterChar">
    <w:name w:val="Footer Char"/>
    <w:basedOn w:val="DefaultParagraphFont"/>
    <w:link w:val="Footer"/>
    <w:uiPriority w:val="99"/>
    <w:rsid w:val="00182FBF"/>
  </w:style>
  <w:style w:type="paragraph" w:customStyle="1" w:styleId="PRT">
    <w:name w:val="PRT"/>
    <w:basedOn w:val="Normal"/>
    <w:next w:val="ART"/>
    <w:qFormat/>
    <w:rsid w:val="007F3185"/>
    <w:pPr>
      <w:keepNext/>
      <w:numPr>
        <w:numId w:val="7"/>
      </w:numPr>
      <w:suppressAutoHyphens/>
      <w:spacing w:before="120" w:after="120"/>
      <w:outlineLvl w:val="0"/>
    </w:pPr>
    <w:rPr>
      <w:rFonts w:ascii="Arial" w:eastAsia="Times New Roman" w:hAnsi="Arial" w:cs="Times New Roman"/>
      <w:b/>
      <w:sz w:val="20"/>
      <w:szCs w:val="20"/>
    </w:rPr>
  </w:style>
  <w:style w:type="paragraph" w:customStyle="1" w:styleId="SUT">
    <w:name w:val="SUT"/>
    <w:basedOn w:val="Normal"/>
    <w:next w:val="PR1"/>
    <w:rsid w:val="007F3185"/>
    <w:pPr>
      <w:numPr>
        <w:ilvl w:val="1"/>
        <w:numId w:val="2"/>
      </w:numPr>
      <w:suppressAutoHyphens/>
      <w:spacing w:before="240"/>
      <w:outlineLvl w:val="0"/>
    </w:pPr>
    <w:rPr>
      <w:rFonts w:ascii="Arial" w:eastAsia="Times New Roman" w:hAnsi="Arial" w:cs="Times New Roman"/>
      <w:sz w:val="20"/>
      <w:szCs w:val="20"/>
    </w:rPr>
  </w:style>
  <w:style w:type="paragraph" w:customStyle="1" w:styleId="DST">
    <w:name w:val="DST"/>
    <w:basedOn w:val="Normal"/>
    <w:next w:val="PR1"/>
    <w:rsid w:val="007F3185"/>
    <w:pPr>
      <w:numPr>
        <w:ilvl w:val="2"/>
        <w:numId w:val="2"/>
      </w:numPr>
      <w:suppressAutoHyphens/>
      <w:spacing w:before="240"/>
      <w:outlineLvl w:val="0"/>
    </w:pPr>
    <w:rPr>
      <w:rFonts w:ascii="Arial" w:eastAsia="Times New Roman" w:hAnsi="Arial" w:cs="Times New Roman"/>
      <w:sz w:val="20"/>
      <w:szCs w:val="20"/>
    </w:rPr>
  </w:style>
  <w:style w:type="paragraph" w:customStyle="1" w:styleId="ART">
    <w:name w:val="ART"/>
    <w:basedOn w:val="Normal"/>
    <w:next w:val="PR1"/>
    <w:qFormat/>
    <w:rsid w:val="007F3185"/>
    <w:pPr>
      <w:keepNext/>
      <w:numPr>
        <w:numId w:val="9"/>
      </w:numPr>
      <w:tabs>
        <w:tab w:val="left" w:pos="720"/>
        <w:tab w:val="num" w:pos="864"/>
      </w:tabs>
      <w:suppressAutoHyphens/>
      <w:spacing w:before="240" w:after="240"/>
      <w:outlineLvl w:val="1"/>
    </w:pPr>
    <w:rPr>
      <w:rFonts w:ascii="Arial" w:eastAsia="SimSun" w:hAnsi="Arial" w:cs="Times New Roman"/>
      <w:b/>
      <w:sz w:val="20"/>
      <w:szCs w:val="20"/>
      <w:lang w:eastAsia="zh-CN"/>
    </w:rPr>
  </w:style>
  <w:style w:type="paragraph" w:customStyle="1" w:styleId="PR1">
    <w:name w:val="PR1"/>
    <w:basedOn w:val="Normal"/>
    <w:link w:val="PR1Char"/>
    <w:autoRedefine/>
    <w:qFormat/>
    <w:rsid w:val="00D74120"/>
    <w:pPr>
      <w:numPr>
        <w:numId w:val="10"/>
      </w:numPr>
      <w:tabs>
        <w:tab w:val="num" w:pos="864"/>
      </w:tabs>
      <w:suppressAutoHyphens/>
      <w:spacing w:before="120" w:after="120"/>
      <w:ind w:left="1170"/>
      <w:outlineLvl w:val="2"/>
    </w:pPr>
    <w:rPr>
      <w:rFonts w:ascii="Arial" w:eastAsia="SimSun" w:hAnsi="Arial" w:cs="Times New Roman"/>
      <w:sz w:val="20"/>
      <w:szCs w:val="20"/>
      <w:lang w:eastAsia="zh-CN"/>
    </w:rPr>
  </w:style>
  <w:style w:type="paragraph" w:customStyle="1" w:styleId="PR2">
    <w:name w:val="PR2"/>
    <w:basedOn w:val="Normal"/>
    <w:link w:val="PR2Char"/>
    <w:autoRedefine/>
    <w:qFormat/>
    <w:rsid w:val="00A07D25"/>
    <w:pPr>
      <w:numPr>
        <w:numId w:val="8"/>
      </w:numPr>
      <w:tabs>
        <w:tab w:val="left" w:pos="1440"/>
      </w:tabs>
      <w:suppressAutoHyphens/>
      <w:spacing w:before="120" w:after="120"/>
      <w:contextualSpacing/>
      <w:outlineLvl w:val="3"/>
    </w:pPr>
    <w:rPr>
      <w:rFonts w:ascii="Arial" w:eastAsia="SimSun" w:hAnsi="Arial" w:cs="Times New Roman"/>
      <w:sz w:val="20"/>
      <w:szCs w:val="20"/>
      <w:lang w:eastAsia="zh-CN"/>
    </w:rPr>
  </w:style>
  <w:style w:type="paragraph" w:customStyle="1" w:styleId="PR3">
    <w:name w:val="PR3"/>
    <w:basedOn w:val="Normal"/>
    <w:link w:val="PR3Char"/>
    <w:autoRedefine/>
    <w:qFormat/>
    <w:rsid w:val="00A07D25"/>
    <w:pPr>
      <w:numPr>
        <w:ilvl w:val="4"/>
        <w:numId w:val="6"/>
      </w:numPr>
      <w:tabs>
        <w:tab w:val="left" w:pos="1656"/>
        <w:tab w:val="left" w:pos="2610"/>
      </w:tabs>
      <w:suppressAutoHyphens/>
      <w:contextualSpacing/>
      <w:outlineLvl w:val="4"/>
    </w:pPr>
    <w:rPr>
      <w:rFonts w:ascii="Arial" w:eastAsia="SimSun" w:hAnsi="Arial" w:cs="Times New Roman"/>
      <w:sz w:val="20"/>
      <w:szCs w:val="20"/>
      <w:lang w:eastAsia="zh-CN"/>
    </w:rPr>
  </w:style>
  <w:style w:type="paragraph" w:customStyle="1" w:styleId="PR4">
    <w:name w:val="PR4"/>
    <w:basedOn w:val="Normal"/>
    <w:autoRedefine/>
    <w:qFormat/>
    <w:rsid w:val="00A07D25"/>
    <w:pPr>
      <w:numPr>
        <w:ilvl w:val="7"/>
        <w:numId w:val="2"/>
      </w:numPr>
      <w:suppressAutoHyphens/>
      <w:outlineLvl w:val="5"/>
    </w:pPr>
    <w:rPr>
      <w:rFonts w:ascii="Arial" w:eastAsia="SimSun" w:hAnsi="Arial" w:cs="Times New Roman"/>
      <w:sz w:val="20"/>
      <w:szCs w:val="20"/>
    </w:rPr>
  </w:style>
  <w:style w:type="paragraph" w:customStyle="1" w:styleId="PR5">
    <w:name w:val="PR5"/>
    <w:basedOn w:val="Normal"/>
    <w:autoRedefine/>
    <w:qFormat/>
    <w:rsid w:val="00B20C26"/>
    <w:pPr>
      <w:numPr>
        <w:ilvl w:val="8"/>
        <w:numId w:val="2"/>
      </w:numPr>
      <w:tabs>
        <w:tab w:val="left" w:pos="4320"/>
      </w:tabs>
      <w:suppressAutoHyphens/>
      <w:outlineLvl w:val="6"/>
    </w:pPr>
    <w:rPr>
      <w:rFonts w:ascii="Arial" w:eastAsia="SimSun" w:hAnsi="Arial" w:cs="Times New Roman"/>
      <w:sz w:val="20"/>
      <w:szCs w:val="20"/>
      <w:lang w:eastAsia="zh-CN"/>
    </w:rPr>
  </w:style>
  <w:style w:type="character" w:customStyle="1" w:styleId="PR2Char">
    <w:name w:val="PR2 Char"/>
    <w:link w:val="PR2"/>
    <w:rsid w:val="00A07D25"/>
    <w:rPr>
      <w:rFonts w:ascii="Arial" w:eastAsia="SimSun" w:hAnsi="Arial" w:cs="Times New Roman"/>
      <w:sz w:val="20"/>
      <w:szCs w:val="20"/>
      <w:lang w:eastAsia="zh-CN"/>
    </w:rPr>
  </w:style>
  <w:style w:type="character" w:customStyle="1" w:styleId="PR3Char">
    <w:name w:val="PR3 Char"/>
    <w:link w:val="PR3"/>
    <w:rsid w:val="00A07D25"/>
    <w:rPr>
      <w:rFonts w:ascii="Arial" w:eastAsia="SimSun" w:hAnsi="Arial" w:cs="Times New Roman"/>
      <w:sz w:val="20"/>
      <w:szCs w:val="20"/>
      <w:lang w:eastAsia="zh-CN"/>
    </w:rPr>
  </w:style>
  <w:style w:type="character" w:customStyle="1" w:styleId="PR1Char">
    <w:name w:val="PR1 Char"/>
    <w:link w:val="PR1"/>
    <w:rsid w:val="00D74120"/>
    <w:rPr>
      <w:rFonts w:ascii="Arial" w:eastAsia="SimSun" w:hAnsi="Arial" w:cs="Times New Roman"/>
      <w:sz w:val="20"/>
      <w:szCs w:val="20"/>
      <w:lang w:eastAsia="zh-CN"/>
    </w:rPr>
  </w:style>
  <w:style w:type="paragraph" w:styleId="Revision">
    <w:name w:val="Revision"/>
    <w:hidden/>
    <w:uiPriority w:val="99"/>
    <w:semiHidden/>
    <w:rsid w:val="00424B14"/>
  </w:style>
  <w:style w:type="character" w:customStyle="1" w:styleId="Heading7Char">
    <w:name w:val="Heading 7 Char"/>
    <w:basedOn w:val="DefaultParagraphFont"/>
    <w:link w:val="Heading7"/>
    <w:uiPriority w:val="99"/>
    <w:rsid w:val="006A1916"/>
    <w:rPr>
      <w:rFonts w:ascii="Times New Roman" w:eastAsia="Arial" w:hAnsi="Times New Roman" w:cs="Arial"/>
      <w:caps/>
      <w:kern w:val="28"/>
      <w:lang w:val="en"/>
    </w:rPr>
  </w:style>
  <w:style w:type="character" w:customStyle="1" w:styleId="Heading8Char">
    <w:name w:val="Heading 8 Char"/>
    <w:basedOn w:val="DefaultParagraphFont"/>
    <w:link w:val="Heading8"/>
    <w:uiPriority w:val="99"/>
    <w:rsid w:val="006A1916"/>
    <w:rPr>
      <w:rFonts w:ascii="Times New Roman" w:eastAsia="Times New Roman" w:hAnsi="Times New Roman" w:cs="Times New Roman"/>
      <w:b/>
      <w:kern w:val="28"/>
      <w:sz w:val="24"/>
      <w:lang w:val="en"/>
    </w:rPr>
  </w:style>
  <w:style w:type="character" w:customStyle="1" w:styleId="Heading9Char">
    <w:name w:val="Heading 9 Char"/>
    <w:basedOn w:val="DefaultParagraphFont"/>
    <w:link w:val="Heading9"/>
    <w:uiPriority w:val="99"/>
    <w:rsid w:val="006A1916"/>
    <w:rPr>
      <w:rFonts w:ascii="Times New Roman" w:eastAsia="Times New Roman" w:hAnsi="Times New Roman" w:cs="Times New Roman"/>
      <w:b/>
      <w:kern w:val="28"/>
      <w:lang w:val="en"/>
    </w:rPr>
  </w:style>
  <w:style w:type="paragraph" w:styleId="BodyText">
    <w:name w:val="Body Text"/>
    <w:basedOn w:val="Normal"/>
    <w:link w:val="BodyTextChar"/>
    <w:uiPriority w:val="99"/>
    <w:semiHidden/>
    <w:unhideWhenUsed/>
    <w:rsid w:val="006A1916"/>
    <w:pPr>
      <w:spacing w:after="120"/>
    </w:pPr>
  </w:style>
  <w:style w:type="character" w:customStyle="1" w:styleId="BodyTextChar">
    <w:name w:val="Body Text Char"/>
    <w:basedOn w:val="DefaultParagraphFont"/>
    <w:link w:val="BodyText"/>
    <w:uiPriority w:val="99"/>
    <w:semiHidden/>
    <w:rsid w:val="006A1916"/>
  </w:style>
  <w:style w:type="paragraph" w:customStyle="1" w:styleId="H5">
    <w:name w:val="H5"/>
    <w:basedOn w:val="Normal"/>
    <w:next w:val="Normal"/>
    <w:rsid w:val="000E26C9"/>
    <w:pPr>
      <w:keepNext/>
      <w:widowControl w:val="0"/>
      <w:spacing w:before="100" w:after="100"/>
      <w:outlineLvl w:val="5"/>
    </w:pPr>
    <w:rPr>
      <w:rFonts w:ascii="Times New Roman" w:eastAsia="Times New Roman" w:hAnsi="Times New Roman" w:cs="Times New Roman"/>
      <w:b/>
      <w:bCs/>
      <w:sz w:val="20"/>
      <w:szCs w:val="20"/>
    </w:rPr>
  </w:style>
  <w:style w:type="paragraph" w:customStyle="1" w:styleId="Blockquote">
    <w:name w:val="Blockquote"/>
    <w:basedOn w:val="Normal"/>
    <w:rsid w:val="000E26C9"/>
    <w:pPr>
      <w:widowControl w:val="0"/>
      <w:spacing w:before="100" w:after="100"/>
      <w:ind w:left="360" w:right="360"/>
    </w:pPr>
    <w:rPr>
      <w:rFonts w:ascii="Times New Roman" w:eastAsia="Times New Roman" w:hAnsi="Times New Roman" w:cs="Times New Roman"/>
      <w:sz w:val="24"/>
      <w:szCs w:val="24"/>
    </w:rPr>
  </w:style>
  <w:style w:type="paragraph" w:customStyle="1" w:styleId="Default">
    <w:name w:val="Default"/>
    <w:rsid w:val="000E26C9"/>
    <w:pPr>
      <w:autoSpaceDE w:val="0"/>
      <w:autoSpaceDN w:val="0"/>
      <w:adjustRightInd w:val="0"/>
    </w:pPr>
    <w:rPr>
      <w:rFonts w:ascii="Univers LT Std 47 Cn Lt" w:hAnsi="Univers LT Std 47 Cn Lt" w:cs="Univers LT Std 47 Cn Lt"/>
      <w:color w:val="000000"/>
      <w:sz w:val="24"/>
      <w:szCs w:val="24"/>
    </w:rPr>
  </w:style>
  <w:style w:type="character" w:customStyle="1" w:styleId="A7">
    <w:name w:val="A7"/>
    <w:uiPriority w:val="99"/>
    <w:rsid w:val="000E26C9"/>
    <w:rPr>
      <w:rFonts w:cs="Univers LT Std 47 Cn Lt"/>
      <w:color w:val="000000"/>
      <w:sz w:val="17"/>
      <w:szCs w:val="17"/>
    </w:rPr>
  </w:style>
  <w:style w:type="character" w:styleId="PlaceholderText">
    <w:name w:val="Placeholder Text"/>
    <w:basedOn w:val="DefaultParagraphFont"/>
    <w:uiPriority w:val="99"/>
    <w:semiHidden/>
    <w:rsid w:val="001C2001"/>
    <w:rPr>
      <w:color w:val="808080"/>
    </w:rPr>
  </w:style>
  <w:style w:type="numbering" w:customStyle="1" w:styleId="CSIStyle">
    <w:name w:val="CSI Style"/>
    <w:uiPriority w:val="99"/>
    <w:rsid w:val="004E4E6D"/>
    <w:pPr>
      <w:numPr>
        <w:numId w:val="4"/>
      </w:numPr>
    </w:pPr>
  </w:style>
  <w:style w:type="character" w:styleId="UnresolvedMention">
    <w:name w:val="Unresolved Mention"/>
    <w:basedOn w:val="DefaultParagraphFont"/>
    <w:uiPriority w:val="99"/>
    <w:semiHidden/>
    <w:unhideWhenUsed/>
    <w:rsid w:val="00FC068E"/>
    <w:rPr>
      <w:color w:val="605E5C"/>
      <w:shd w:val="clear" w:color="auto" w:fill="E1DFDD"/>
    </w:rPr>
  </w:style>
  <w:style w:type="character" w:customStyle="1" w:styleId="doc-name">
    <w:name w:val="doc-name"/>
    <w:basedOn w:val="DefaultParagraphFont"/>
    <w:rsid w:val="00FC068E"/>
  </w:style>
  <w:style w:type="character" w:customStyle="1" w:styleId="SI">
    <w:name w:val="SI"/>
    <w:rsid w:val="00A045F5"/>
    <w:rPr>
      <w:bCs/>
      <w:color w:val="008080"/>
    </w:rPr>
  </w:style>
  <w:style w:type="character" w:customStyle="1" w:styleId="IP">
    <w:name w:val="IP"/>
    <w:rsid w:val="00A045F5"/>
    <w:rPr>
      <w:color w:val="FF0000"/>
    </w:rPr>
  </w:style>
  <w:style w:type="character" w:customStyle="1" w:styleId="CMTChar">
    <w:name w:val="CMT Char"/>
    <w:link w:val="CMT"/>
    <w:locked/>
    <w:rsid w:val="003F035A"/>
    <w:rPr>
      <w:vanish/>
      <w:color w:val="0000FF"/>
      <w:lang w:val="x-none" w:eastAsia="x-none"/>
    </w:rPr>
  </w:style>
  <w:style w:type="paragraph" w:customStyle="1" w:styleId="CMT">
    <w:name w:val="CMT"/>
    <w:basedOn w:val="Normal"/>
    <w:link w:val="CMTChar"/>
    <w:rsid w:val="003F035A"/>
    <w:pPr>
      <w:suppressAutoHyphens/>
      <w:spacing w:before="240"/>
      <w:ind w:left="0" w:firstLine="0"/>
    </w:pPr>
    <w:rPr>
      <w:vanish/>
      <w:color w:val="0000FF"/>
      <w:lang w:val="x-none" w:eastAsia="x-none"/>
    </w:rPr>
  </w:style>
  <w:style w:type="character" w:customStyle="1" w:styleId="SAhyperlink">
    <w:name w:val="SAhyperlink"/>
    <w:uiPriority w:val="1"/>
    <w:qFormat/>
    <w:rsid w:val="00B96DA6"/>
    <w:rPr>
      <w:color w:val="E36C0A"/>
      <w:u w:val="single"/>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418825">
      <w:bodyDiv w:val="1"/>
      <w:marLeft w:val="0"/>
      <w:marRight w:val="0"/>
      <w:marTop w:val="0"/>
      <w:marBottom w:val="0"/>
      <w:divBdr>
        <w:top w:val="none" w:sz="0" w:space="0" w:color="auto"/>
        <w:left w:val="none" w:sz="0" w:space="0" w:color="auto"/>
        <w:bottom w:val="none" w:sz="0" w:space="0" w:color="auto"/>
        <w:right w:val="none" w:sz="0" w:space="0" w:color="auto"/>
      </w:divBdr>
    </w:div>
    <w:div w:id="507908254">
      <w:bodyDiv w:val="1"/>
      <w:marLeft w:val="0"/>
      <w:marRight w:val="0"/>
      <w:marTop w:val="0"/>
      <w:marBottom w:val="0"/>
      <w:divBdr>
        <w:top w:val="none" w:sz="0" w:space="0" w:color="auto"/>
        <w:left w:val="none" w:sz="0" w:space="0" w:color="auto"/>
        <w:bottom w:val="none" w:sz="0" w:space="0" w:color="auto"/>
        <w:right w:val="none" w:sz="0" w:space="0" w:color="auto"/>
      </w:divBdr>
    </w:div>
    <w:div w:id="704722387">
      <w:bodyDiv w:val="1"/>
      <w:marLeft w:val="0"/>
      <w:marRight w:val="0"/>
      <w:marTop w:val="0"/>
      <w:marBottom w:val="0"/>
      <w:divBdr>
        <w:top w:val="none" w:sz="0" w:space="0" w:color="auto"/>
        <w:left w:val="none" w:sz="0" w:space="0" w:color="auto"/>
        <w:bottom w:val="none" w:sz="0" w:space="0" w:color="auto"/>
        <w:right w:val="none" w:sz="0" w:space="0" w:color="auto"/>
      </w:divBdr>
    </w:div>
    <w:div w:id="738018251">
      <w:bodyDiv w:val="1"/>
      <w:marLeft w:val="0"/>
      <w:marRight w:val="0"/>
      <w:marTop w:val="0"/>
      <w:marBottom w:val="0"/>
      <w:divBdr>
        <w:top w:val="none" w:sz="0" w:space="0" w:color="auto"/>
        <w:left w:val="none" w:sz="0" w:space="0" w:color="auto"/>
        <w:bottom w:val="none" w:sz="0" w:space="0" w:color="auto"/>
        <w:right w:val="none" w:sz="0" w:space="0" w:color="auto"/>
      </w:divBdr>
    </w:div>
    <w:div w:id="781147676">
      <w:bodyDiv w:val="1"/>
      <w:marLeft w:val="0"/>
      <w:marRight w:val="0"/>
      <w:marTop w:val="0"/>
      <w:marBottom w:val="0"/>
      <w:divBdr>
        <w:top w:val="none" w:sz="0" w:space="0" w:color="auto"/>
        <w:left w:val="none" w:sz="0" w:space="0" w:color="auto"/>
        <w:bottom w:val="none" w:sz="0" w:space="0" w:color="auto"/>
        <w:right w:val="none" w:sz="0" w:space="0" w:color="auto"/>
      </w:divBdr>
    </w:div>
    <w:div w:id="786781711">
      <w:bodyDiv w:val="1"/>
      <w:marLeft w:val="0"/>
      <w:marRight w:val="0"/>
      <w:marTop w:val="0"/>
      <w:marBottom w:val="0"/>
      <w:divBdr>
        <w:top w:val="none" w:sz="0" w:space="0" w:color="auto"/>
        <w:left w:val="none" w:sz="0" w:space="0" w:color="auto"/>
        <w:bottom w:val="none" w:sz="0" w:space="0" w:color="auto"/>
        <w:right w:val="none" w:sz="0" w:space="0" w:color="auto"/>
      </w:divBdr>
      <w:divsChild>
        <w:div w:id="61417216">
          <w:marLeft w:val="0"/>
          <w:marRight w:val="0"/>
          <w:marTop w:val="0"/>
          <w:marBottom w:val="0"/>
          <w:divBdr>
            <w:top w:val="none" w:sz="0" w:space="0" w:color="auto"/>
            <w:left w:val="none" w:sz="0" w:space="0" w:color="auto"/>
            <w:bottom w:val="none" w:sz="0" w:space="0" w:color="auto"/>
            <w:right w:val="none" w:sz="0" w:space="0" w:color="auto"/>
          </w:divBdr>
        </w:div>
        <w:div w:id="2048407971">
          <w:marLeft w:val="0"/>
          <w:marRight w:val="0"/>
          <w:marTop w:val="0"/>
          <w:marBottom w:val="0"/>
          <w:divBdr>
            <w:top w:val="none" w:sz="0" w:space="0" w:color="auto"/>
            <w:left w:val="none" w:sz="0" w:space="0" w:color="auto"/>
            <w:bottom w:val="none" w:sz="0" w:space="0" w:color="auto"/>
            <w:right w:val="none" w:sz="0" w:space="0" w:color="auto"/>
          </w:divBdr>
        </w:div>
        <w:div w:id="1872719177">
          <w:marLeft w:val="0"/>
          <w:marRight w:val="0"/>
          <w:marTop w:val="0"/>
          <w:marBottom w:val="0"/>
          <w:divBdr>
            <w:top w:val="none" w:sz="0" w:space="0" w:color="auto"/>
            <w:left w:val="none" w:sz="0" w:space="0" w:color="auto"/>
            <w:bottom w:val="none" w:sz="0" w:space="0" w:color="auto"/>
            <w:right w:val="none" w:sz="0" w:space="0" w:color="auto"/>
          </w:divBdr>
        </w:div>
        <w:div w:id="1070032373">
          <w:marLeft w:val="0"/>
          <w:marRight w:val="0"/>
          <w:marTop w:val="0"/>
          <w:marBottom w:val="0"/>
          <w:divBdr>
            <w:top w:val="none" w:sz="0" w:space="0" w:color="auto"/>
            <w:left w:val="none" w:sz="0" w:space="0" w:color="auto"/>
            <w:bottom w:val="none" w:sz="0" w:space="0" w:color="auto"/>
            <w:right w:val="none" w:sz="0" w:space="0" w:color="auto"/>
          </w:divBdr>
        </w:div>
        <w:div w:id="2136289116">
          <w:marLeft w:val="0"/>
          <w:marRight w:val="0"/>
          <w:marTop w:val="0"/>
          <w:marBottom w:val="0"/>
          <w:divBdr>
            <w:top w:val="none" w:sz="0" w:space="0" w:color="auto"/>
            <w:left w:val="none" w:sz="0" w:space="0" w:color="auto"/>
            <w:bottom w:val="none" w:sz="0" w:space="0" w:color="auto"/>
            <w:right w:val="none" w:sz="0" w:space="0" w:color="auto"/>
          </w:divBdr>
        </w:div>
        <w:div w:id="792214317">
          <w:marLeft w:val="0"/>
          <w:marRight w:val="0"/>
          <w:marTop w:val="0"/>
          <w:marBottom w:val="0"/>
          <w:divBdr>
            <w:top w:val="none" w:sz="0" w:space="0" w:color="auto"/>
            <w:left w:val="none" w:sz="0" w:space="0" w:color="auto"/>
            <w:bottom w:val="none" w:sz="0" w:space="0" w:color="auto"/>
            <w:right w:val="none" w:sz="0" w:space="0" w:color="auto"/>
          </w:divBdr>
        </w:div>
        <w:div w:id="386534319">
          <w:marLeft w:val="0"/>
          <w:marRight w:val="0"/>
          <w:marTop w:val="0"/>
          <w:marBottom w:val="0"/>
          <w:divBdr>
            <w:top w:val="none" w:sz="0" w:space="0" w:color="auto"/>
            <w:left w:val="none" w:sz="0" w:space="0" w:color="auto"/>
            <w:bottom w:val="none" w:sz="0" w:space="0" w:color="auto"/>
            <w:right w:val="none" w:sz="0" w:space="0" w:color="auto"/>
          </w:divBdr>
        </w:div>
        <w:div w:id="1451779876">
          <w:marLeft w:val="0"/>
          <w:marRight w:val="0"/>
          <w:marTop w:val="0"/>
          <w:marBottom w:val="0"/>
          <w:divBdr>
            <w:top w:val="none" w:sz="0" w:space="0" w:color="auto"/>
            <w:left w:val="none" w:sz="0" w:space="0" w:color="auto"/>
            <w:bottom w:val="none" w:sz="0" w:space="0" w:color="auto"/>
            <w:right w:val="none" w:sz="0" w:space="0" w:color="auto"/>
          </w:divBdr>
        </w:div>
        <w:div w:id="1774861968">
          <w:marLeft w:val="0"/>
          <w:marRight w:val="0"/>
          <w:marTop w:val="0"/>
          <w:marBottom w:val="0"/>
          <w:divBdr>
            <w:top w:val="none" w:sz="0" w:space="0" w:color="auto"/>
            <w:left w:val="none" w:sz="0" w:space="0" w:color="auto"/>
            <w:bottom w:val="none" w:sz="0" w:space="0" w:color="auto"/>
            <w:right w:val="none" w:sz="0" w:space="0" w:color="auto"/>
          </w:divBdr>
        </w:div>
        <w:div w:id="346643716">
          <w:marLeft w:val="0"/>
          <w:marRight w:val="0"/>
          <w:marTop w:val="0"/>
          <w:marBottom w:val="0"/>
          <w:divBdr>
            <w:top w:val="none" w:sz="0" w:space="0" w:color="auto"/>
            <w:left w:val="none" w:sz="0" w:space="0" w:color="auto"/>
            <w:bottom w:val="none" w:sz="0" w:space="0" w:color="auto"/>
            <w:right w:val="none" w:sz="0" w:space="0" w:color="auto"/>
          </w:divBdr>
        </w:div>
        <w:div w:id="1354040443">
          <w:marLeft w:val="0"/>
          <w:marRight w:val="0"/>
          <w:marTop w:val="0"/>
          <w:marBottom w:val="0"/>
          <w:divBdr>
            <w:top w:val="none" w:sz="0" w:space="0" w:color="auto"/>
            <w:left w:val="none" w:sz="0" w:space="0" w:color="auto"/>
            <w:bottom w:val="none" w:sz="0" w:space="0" w:color="auto"/>
            <w:right w:val="none" w:sz="0" w:space="0" w:color="auto"/>
          </w:divBdr>
        </w:div>
        <w:div w:id="2075423519">
          <w:marLeft w:val="0"/>
          <w:marRight w:val="0"/>
          <w:marTop w:val="0"/>
          <w:marBottom w:val="0"/>
          <w:divBdr>
            <w:top w:val="none" w:sz="0" w:space="0" w:color="auto"/>
            <w:left w:val="none" w:sz="0" w:space="0" w:color="auto"/>
            <w:bottom w:val="none" w:sz="0" w:space="0" w:color="auto"/>
            <w:right w:val="none" w:sz="0" w:space="0" w:color="auto"/>
          </w:divBdr>
        </w:div>
        <w:div w:id="616108316">
          <w:marLeft w:val="0"/>
          <w:marRight w:val="0"/>
          <w:marTop w:val="0"/>
          <w:marBottom w:val="0"/>
          <w:divBdr>
            <w:top w:val="none" w:sz="0" w:space="0" w:color="auto"/>
            <w:left w:val="none" w:sz="0" w:space="0" w:color="auto"/>
            <w:bottom w:val="none" w:sz="0" w:space="0" w:color="auto"/>
            <w:right w:val="none" w:sz="0" w:space="0" w:color="auto"/>
          </w:divBdr>
        </w:div>
        <w:div w:id="1970017073">
          <w:marLeft w:val="0"/>
          <w:marRight w:val="0"/>
          <w:marTop w:val="0"/>
          <w:marBottom w:val="0"/>
          <w:divBdr>
            <w:top w:val="none" w:sz="0" w:space="0" w:color="auto"/>
            <w:left w:val="none" w:sz="0" w:space="0" w:color="auto"/>
            <w:bottom w:val="none" w:sz="0" w:space="0" w:color="auto"/>
            <w:right w:val="none" w:sz="0" w:space="0" w:color="auto"/>
          </w:divBdr>
        </w:div>
        <w:div w:id="1006832944">
          <w:marLeft w:val="0"/>
          <w:marRight w:val="0"/>
          <w:marTop w:val="0"/>
          <w:marBottom w:val="0"/>
          <w:divBdr>
            <w:top w:val="none" w:sz="0" w:space="0" w:color="auto"/>
            <w:left w:val="none" w:sz="0" w:space="0" w:color="auto"/>
            <w:bottom w:val="none" w:sz="0" w:space="0" w:color="auto"/>
            <w:right w:val="none" w:sz="0" w:space="0" w:color="auto"/>
          </w:divBdr>
        </w:div>
        <w:div w:id="1146773971">
          <w:marLeft w:val="0"/>
          <w:marRight w:val="0"/>
          <w:marTop w:val="0"/>
          <w:marBottom w:val="0"/>
          <w:divBdr>
            <w:top w:val="none" w:sz="0" w:space="0" w:color="auto"/>
            <w:left w:val="none" w:sz="0" w:space="0" w:color="auto"/>
            <w:bottom w:val="none" w:sz="0" w:space="0" w:color="auto"/>
            <w:right w:val="none" w:sz="0" w:space="0" w:color="auto"/>
          </w:divBdr>
        </w:div>
        <w:div w:id="1858304101">
          <w:marLeft w:val="0"/>
          <w:marRight w:val="0"/>
          <w:marTop w:val="0"/>
          <w:marBottom w:val="0"/>
          <w:divBdr>
            <w:top w:val="none" w:sz="0" w:space="0" w:color="auto"/>
            <w:left w:val="none" w:sz="0" w:space="0" w:color="auto"/>
            <w:bottom w:val="none" w:sz="0" w:space="0" w:color="auto"/>
            <w:right w:val="none" w:sz="0" w:space="0" w:color="auto"/>
          </w:divBdr>
        </w:div>
        <w:div w:id="433134956">
          <w:marLeft w:val="0"/>
          <w:marRight w:val="0"/>
          <w:marTop w:val="0"/>
          <w:marBottom w:val="0"/>
          <w:divBdr>
            <w:top w:val="none" w:sz="0" w:space="0" w:color="auto"/>
            <w:left w:val="none" w:sz="0" w:space="0" w:color="auto"/>
            <w:bottom w:val="none" w:sz="0" w:space="0" w:color="auto"/>
            <w:right w:val="none" w:sz="0" w:space="0" w:color="auto"/>
          </w:divBdr>
        </w:div>
        <w:div w:id="1335186175">
          <w:marLeft w:val="0"/>
          <w:marRight w:val="0"/>
          <w:marTop w:val="0"/>
          <w:marBottom w:val="0"/>
          <w:divBdr>
            <w:top w:val="none" w:sz="0" w:space="0" w:color="auto"/>
            <w:left w:val="none" w:sz="0" w:space="0" w:color="auto"/>
            <w:bottom w:val="none" w:sz="0" w:space="0" w:color="auto"/>
            <w:right w:val="none" w:sz="0" w:space="0" w:color="auto"/>
          </w:divBdr>
        </w:div>
        <w:div w:id="1151750583">
          <w:marLeft w:val="0"/>
          <w:marRight w:val="0"/>
          <w:marTop w:val="0"/>
          <w:marBottom w:val="0"/>
          <w:divBdr>
            <w:top w:val="none" w:sz="0" w:space="0" w:color="auto"/>
            <w:left w:val="none" w:sz="0" w:space="0" w:color="auto"/>
            <w:bottom w:val="none" w:sz="0" w:space="0" w:color="auto"/>
            <w:right w:val="none" w:sz="0" w:space="0" w:color="auto"/>
          </w:divBdr>
        </w:div>
        <w:div w:id="1686321556">
          <w:marLeft w:val="0"/>
          <w:marRight w:val="0"/>
          <w:marTop w:val="0"/>
          <w:marBottom w:val="0"/>
          <w:divBdr>
            <w:top w:val="none" w:sz="0" w:space="0" w:color="auto"/>
            <w:left w:val="none" w:sz="0" w:space="0" w:color="auto"/>
            <w:bottom w:val="none" w:sz="0" w:space="0" w:color="auto"/>
            <w:right w:val="none" w:sz="0" w:space="0" w:color="auto"/>
          </w:divBdr>
        </w:div>
        <w:div w:id="43986563">
          <w:marLeft w:val="0"/>
          <w:marRight w:val="0"/>
          <w:marTop w:val="0"/>
          <w:marBottom w:val="0"/>
          <w:divBdr>
            <w:top w:val="none" w:sz="0" w:space="0" w:color="auto"/>
            <w:left w:val="none" w:sz="0" w:space="0" w:color="auto"/>
            <w:bottom w:val="none" w:sz="0" w:space="0" w:color="auto"/>
            <w:right w:val="none" w:sz="0" w:space="0" w:color="auto"/>
          </w:divBdr>
        </w:div>
        <w:div w:id="977034004">
          <w:marLeft w:val="0"/>
          <w:marRight w:val="0"/>
          <w:marTop w:val="0"/>
          <w:marBottom w:val="0"/>
          <w:divBdr>
            <w:top w:val="none" w:sz="0" w:space="0" w:color="auto"/>
            <w:left w:val="none" w:sz="0" w:space="0" w:color="auto"/>
            <w:bottom w:val="none" w:sz="0" w:space="0" w:color="auto"/>
            <w:right w:val="none" w:sz="0" w:space="0" w:color="auto"/>
          </w:divBdr>
        </w:div>
        <w:div w:id="976226316">
          <w:marLeft w:val="0"/>
          <w:marRight w:val="0"/>
          <w:marTop w:val="0"/>
          <w:marBottom w:val="0"/>
          <w:divBdr>
            <w:top w:val="none" w:sz="0" w:space="0" w:color="auto"/>
            <w:left w:val="none" w:sz="0" w:space="0" w:color="auto"/>
            <w:bottom w:val="none" w:sz="0" w:space="0" w:color="auto"/>
            <w:right w:val="none" w:sz="0" w:space="0" w:color="auto"/>
          </w:divBdr>
        </w:div>
        <w:div w:id="397897216">
          <w:marLeft w:val="0"/>
          <w:marRight w:val="0"/>
          <w:marTop w:val="0"/>
          <w:marBottom w:val="0"/>
          <w:divBdr>
            <w:top w:val="none" w:sz="0" w:space="0" w:color="auto"/>
            <w:left w:val="none" w:sz="0" w:space="0" w:color="auto"/>
            <w:bottom w:val="none" w:sz="0" w:space="0" w:color="auto"/>
            <w:right w:val="none" w:sz="0" w:space="0" w:color="auto"/>
          </w:divBdr>
        </w:div>
        <w:div w:id="570581143">
          <w:marLeft w:val="0"/>
          <w:marRight w:val="0"/>
          <w:marTop w:val="0"/>
          <w:marBottom w:val="0"/>
          <w:divBdr>
            <w:top w:val="none" w:sz="0" w:space="0" w:color="auto"/>
            <w:left w:val="none" w:sz="0" w:space="0" w:color="auto"/>
            <w:bottom w:val="none" w:sz="0" w:space="0" w:color="auto"/>
            <w:right w:val="none" w:sz="0" w:space="0" w:color="auto"/>
          </w:divBdr>
        </w:div>
        <w:div w:id="56825982">
          <w:marLeft w:val="0"/>
          <w:marRight w:val="0"/>
          <w:marTop w:val="0"/>
          <w:marBottom w:val="0"/>
          <w:divBdr>
            <w:top w:val="none" w:sz="0" w:space="0" w:color="auto"/>
            <w:left w:val="none" w:sz="0" w:space="0" w:color="auto"/>
            <w:bottom w:val="none" w:sz="0" w:space="0" w:color="auto"/>
            <w:right w:val="none" w:sz="0" w:space="0" w:color="auto"/>
          </w:divBdr>
        </w:div>
        <w:div w:id="839468173">
          <w:marLeft w:val="0"/>
          <w:marRight w:val="0"/>
          <w:marTop w:val="0"/>
          <w:marBottom w:val="0"/>
          <w:divBdr>
            <w:top w:val="none" w:sz="0" w:space="0" w:color="auto"/>
            <w:left w:val="none" w:sz="0" w:space="0" w:color="auto"/>
            <w:bottom w:val="none" w:sz="0" w:space="0" w:color="auto"/>
            <w:right w:val="none" w:sz="0" w:space="0" w:color="auto"/>
          </w:divBdr>
        </w:div>
        <w:div w:id="1531603343">
          <w:marLeft w:val="0"/>
          <w:marRight w:val="0"/>
          <w:marTop w:val="0"/>
          <w:marBottom w:val="0"/>
          <w:divBdr>
            <w:top w:val="none" w:sz="0" w:space="0" w:color="auto"/>
            <w:left w:val="none" w:sz="0" w:space="0" w:color="auto"/>
            <w:bottom w:val="none" w:sz="0" w:space="0" w:color="auto"/>
            <w:right w:val="none" w:sz="0" w:space="0" w:color="auto"/>
          </w:divBdr>
        </w:div>
        <w:div w:id="645470476">
          <w:marLeft w:val="0"/>
          <w:marRight w:val="0"/>
          <w:marTop w:val="0"/>
          <w:marBottom w:val="0"/>
          <w:divBdr>
            <w:top w:val="none" w:sz="0" w:space="0" w:color="auto"/>
            <w:left w:val="none" w:sz="0" w:space="0" w:color="auto"/>
            <w:bottom w:val="none" w:sz="0" w:space="0" w:color="auto"/>
            <w:right w:val="none" w:sz="0" w:space="0" w:color="auto"/>
          </w:divBdr>
        </w:div>
        <w:div w:id="2070181889">
          <w:marLeft w:val="0"/>
          <w:marRight w:val="0"/>
          <w:marTop w:val="0"/>
          <w:marBottom w:val="0"/>
          <w:divBdr>
            <w:top w:val="none" w:sz="0" w:space="0" w:color="auto"/>
            <w:left w:val="none" w:sz="0" w:space="0" w:color="auto"/>
            <w:bottom w:val="none" w:sz="0" w:space="0" w:color="auto"/>
            <w:right w:val="none" w:sz="0" w:space="0" w:color="auto"/>
          </w:divBdr>
        </w:div>
        <w:div w:id="395474574">
          <w:marLeft w:val="0"/>
          <w:marRight w:val="0"/>
          <w:marTop w:val="0"/>
          <w:marBottom w:val="0"/>
          <w:divBdr>
            <w:top w:val="none" w:sz="0" w:space="0" w:color="auto"/>
            <w:left w:val="none" w:sz="0" w:space="0" w:color="auto"/>
            <w:bottom w:val="none" w:sz="0" w:space="0" w:color="auto"/>
            <w:right w:val="none" w:sz="0" w:space="0" w:color="auto"/>
          </w:divBdr>
        </w:div>
        <w:div w:id="1775976201">
          <w:marLeft w:val="0"/>
          <w:marRight w:val="0"/>
          <w:marTop w:val="0"/>
          <w:marBottom w:val="0"/>
          <w:divBdr>
            <w:top w:val="none" w:sz="0" w:space="0" w:color="auto"/>
            <w:left w:val="none" w:sz="0" w:space="0" w:color="auto"/>
            <w:bottom w:val="none" w:sz="0" w:space="0" w:color="auto"/>
            <w:right w:val="none" w:sz="0" w:space="0" w:color="auto"/>
          </w:divBdr>
        </w:div>
        <w:div w:id="531919722">
          <w:marLeft w:val="0"/>
          <w:marRight w:val="0"/>
          <w:marTop w:val="0"/>
          <w:marBottom w:val="0"/>
          <w:divBdr>
            <w:top w:val="none" w:sz="0" w:space="0" w:color="auto"/>
            <w:left w:val="none" w:sz="0" w:space="0" w:color="auto"/>
            <w:bottom w:val="none" w:sz="0" w:space="0" w:color="auto"/>
            <w:right w:val="none" w:sz="0" w:space="0" w:color="auto"/>
          </w:divBdr>
        </w:div>
        <w:div w:id="1405374779">
          <w:marLeft w:val="0"/>
          <w:marRight w:val="0"/>
          <w:marTop w:val="0"/>
          <w:marBottom w:val="0"/>
          <w:divBdr>
            <w:top w:val="none" w:sz="0" w:space="0" w:color="auto"/>
            <w:left w:val="none" w:sz="0" w:space="0" w:color="auto"/>
            <w:bottom w:val="none" w:sz="0" w:space="0" w:color="auto"/>
            <w:right w:val="none" w:sz="0" w:space="0" w:color="auto"/>
          </w:divBdr>
        </w:div>
        <w:div w:id="1592742120">
          <w:marLeft w:val="0"/>
          <w:marRight w:val="0"/>
          <w:marTop w:val="0"/>
          <w:marBottom w:val="0"/>
          <w:divBdr>
            <w:top w:val="none" w:sz="0" w:space="0" w:color="auto"/>
            <w:left w:val="none" w:sz="0" w:space="0" w:color="auto"/>
            <w:bottom w:val="none" w:sz="0" w:space="0" w:color="auto"/>
            <w:right w:val="none" w:sz="0" w:space="0" w:color="auto"/>
          </w:divBdr>
        </w:div>
        <w:div w:id="915479240">
          <w:marLeft w:val="0"/>
          <w:marRight w:val="0"/>
          <w:marTop w:val="0"/>
          <w:marBottom w:val="0"/>
          <w:divBdr>
            <w:top w:val="none" w:sz="0" w:space="0" w:color="auto"/>
            <w:left w:val="none" w:sz="0" w:space="0" w:color="auto"/>
            <w:bottom w:val="none" w:sz="0" w:space="0" w:color="auto"/>
            <w:right w:val="none" w:sz="0" w:space="0" w:color="auto"/>
          </w:divBdr>
        </w:div>
        <w:div w:id="64107111">
          <w:marLeft w:val="0"/>
          <w:marRight w:val="0"/>
          <w:marTop w:val="0"/>
          <w:marBottom w:val="0"/>
          <w:divBdr>
            <w:top w:val="none" w:sz="0" w:space="0" w:color="auto"/>
            <w:left w:val="none" w:sz="0" w:space="0" w:color="auto"/>
            <w:bottom w:val="none" w:sz="0" w:space="0" w:color="auto"/>
            <w:right w:val="none" w:sz="0" w:space="0" w:color="auto"/>
          </w:divBdr>
        </w:div>
        <w:div w:id="955715615">
          <w:marLeft w:val="0"/>
          <w:marRight w:val="0"/>
          <w:marTop w:val="0"/>
          <w:marBottom w:val="0"/>
          <w:divBdr>
            <w:top w:val="none" w:sz="0" w:space="0" w:color="auto"/>
            <w:left w:val="none" w:sz="0" w:space="0" w:color="auto"/>
            <w:bottom w:val="none" w:sz="0" w:space="0" w:color="auto"/>
            <w:right w:val="none" w:sz="0" w:space="0" w:color="auto"/>
          </w:divBdr>
        </w:div>
        <w:div w:id="2032796038">
          <w:marLeft w:val="0"/>
          <w:marRight w:val="0"/>
          <w:marTop w:val="0"/>
          <w:marBottom w:val="0"/>
          <w:divBdr>
            <w:top w:val="none" w:sz="0" w:space="0" w:color="auto"/>
            <w:left w:val="none" w:sz="0" w:space="0" w:color="auto"/>
            <w:bottom w:val="none" w:sz="0" w:space="0" w:color="auto"/>
            <w:right w:val="none" w:sz="0" w:space="0" w:color="auto"/>
          </w:divBdr>
        </w:div>
        <w:div w:id="91242230">
          <w:marLeft w:val="0"/>
          <w:marRight w:val="0"/>
          <w:marTop w:val="0"/>
          <w:marBottom w:val="0"/>
          <w:divBdr>
            <w:top w:val="none" w:sz="0" w:space="0" w:color="auto"/>
            <w:left w:val="none" w:sz="0" w:space="0" w:color="auto"/>
            <w:bottom w:val="none" w:sz="0" w:space="0" w:color="auto"/>
            <w:right w:val="none" w:sz="0" w:space="0" w:color="auto"/>
          </w:divBdr>
        </w:div>
        <w:div w:id="1736660341">
          <w:marLeft w:val="0"/>
          <w:marRight w:val="0"/>
          <w:marTop w:val="0"/>
          <w:marBottom w:val="0"/>
          <w:divBdr>
            <w:top w:val="none" w:sz="0" w:space="0" w:color="auto"/>
            <w:left w:val="none" w:sz="0" w:space="0" w:color="auto"/>
            <w:bottom w:val="none" w:sz="0" w:space="0" w:color="auto"/>
            <w:right w:val="none" w:sz="0" w:space="0" w:color="auto"/>
          </w:divBdr>
        </w:div>
        <w:div w:id="802818898">
          <w:marLeft w:val="0"/>
          <w:marRight w:val="0"/>
          <w:marTop w:val="0"/>
          <w:marBottom w:val="0"/>
          <w:divBdr>
            <w:top w:val="none" w:sz="0" w:space="0" w:color="auto"/>
            <w:left w:val="none" w:sz="0" w:space="0" w:color="auto"/>
            <w:bottom w:val="none" w:sz="0" w:space="0" w:color="auto"/>
            <w:right w:val="none" w:sz="0" w:space="0" w:color="auto"/>
          </w:divBdr>
        </w:div>
        <w:div w:id="1292200841">
          <w:marLeft w:val="0"/>
          <w:marRight w:val="0"/>
          <w:marTop w:val="0"/>
          <w:marBottom w:val="0"/>
          <w:divBdr>
            <w:top w:val="none" w:sz="0" w:space="0" w:color="auto"/>
            <w:left w:val="none" w:sz="0" w:space="0" w:color="auto"/>
            <w:bottom w:val="none" w:sz="0" w:space="0" w:color="auto"/>
            <w:right w:val="none" w:sz="0" w:space="0" w:color="auto"/>
          </w:divBdr>
        </w:div>
        <w:div w:id="1445880252">
          <w:marLeft w:val="0"/>
          <w:marRight w:val="0"/>
          <w:marTop w:val="0"/>
          <w:marBottom w:val="0"/>
          <w:divBdr>
            <w:top w:val="none" w:sz="0" w:space="0" w:color="auto"/>
            <w:left w:val="none" w:sz="0" w:space="0" w:color="auto"/>
            <w:bottom w:val="none" w:sz="0" w:space="0" w:color="auto"/>
            <w:right w:val="none" w:sz="0" w:space="0" w:color="auto"/>
          </w:divBdr>
        </w:div>
        <w:div w:id="319042439">
          <w:marLeft w:val="0"/>
          <w:marRight w:val="0"/>
          <w:marTop w:val="0"/>
          <w:marBottom w:val="0"/>
          <w:divBdr>
            <w:top w:val="none" w:sz="0" w:space="0" w:color="auto"/>
            <w:left w:val="none" w:sz="0" w:space="0" w:color="auto"/>
            <w:bottom w:val="none" w:sz="0" w:space="0" w:color="auto"/>
            <w:right w:val="none" w:sz="0" w:space="0" w:color="auto"/>
          </w:divBdr>
        </w:div>
        <w:div w:id="1066336707">
          <w:marLeft w:val="0"/>
          <w:marRight w:val="0"/>
          <w:marTop w:val="0"/>
          <w:marBottom w:val="0"/>
          <w:divBdr>
            <w:top w:val="none" w:sz="0" w:space="0" w:color="auto"/>
            <w:left w:val="none" w:sz="0" w:space="0" w:color="auto"/>
            <w:bottom w:val="none" w:sz="0" w:space="0" w:color="auto"/>
            <w:right w:val="none" w:sz="0" w:space="0" w:color="auto"/>
          </w:divBdr>
        </w:div>
        <w:div w:id="638846410">
          <w:marLeft w:val="0"/>
          <w:marRight w:val="0"/>
          <w:marTop w:val="0"/>
          <w:marBottom w:val="0"/>
          <w:divBdr>
            <w:top w:val="none" w:sz="0" w:space="0" w:color="auto"/>
            <w:left w:val="none" w:sz="0" w:space="0" w:color="auto"/>
            <w:bottom w:val="none" w:sz="0" w:space="0" w:color="auto"/>
            <w:right w:val="none" w:sz="0" w:space="0" w:color="auto"/>
          </w:divBdr>
        </w:div>
        <w:div w:id="1602762028">
          <w:marLeft w:val="0"/>
          <w:marRight w:val="0"/>
          <w:marTop w:val="0"/>
          <w:marBottom w:val="0"/>
          <w:divBdr>
            <w:top w:val="none" w:sz="0" w:space="0" w:color="auto"/>
            <w:left w:val="none" w:sz="0" w:space="0" w:color="auto"/>
            <w:bottom w:val="none" w:sz="0" w:space="0" w:color="auto"/>
            <w:right w:val="none" w:sz="0" w:space="0" w:color="auto"/>
          </w:divBdr>
        </w:div>
        <w:div w:id="1030378818">
          <w:marLeft w:val="0"/>
          <w:marRight w:val="0"/>
          <w:marTop w:val="0"/>
          <w:marBottom w:val="0"/>
          <w:divBdr>
            <w:top w:val="none" w:sz="0" w:space="0" w:color="auto"/>
            <w:left w:val="none" w:sz="0" w:space="0" w:color="auto"/>
            <w:bottom w:val="none" w:sz="0" w:space="0" w:color="auto"/>
            <w:right w:val="none" w:sz="0" w:space="0" w:color="auto"/>
          </w:divBdr>
        </w:div>
        <w:div w:id="1102455900">
          <w:marLeft w:val="0"/>
          <w:marRight w:val="0"/>
          <w:marTop w:val="0"/>
          <w:marBottom w:val="0"/>
          <w:divBdr>
            <w:top w:val="none" w:sz="0" w:space="0" w:color="auto"/>
            <w:left w:val="none" w:sz="0" w:space="0" w:color="auto"/>
            <w:bottom w:val="none" w:sz="0" w:space="0" w:color="auto"/>
            <w:right w:val="none" w:sz="0" w:space="0" w:color="auto"/>
          </w:divBdr>
        </w:div>
        <w:div w:id="1205674733">
          <w:marLeft w:val="0"/>
          <w:marRight w:val="0"/>
          <w:marTop w:val="0"/>
          <w:marBottom w:val="0"/>
          <w:divBdr>
            <w:top w:val="none" w:sz="0" w:space="0" w:color="auto"/>
            <w:left w:val="none" w:sz="0" w:space="0" w:color="auto"/>
            <w:bottom w:val="none" w:sz="0" w:space="0" w:color="auto"/>
            <w:right w:val="none" w:sz="0" w:space="0" w:color="auto"/>
          </w:divBdr>
        </w:div>
        <w:div w:id="1809279119">
          <w:marLeft w:val="0"/>
          <w:marRight w:val="0"/>
          <w:marTop w:val="0"/>
          <w:marBottom w:val="0"/>
          <w:divBdr>
            <w:top w:val="none" w:sz="0" w:space="0" w:color="auto"/>
            <w:left w:val="none" w:sz="0" w:space="0" w:color="auto"/>
            <w:bottom w:val="none" w:sz="0" w:space="0" w:color="auto"/>
            <w:right w:val="none" w:sz="0" w:space="0" w:color="auto"/>
          </w:divBdr>
        </w:div>
        <w:div w:id="663973019">
          <w:marLeft w:val="0"/>
          <w:marRight w:val="0"/>
          <w:marTop w:val="0"/>
          <w:marBottom w:val="0"/>
          <w:divBdr>
            <w:top w:val="none" w:sz="0" w:space="0" w:color="auto"/>
            <w:left w:val="none" w:sz="0" w:space="0" w:color="auto"/>
            <w:bottom w:val="none" w:sz="0" w:space="0" w:color="auto"/>
            <w:right w:val="none" w:sz="0" w:space="0" w:color="auto"/>
          </w:divBdr>
        </w:div>
        <w:div w:id="1907641197">
          <w:marLeft w:val="0"/>
          <w:marRight w:val="0"/>
          <w:marTop w:val="0"/>
          <w:marBottom w:val="0"/>
          <w:divBdr>
            <w:top w:val="none" w:sz="0" w:space="0" w:color="auto"/>
            <w:left w:val="none" w:sz="0" w:space="0" w:color="auto"/>
            <w:bottom w:val="none" w:sz="0" w:space="0" w:color="auto"/>
            <w:right w:val="none" w:sz="0" w:space="0" w:color="auto"/>
          </w:divBdr>
        </w:div>
        <w:div w:id="1517498219">
          <w:marLeft w:val="0"/>
          <w:marRight w:val="0"/>
          <w:marTop w:val="0"/>
          <w:marBottom w:val="0"/>
          <w:divBdr>
            <w:top w:val="none" w:sz="0" w:space="0" w:color="auto"/>
            <w:left w:val="none" w:sz="0" w:space="0" w:color="auto"/>
            <w:bottom w:val="none" w:sz="0" w:space="0" w:color="auto"/>
            <w:right w:val="none" w:sz="0" w:space="0" w:color="auto"/>
          </w:divBdr>
        </w:div>
        <w:div w:id="2026595795">
          <w:marLeft w:val="0"/>
          <w:marRight w:val="0"/>
          <w:marTop w:val="0"/>
          <w:marBottom w:val="0"/>
          <w:divBdr>
            <w:top w:val="none" w:sz="0" w:space="0" w:color="auto"/>
            <w:left w:val="none" w:sz="0" w:space="0" w:color="auto"/>
            <w:bottom w:val="none" w:sz="0" w:space="0" w:color="auto"/>
            <w:right w:val="none" w:sz="0" w:space="0" w:color="auto"/>
          </w:divBdr>
        </w:div>
        <w:div w:id="1902252944">
          <w:marLeft w:val="0"/>
          <w:marRight w:val="0"/>
          <w:marTop w:val="0"/>
          <w:marBottom w:val="0"/>
          <w:divBdr>
            <w:top w:val="none" w:sz="0" w:space="0" w:color="auto"/>
            <w:left w:val="none" w:sz="0" w:space="0" w:color="auto"/>
            <w:bottom w:val="none" w:sz="0" w:space="0" w:color="auto"/>
            <w:right w:val="none" w:sz="0" w:space="0" w:color="auto"/>
          </w:divBdr>
        </w:div>
        <w:div w:id="1806894031">
          <w:marLeft w:val="0"/>
          <w:marRight w:val="0"/>
          <w:marTop w:val="0"/>
          <w:marBottom w:val="0"/>
          <w:divBdr>
            <w:top w:val="none" w:sz="0" w:space="0" w:color="auto"/>
            <w:left w:val="none" w:sz="0" w:space="0" w:color="auto"/>
            <w:bottom w:val="none" w:sz="0" w:space="0" w:color="auto"/>
            <w:right w:val="none" w:sz="0" w:space="0" w:color="auto"/>
          </w:divBdr>
        </w:div>
        <w:div w:id="1687906826">
          <w:marLeft w:val="0"/>
          <w:marRight w:val="0"/>
          <w:marTop w:val="0"/>
          <w:marBottom w:val="0"/>
          <w:divBdr>
            <w:top w:val="none" w:sz="0" w:space="0" w:color="auto"/>
            <w:left w:val="none" w:sz="0" w:space="0" w:color="auto"/>
            <w:bottom w:val="none" w:sz="0" w:space="0" w:color="auto"/>
            <w:right w:val="none" w:sz="0" w:space="0" w:color="auto"/>
          </w:divBdr>
        </w:div>
        <w:div w:id="634215775">
          <w:marLeft w:val="0"/>
          <w:marRight w:val="0"/>
          <w:marTop w:val="0"/>
          <w:marBottom w:val="0"/>
          <w:divBdr>
            <w:top w:val="none" w:sz="0" w:space="0" w:color="auto"/>
            <w:left w:val="none" w:sz="0" w:space="0" w:color="auto"/>
            <w:bottom w:val="none" w:sz="0" w:space="0" w:color="auto"/>
            <w:right w:val="none" w:sz="0" w:space="0" w:color="auto"/>
          </w:divBdr>
        </w:div>
        <w:div w:id="1886138896">
          <w:marLeft w:val="0"/>
          <w:marRight w:val="0"/>
          <w:marTop w:val="0"/>
          <w:marBottom w:val="0"/>
          <w:divBdr>
            <w:top w:val="none" w:sz="0" w:space="0" w:color="auto"/>
            <w:left w:val="none" w:sz="0" w:space="0" w:color="auto"/>
            <w:bottom w:val="none" w:sz="0" w:space="0" w:color="auto"/>
            <w:right w:val="none" w:sz="0" w:space="0" w:color="auto"/>
          </w:divBdr>
        </w:div>
        <w:div w:id="2031254896">
          <w:marLeft w:val="0"/>
          <w:marRight w:val="0"/>
          <w:marTop w:val="0"/>
          <w:marBottom w:val="0"/>
          <w:divBdr>
            <w:top w:val="none" w:sz="0" w:space="0" w:color="auto"/>
            <w:left w:val="none" w:sz="0" w:space="0" w:color="auto"/>
            <w:bottom w:val="none" w:sz="0" w:space="0" w:color="auto"/>
            <w:right w:val="none" w:sz="0" w:space="0" w:color="auto"/>
          </w:divBdr>
        </w:div>
        <w:div w:id="2090076820">
          <w:marLeft w:val="0"/>
          <w:marRight w:val="0"/>
          <w:marTop w:val="0"/>
          <w:marBottom w:val="0"/>
          <w:divBdr>
            <w:top w:val="none" w:sz="0" w:space="0" w:color="auto"/>
            <w:left w:val="none" w:sz="0" w:space="0" w:color="auto"/>
            <w:bottom w:val="none" w:sz="0" w:space="0" w:color="auto"/>
            <w:right w:val="none" w:sz="0" w:space="0" w:color="auto"/>
          </w:divBdr>
        </w:div>
        <w:div w:id="1954051260">
          <w:marLeft w:val="0"/>
          <w:marRight w:val="0"/>
          <w:marTop w:val="0"/>
          <w:marBottom w:val="0"/>
          <w:divBdr>
            <w:top w:val="none" w:sz="0" w:space="0" w:color="auto"/>
            <w:left w:val="none" w:sz="0" w:space="0" w:color="auto"/>
            <w:bottom w:val="none" w:sz="0" w:space="0" w:color="auto"/>
            <w:right w:val="none" w:sz="0" w:space="0" w:color="auto"/>
          </w:divBdr>
        </w:div>
        <w:div w:id="599341146">
          <w:marLeft w:val="0"/>
          <w:marRight w:val="0"/>
          <w:marTop w:val="0"/>
          <w:marBottom w:val="0"/>
          <w:divBdr>
            <w:top w:val="none" w:sz="0" w:space="0" w:color="auto"/>
            <w:left w:val="none" w:sz="0" w:space="0" w:color="auto"/>
            <w:bottom w:val="none" w:sz="0" w:space="0" w:color="auto"/>
            <w:right w:val="none" w:sz="0" w:space="0" w:color="auto"/>
          </w:divBdr>
        </w:div>
        <w:div w:id="2007976067">
          <w:marLeft w:val="0"/>
          <w:marRight w:val="0"/>
          <w:marTop w:val="0"/>
          <w:marBottom w:val="0"/>
          <w:divBdr>
            <w:top w:val="none" w:sz="0" w:space="0" w:color="auto"/>
            <w:left w:val="none" w:sz="0" w:space="0" w:color="auto"/>
            <w:bottom w:val="none" w:sz="0" w:space="0" w:color="auto"/>
            <w:right w:val="none" w:sz="0" w:space="0" w:color="auto"/>
          </w:divBdr>
        </w:div>
        <w:div w:id="1767506150">
          <w:marLeft w:val="0"/>
          <w:marRight w:val="0"/>
          <w:marTop w:val="0"/>
          <w:marBottom w:val="0"/>
          <w:divBdr>
            <w:top w:val="none" w:sz="0" w:space="0" w:color="auto"/>
            <w:left w:val="none" w:sz="0" w:space="0" w:color="auto"/>
            <w:bottom w:val="none" w:sz="0" w:space="0" w:color="auto"/>
            <w:right w:val="none" w:sz="0" w:space="0" w:color="auto"/>
          </w:divBdr>
        </w:div>
        <w:div w:id="129128685">
          <w:marLeft w:val="0"/>
          <w:marRight w:val="0"/>
          <w:marTop w:val="0"/>
          <w:marBottom w:val="0"/>
          <w:divBdr>
            <w:top w:val="none" w:sz="0" w:space="0" w:color="auto"/>
            <w:left w:val="none" w:sz="0" w:space="0" w:color="auto"/>
            <w:bottom w:val="none" w:sz="0" w:space="0" w:color="auto"/>
            <w:right w:val="none" w:sz="0" w:space="0" w:color="auto"/>
          </w:divBdr>
        </w:div>
        <w:div w:id="216085881">
          <w:marLeft w:val="0"/>
          <w:marRight w:val="0"/>
          <w:marTop w:val="0"/>
          <w:marBottom w:val="0"/>
          <w:divBdr>
            <w:top w:val="none" w:sz="0" w:space="0" w:color="auto"/>
            <w:left w:val="none" w:sz="0" w:space="0" w:color="auto"/>
            <w:bottom w:val="none" w:sz="0" w:space="0" w:color="auto"/>
            <w:right w:val="none" w:sz="0" w:space="0" w:color="auto"/>
          </w:divBdr>
        </w:div>
        <w:div w:id="1588999120">
          <w:marLeft w:val="0"/>
          <w:marRight w:val="0"/>
          <w:marTop w:val="0"/>
          <w:marBottom w:val="0"/>
          <w:divBdr>
            <w:top w:val="none" w:sz="0" w:space="0" w:color="auto"/>
            <w:left w:val="none" w:sz="0" w:space="0" w:color="auto"/>
            <w:bottom w:val="none" w:sz="0" w:space="0" w:color="auto"/>
            <w:right w:val="none" w:sz="0" w:space="0" w:color="auto"/>
          </w:divBdr>
        </w:div>
        <w:div w:id="985159488">
          <w:marLeft w:val="0"/>
          <w:marRight w:val="0"/>
          <w:marTop w:val="0"/>
          <w:marBottom w:val="0"/>
          <w:divBdr>
            <w:top w:val="none" w:sz="0" w:space="0" w:color="auto"/>
            <w:left w:val="none" w:sz="0" w:space="0" w:color="auto"/>
            <w:bottom w:val="none" w:sz="0" w:space="0" w:color="auto"/>
            <w:right w:val="none" w:sz="0" w:space="0" w:color="auto"/>
          </w:divBdr>
        </w:div>
        <w:div w:id="1819375305">
          <w:marLeft w:val="0"/>
          <w:marRight w:val="0"/>
          <w:marTop w:val="0"/>
          <w:marBottom w:val="0"/>
          <w:divBdr>
            <w:top w:val="none" w:sz="0" w:space="0" w:color="auto"/>
            <w:left w:val="none" w:sz="0" w:space="0" w:color="auto"/>
            <w:bottom w:val="none" w:sz="0" w:space="0" w:color="auto"/>
            <w:right w:val="none" w:sz="0" w:space="0" w:color="auto"/>
          </w:divBdr>
        </w:div>
        <w:div w:id="382751217">
          <w:marLeft w:val="0"/>
          <w:marRight w:val="0"/>
          <w:marTop w:val="0"/>
          <w:marBottom w:val="0"/>
          <w:divBdr>
            <w:top w:val="none" w:sz="0" w:space="0" w:color="auto"/>
            <w:left w:val="none" w:sz="0" w:space="0" w:color="auto"/>
            <w:bottom w:val="none" w:sz="0" w:space="0" w:color="auto"/>
            <w:right w:val="none" w:sz="0" w:space="0" w:color="auto"/>
          </w:divBdr>
        </w:div>
        <w:div w:id="23992279">
          <w:marLeft w:val="0"/>
          <w:marRight w:val="0"/>
          <w:marTop w:val="0"/>
          <w:marBottom w:val="0"/>
          <w:divBdr>
            <w:top w:val="none" w:sz="0" w:space="0" w:color="auto"/>
            <w:left w:val="none" w:sz="0" w:space="0" w:color="auto"/>
            <w:bottom w:val="none" w:sz="0" w:space="0" w:color="auto"/>
            <w:right w:val="none" w:sz="0" w:space="0" w:color="auto"/>
          </w:divBdr>
        </w:div>
        <w:div w:id="1178737524">
          <w:marLeft w:val="0"/>
          <w:marRight w:val="0"/>
          <w:marTop w:val="0"/>
          <w:marBottom w:val="0"/>
          <w:divBdr>
            <w:top w:val="none" w:sz="0" w:space="0" w:color="auto"/>
            <w:left w:val="none" w:sz="0" w:space="0" w:color="auto"/>
            <w:bottom w:val="none" w:sz="0" w:space="0" w:color="auto"/>
            <w:right w:val="none" w:sz="0" w:space="0" w:color="auto"/>
          </w:divBdr>
        </w:div>
        <w:div w:id="1744794601">
          <w:marLeft w:val="0"/>
          <w:marRight w:val="0"/>
          <w:marTop w:val="0"/>
          <w:marBottom w:val="0"/>
          <w:divBdr>
            <w:top w:val="none" w:sz="0" w:space="0" w:color="auto"/>
            <w:left w:val="none" w:sz="0" w:space="0" w:color="auto"/>
            <w:bottom w:val="none" w:sz="0" w:space="0" w:color="auto"/>
            <w:right w:val="none" w:sz="0" w:space="0" w:color="auto"/>
          </w:divBdr>
        </w:div>
        <w:div w:id="1790977304">
          <w:marLeft w:val="0"/>
          <w:marRight w:val="0"/>
          <w:marTop w:val="0"/>
          <w:marBottom w:val="0"/>
          <w:divBdr>
            <w:top w:val="none" w:sz="0" w:space="0" w:color="auto"/>
            <w:left w:val="none" w:sz="0" w:space="0" w:color="auto"/>
            <w:bottom w:val="none" w:sz="0" w:space="0" w:color="auto"/>
            <w:right w:val="none" w:sz="0" w:space="0" w:color="auto"/>
          </w:divBdr>
        </w:div>
        <w:div w:id="1574583969">
          <w:marLeft w:val="0"/>
          <w:marRight w:val="0"/>
          <w:marTop w:val="0"/>
          <w:marBottom w:val="0"/>
          <w:divBdr>
            <w:top w:val="none" w:sz="0" w:space="0" w:color="auto"/>
            <w:left w:val="none" w:sz="0" w:space="0" w:color="auto"/>
            <w:bottom w:val="none" w:sz="0" w:space="0" w:color="auto"/>
            <w:right w:val="none" w:sz="0" w:space="0" w:color="auto"/>
          </w:divBdr>
        </w:div>
        <w:div w:id="2074110782">
          <w:marLeft w:val="0"/>
          <w:marRight w:val="0"/>
          <w:marTop w:val="0"/>
          <w:marBottom w:val="0"/>
          <w:divBdr>
            <w:top w:val="none" w:sz="0" w:space="0" w:color="auto"/>
            <w:left w:val="none" w:sz="0" w:space="0" w:color="auto"/>
            <w:bottom w:val="none" w:sz="0" w:space="0" w:color="auto"/>
            <w:right w:val="none" w:sz="0" w:space="0" w:color="auto"/>
          </w:divBdr>
        </w:div>
        <w:div w:id="2134593656">
          <w:marLeft w:val="0"/>
          <w:marRight w:val="0"/>
          <w:marTop w:val="0"/>
          <w:marBottom w:val="0"/>
          <w:divBdr>
            <w:top w:val="none" w:sz="0" w:space="0" w:color="auto"/>
            <w:left w:val="none" w:sz="0" w:space="0" w:color="auto"/>
            <w:bottom w:val="none" w:sz="0" w:space="0" w:color="auto"/>
            <w:right w:val="none" w:sz="0" w:space="0" w:color="auto"/>
          </w:divBdr>
        </w:div>
        <w:div w:id="1413769731">
          <w:marLeft w:val="0"/>
          <w:marRight w:val="0"/>
          <w:marTop w:val="0"/>
          <w:marBottom w:val="0"/>
          <w:divBdr>
            <w:top w:val="none" w:sz="0" w:space="0" w:color="auto"/>
            <w:left w:val="none" w:sz="0" w:space="0" w:color="auto"/>
            <w:bottom w:val="none" w:sz="0" w:space="0" w:color="auto"/>
            <w:right w:val="none" w:sz="0" w:space="0" w:color="auto"/>
          </w:divBdr>
        </w:div>
        <w:div w:id="1069039517">
          <w:marLeft w:val="0"/>
          <w:marRight w:val="0"/>
          <w:marTop w:val="0"/>
          <w:marBottom w:val="0"/>
          <w:divBdr>
            <w:top w:val="none" w:sz="0" w:space="0" w:color="auto"/>
            <w:left w:val="none" w:sz="0" w:space="0" w:color="auto"/>
            <w:bottom w:val="none" w:sz="0" w:space="0" w:color="auto"/>
            <w:right w:val="none" w:sz="0" w:space="0" w:color="auto"/>
          </w:divBdr>
        </w:div>
        <w:div w:id="1207832653">
          <w:marLeft w:val="0"/>
          <w:marRight w:val="0"/>
          <w:marTop w:val="0"/>
          <w:marBottom w:val="0"/>
          <w:divBdr>
            <w:top w:val="none" w:sz="0" w:space="0" w:color="auto"/>
            <w:left w:val="none" w:sz="0" w:space="0" w:color="auto"/>
            <w:bottom w:val="none" w:sz="0" w:space="0" w:color="auto"/>
            <w:right w:val="none" w:sz="0" w:space="0" w:color="auto"/>
          </w:divBdr>
        </w:div>
        <w:div w:id="1204174098">
          <w:marLeft w:val="0"/>
          <w:marRight w:val="0"/>
          <w:marTop w:val="0"/>
          <w:marBottom w:val="0"/>
          <w:divBdr>
            <w:top w:val="none" w:sz="0" w:space="0" w:color="auto"/>
            <w:left w:val="none" w:sz="0" w:space="0" w:color="auto"/>
            <w:bottom w:val="none" w:sz="0" w:space="0" w:color="auto"/>
            <w:right w:val="none" w:sz="0" w:space="0" w:color="auto"/>
          </w:divBdr>
        </w:div>
        <w:div w:id="221717954">
          <w:marLeft w:val="0"/>
          <w:marRight w:val="0"/>
          <w:marTop w:val="0"/>
          <w:marBottom w:val="0"/>
          <w:divBdr>
            <w:top w:val="none" w:sz="0" w:space="0" w:color="auto"/>
            <w:left w:val="none" w:sz="0" w:space="0" w:color="auto"/>
            <w:bottom w:val="none" w:sz="0" w:space="0" w:color="auto"/>
            <w:right w:val="none" w:sz="0" w:space="0" w:color="auto"/>
          </w:divBdr>
        </w:div>
        <w:div w:id="670111053">
          <w:marLeft w:val="0"/>
          <w:marRight w:val="0"/>
          <w:marTop w:val="0"/>
          <w:marBottom w:val="0"/>
          <w:divBdr>
            <w:top w:val="none" w:sz="0" w:space="0" w:color="auto"/>
            <w:left w:val="none" w:sz="0" w:space="0" w:color="auto"/>
            <w:bottom w:val="none" w:sz="0" w:space="0" w:color="auto"/>
            <w:right w:val="none" w:sz="0" w:space="0" w:color="auto"/>
          </w:divBdr>
        </w:div>
        <w:div w:id="142235853">
          <w:marLeft w:val="0"/>
          <w:marRight w:val="0"/>
          <w:marTop w:val="0"/>
          <w:marBottom w:val="0"/>
          <w:divBdr>
            <w:top w:val="none" w:sz="0" w:space="0" w:color="auto"/>
            <w:left w:val="none" w:sz="0" w:space="0" w:color="auto"/>
            <w:bottom w:val="none" w:sz="0" w:space="0" w:color="auto"/>
            <w:right w:val="none" w:sz="0" w:space="0" w:color="auto"/>
          </w:divBdr>
        </w:div>
        <w:div w:id="1965118410">
          <w:marLeft w:val="0"/>
          <w:marRight w:val="0"/>
          <w:marTop w:val="0"/>
          <w:marBottom w:val="0"/>
          <w:divBdr>
            <w:top w:val="none" w:sz="0" w:space="0" w:color="auto"/>
            <w:left w:val="none" w:sz="0" w:space="0" w:color="auto"/>
            <w:bottom w:val="none" w:sz="0" w:space="0" w:color="auto"/>
            <w:right w:val="none" w:sz="0" w:space="0" w:color="auto"/>
          </w:divBdr>
        </w:div>
        <w:div w:id="951403376">
          <w:marLeft w:val="0"/>
          <w:marRight w:val="0"/>
          <w:marTop w:val="0"/>
          <w:marBottom w:val="0"/>
          <w:divBdr>
            <w:top w:val="none" w:sz="0" w:space="0" w:color="auto"/>
            <w:left w:val="none" w:sz="0" w:space="0" w:color="auto"/>
            <w:bottom w:val="none" w:sz="0" w:space="0" w:color="auto"/>
            <w:right w:val="none" w:sz="0" w:space="0" w:color="auto"/>
          </w:divBdr>
        </w:div>
        <w:div w:id="447622750">
          <w:marLeft w:val="0"/>
          <w:marRight w:val="0"/>
          <w:marTop w:val="0"/>
          <w:marBottom w:val="0"/>
          <w:divBdr>
            <w:top w:val="none" w:sz="0" w:space="0" w:color="auto"/>
            <w:left w:val="none" w:sz="0" w:space="0" w:color="auto"/>
            <w:bottom w:val="none" w:sz="0" w:space="0" w:color="auto"/>
            <w:right w:val="none" w:sz="0" w:space="0" w:color="auto"/>
          </w:divBdr>
        </w:div>
        <w:div w:id="290479234">
          <w:marLeft w:val="0"/>
          <w:marRight w:val="0"/>
          <w:marTop w:val="0"/>
          <w:marBottom w:val="0"/>
          <w:divBdr>
            <w:top w:val="none" w:sz="0" w:space="0" w:color="auto"/>
            <w:left w:val="none" w:sz="0" w:space="0" w:color="auto"/>
            <w:bottom w:val="none" w:sz="0" w:space="0" w:color="auto"/>
            <w:right w:val="none" w:sz="0" w:space="0" w:color="auto"/>
          </w:divBdr>
        </w:div>
        <w:div w:id="825898747">
          <w:marLeft w:val="0"/>
          <w:marRight w:val="0"/>
          <w:marTop w:val="0"/>
          <w:marBottom w:val="0"/>
          <w:divBdr>
            <w:top w:val="none" w:sz="0" w:space="0" w:color="auto"/>
            <w:left w:val="none" w:sz="0" w:space="0" w:color="auto"/>
            <w:bottom w:val="none" w:sz="0" w:space="0" w:color="auto"/>
            <w:right w:val="none" w:sz="0" w:space="0" w:color="auto"/>
          </w:divBdr>
        </w:div>
        <w:div w:id="1964461648">
          <w:marLeft w:val="0"/>
          <w:marRight w:val="0"/>
          <w:marTop w:val="0"/>
          <w:marBottom w:val="0"/>
          <w:divBdr>
            <w:top w:val="none" w:sz="0" w:space="0" w:color="auto"/>
            <w:left w:val="none" w:sz="0" w:space="0" w:color="auto"/>
            <w:bottom w:val="none" w:sz="0" w:space="0" w:color="auto"/>
            <w:right w:val="none" w:sz="0" w:space="0" w:color="auto"/>
          </w:divBdr>
        </w:div>
        <w:div w:id="755520146">
          <w:marLeft w:val="0"/>
          <w:marRight w:val="0"/>
          <w:marTop w:val="0"/>
          <w:marBottom w:val="0"/>
          <w:divBdr>
            <w:top w:val="none" w:sz="0" w:space="0" w:color="auto"/>
            <w:left w:val="none" w:sz="0" w:space="0" w:color="auto"/>
            <w:bottom w:val="none" w:sz="0" w:space="0" w:color="auto"/>
            <w:right w:val="none" w:sz="0" w:space="0" w:color="auto"/>
          </w:divBdr>
        </w:div>
        <w:div w:id="1325623219">
          <w:marLeft w:val="0"/>
          <w:marRight w:val="0"/>
          <w:marTop w:val="0"/>
          <w:marBottom w:val="0"/>
          <w:divBdr>
            <w:top w:val="none" w:sz="0" w:space="0" w:color="auto"/>
            <w:left w:val="none" w:sz="0" w:space="0" w:color="auto"/>
            <w:bottom w:val="none" w:sz="0" w:space="0" w:color="auto"/>
            <w:right w:val="none" w:sz="0" w:space="0" w:color="auto"/>
          </w:divBdr>
        </w:div>
        <w:div w:id="1160803600">
          <w:marLeft w:val="0"/>
          <w:marRight w:val="0"/>
          <w:marTop w:val="0"/>
          <w:marBottom w:val="0"/>
          <w:divBdr>
            <w:top w:val="none" w:sz="0" w:space="0" w:color="auto"/>
            <w:left w:val="none" w:sz="0" w:space="0" w:color="auto"/>
            <w:bottom w:val="none" w:sz="0" w:space="0" w:color="auto"/>
            <w:right w:val="none" w:sz="0" w:space="0" w:color="auto"/>
          </w:divBdr>
        </w:div>
        <w:div w:id="156071071">
          <w:marLeft w:val="0"/>
          <w:marRight w:val="0"/>
          <w:marTop w:val="0"/>
          <w:marBottom w:val="0"/>
          <w:divBdr>
            <w:top w:val="none" w:sz="0" w:space="0" w:color="auto"/>
            <w:left w:val="none" w:sz="0" w:space="0" w:color="auto"/>
            <w:bottom w:val="none" w:sz="0" w:space="0" w:color="auto"/>
            <w:right w:val="none" w:sz="0" w:space="0" w:color="auto"/>
          </w:divBdr>
        </w:div>
        <w:div w:id="1179807560">
          <w:marLeft w:val="0"/>
          <w:marRight w:val="0"/>
          <w:marTop w:val="0"/>
          <w:marBottom w:val="0"/>
          <w:divBdr>
            <w:top w:val="none" w:sz="0" w:space="0" w:color="auto"/>
            <w:left w:val="none" w:sz="0" w:space="0" w:color="auto"/>
            <w:bottom w:val="none" w:sz="0" w:space="0" w:color="auto"/>
            <w:right w:val="none" w:sz="0" w:space="0" w:color="auto"/>
          </w:divBdr>
        </w:div>
        <w:div w:id="2088187432">
          <w:marLeft w:val="0"/>
          <w:marRight w:val="0"/>
          <w:marTop w:val="0"/>
          <w:marBottom w:val="0"/>
          <w:divBdr>
            <w:top w:val="none" w:sz="0" w:space="0" w:color="auto"/>
            <w:left w:val="none" w:sz="0" w:space="0" w:color="auto"/>
            <w:bottom w:val="none" w:sz="0" w:space="0" w:color="auto"/>
            <w:right w:val="none" w:sz="0" w:space="0" w:color="auto"/>
          </w:divBdr>
        </w:div>
        <w:div w:id="996223171">
          <w:marLeft w:val="0"/>
          <w:marRight w:val="0"/>
          <w:marTop w:val="0"/>
          <w:marBottom w:val="0"/>
          <w:divBdr>
            <w:top w:val="none" w:sz="0" w:space="0" w:color="auto"/>
            <w:left w:val="none" w:sz="0" w:space="0" w:color="auto"/>
            <w:bottom w:val="none" w:sz="0" w:space="0" w:color="auto"/>
            <w:right w:val="none" w:sz="0" w:space="0" w:color="auto"/>
          </w:divBdr>
        </w:div>
        <w:div w:id="1471941149">
          <w:marLeft w:val="0"/>
          <w:marRight w:val="0"/>
          <w:marTop w:val="0"/>
          <w:marBottom w:val="0"/>
          <w:divBdr>
            <w:top w:val="none" w:sz="0" w:space="0" w:color="auto"/>
            <w:left w:val="none" w:sz="0" w:space="0" w:color="auto"/>
            <w:bottom w:val="none" w:sz="0" w:space="0" w:color="auto"/>
            <w:right w:val="none" w:sz="0" w:space="0" w:color="auto"/>
          </w:divBdr>
        </w:div>
        <w:div w:id="541330051">
          <w:marLeft w:val="0"/>
          <w:marRight w:val="0"/>
          <w:marTop w:val="0"/>
          <w:marBottom w:val="0"/>
          <w:divBdr>
            <w:top w:val="none" w:sz="0" w:space="0" w:color="auto"/>
            <w:left w:val="none" w:sz="0" w:space="0" w:color="auto"/>
            <w:bottom w:val="none" w:sz="0" w:space="0" w:color="auto"/>
            <w:right w:val="none" w:sz="0" w:space="0" w:color="auto"/>
          </w:divBdr>
        </w:div>
        <w:div w:id="370617467">
          <w:marLeft w:val="0"/>
          <w:marRight w:val="0"/>
          <w:marTop w:val="0"/>
          <w:marBottom w:val="0"/>
          <w:divBdr>
            <w:top w:val="none" w:sz="0" w:space="0" w:color="auto"/>
            <w:left w:val="none" w:sz="0" w:space="0" w:color="auto"/>
            <w:bottom w:val="none" w:sz="0" w:space="0" w:color="auto"/>
            <w:right w:val="none" w:sz="0" w:space="0" w:color="auto"/>
          </w:divBdr>
        </w:div>
        <w:div w:id="750732860">
          <w:marLeft w:val="0"/>
          <w:marRight w:val="0"/>
          <w:marTop w:val="0"/>
          <w:marBottom w:val="0"/>
          <w:divBdr>
            <w:top w:val="none" w:sz="0" w:space="0" w:color="auto"/>
            <w:left w:val="none" w:sz="0" w:space="0" w:color="auto"/>
            <w:bottom w:val="none" w:sz="0" w:space="0" w:color="auto"/>
            <w:right w:val="none" w:sz="0" w:space="0" w:color="auto"/>
          </w:divBdr>
        </w:div>
        <w:div w:id="1415325349">
          <w:marLeft w:val="0"/>
          <w:marRight w:val="0"/>
          <w:marTop w:val="0"/>
          <w:marBottom w:val="0"/>
          <w:divBdr>
            <w:top w:val="none" w:sz="0" w:space="0" w:color="auto"/>
            <w:left w:val="none" w:sz="0" w:space="0" w:color="auto"/>
            <w:bottom w:val="none" w:sz="0" w:space="0" w:color="auto"/>
            <w:right w:val="none" w:sz="0" w:space="0" w:color="auto"/>
          </w:divBdr>
        </w:div>
        <w:div w:id="1307053047">
          <w:marLeft w:val="0"/>
          <w:marRight w:val="0"/>
          <w:marTop w:val="0"/>
          <w:marBottom w:val="0"/>
          <w:divBdr>
            <w:top w:val="none" w:sz="0" w:space="0" w:color="auto"/>
            <w:left w:val="none" w:sz="0" w:space="0" w:color="auto"/>
            <w:bottom w:val="none" w:sz="0" w:space="0" w:color="auto"/>
            <w:right w:val="none" w:sz="0" w:space="0" w:color="auto"/>
          </w:divBdr>
        </w:div>
        <w:div w:id="337929185">
          <w:marLeft w:val="0"/>
          <w:marRight w:val="0"/>
          <w:marTop w:val="0"/>
          <w:marBottom w:val="0"/>
          <w:divBdr>
            <w:top w:val="none" w:sz="0" w:space="0" w:color="auto"/>
            <w:left w:val="none" w:sz="0" w:space="0" w:color="auto"/>
            <w:bottom w:val="none" w:sz="0" w:space="0" w:color="auto"/>
            <w:right w:val="none" w:sz="0" w:space="0" w:color="auto"/>
          </w:divBdr>
        </w:div>
        <w:div w:id="1916934652">
          <w:marLeft w:val="0"/>
          <w:marRight w:val="0"/>
          <w:marTop w:val="0"/>
          <w:marBottom w:val="0"/>
          <w:divBdr>
            <w:top w:val="none" w:sz="0" w:space="0" w:color="auto"/>
            <w:left w:val="none" w:sz="0" w:space="0" w:color="auto"/>
            <w:bottom w:val="none" w:sz="0" w:space="0" w:color="auto"/>
            <w:right w:val="none" w:sz="0" w:space="0" w:color="auto"/>
          </w:divBdr>
        </w:div>
        <w:div w:id="2122340267">
          <w:marLeft w:val="0"/>
          <w:marRight w:val="0"/>
          <w:marTop w:val="0"/>
          <w:marBottom w:val="0"/>
          <w:divBdr>
            <w:top w:val="none" w:sz="0" w:space="0" w:color="auto"/>
            <w:left w:val="none" w:sz="0" w:space="0" w:color="auto"/>
            <w:bottom w:val="none" w:sz="0" w:space="0" w:color="auto"/>
            <w:right w:val="none" w:sz="0" w:space="0" w:color="auto"/>
          </w:divBdr>
        </w:div>
        <w:div w:id="1962035191">
          <w:marLeft w:val="0"/>
          <w:marRight w:val="0"/>
          <w:marTop w:val="0"/>
          <w:marBottom w:val="0"/>
          <w:divBdr>
            <w:top w:val="none" w:sz="0" w:space="0" w:color="auto"/>
            <w:left w:val="none" w:sz="0" w:space="0" w:color="auto"/>
            <w:bottom w:val="none" w:sz="0" w:space="0" w:color="auto"/>
            <w:right w:val="none" w:sz="0" w:space="0" w:color="auto"/>
          </w:divBdr>
        </w:div>
        <w:div w:id="866332735">
          <w:marLeft w:val="0"/>
          <w:marRight w:val="0"/>
          <w:marTop w:val="0"/>
          <w:marBottom w:val="0"/>
          <w:divBdr>
            <w:top w:val="none" w:sz="0" w:space="0" w:color="auto"/>
            <w:left w:val="none" w:sz="0" w:space="0" w:color="auto"/>
            <w:bottom w:val="none" w:sz="0" w:space="0" w:color="auto"/>
            <w:right w:val="none" w:sz="0" w:space="0" w:color="auto"/>
          </w:divBdr>
        </w:div>
        <w:div w:id="477114282">
          <w:marLeft w:val="0"/>
          <w:marRight w:val="0"/>
          <w:marTop w:val="0"/>
          <w:marBottom w:val="0"/>
          <w:divBdr>
            <w:top w:val="none" w:sz="0" w:space="0" w:color="auto"/>
            <w:left w:val="none" w:sz="0" w:space="0" w:color="auto"/>
            <w:bottom w:val="none" w:sz="0" w:space="0" w:color="auto"/>
            <w:right w:val="none" w:sz="0" w:space="0" w:color="auto"/>
          </w:divBdr>
        </w:div>
        <w:div w:id="995105817">
          <w:marLeft w:val="0"/>
          <w:marRight w:val="0"/>
          <w:marTop w:val="0"/>
          <w:marBottom w:val="0"/>
          <w:divBdr>
            <w:top w:val="none" w:sz="0" w:space="0" w:color="auto"/>
            <w:left w:val="none" w:sz="0" w:space="0" w:color="auto"/>
            <w:bottom w:val="none" w:sz="0" w:space="0" w:color="auto"/>
            <w:right w:val="none" w:sz="0" w:space="0" w:color="auto"/>
          </w:divBdr>
        </w:div>
        <w:div w:id="625937727">
          <w:marLeft w:val="0"/>
          <w:marRight w:val="0"/>
          <w:marTop w:val="0"/>
          <w:marBottom w:val="0"/>
          <w:divBdr>
            <w:top w:val="none" w:sz="0" w:space="0" w:color="auto"/>
            <w:left w:val="none" w:sz="0" w:space="0" w:color="auto"/>
            <w:bottom w:val="none" w:sz="0" w:space="0" w:color="auto"/>
            <w:right w:val="none" w:sz="0" w:space="0" w:color="auto"/>
          </w:divBdr>
        </w:div>
        <w:div w:id="913659508">
          <w:marLeft w:val="0"/>
          <w:marRight w:val="0"/>
          <w:marTop w:val="0"/>
          <w:marBottom w:val="0"/>
          <w:divBdr>
            <w:top w:val="none" w:sz="0" w:space="0" w:color="auto"/>
            <w:left w:val="none" w:sz="0" w:space="0" w:color="auto"/>
            <w:bottom w:val="none" w:sz="0" w:space="0" w:color="auto"/>
            <w:right w:val="none" w:sz="0" w:space="0" w:color="auto"/>
          </w:divBdr>
        </w:div>
        <w:div w:id="1663309241">
          <w:marLeft w:val="0"/>
          <w:marRight w:val="0"/>
          <w:marTop w:val="0"/>
          <w:marBottom w:val="0"/>
          <w:divBdr>
            <w:top w:val="none" w:sz="0" w:space="0" w:color="auto"/>
            <w:left w:val="none" w:sz="0" w:space="0" w:color="auto"/>
            <w:bottom w:val="none" w:sz="0" w:space="0" w:color="auto"/>
            <w:right w:val="none" w:sz="0" w:space="0" w:color="auto"/>
          </w:divBdr>
        </w:div>
        <w:div w:id="1451195315">
          <w:marLeft w:val="0"/>
          <w:marRight w:val="0"/>
          <w:marTop w:val="0"/>
          <w:marBottom w:val="0"/>
          <w:divBdr>
            <w:top w:val="none" w:sz="0" w:space="0" w:color="auto"/>
            <w:left w:val="none" w:sz="0" w:space="0" w:color="auto"/>
            <w:bottom w:val="none" w:sz="0" w:space="0" w:color="auto"/>
            <w:right w:val="none" w:sz="0" w:space="0" w:color="auto"/>
          </w:divBdr>
        </w:div>
        <w:div w:id="1477575453">
          <w:marLeft w:val="0"/>
          <w:marRight w:val="0"/>
          <w:marTop w:val="0"/>
          <w:marBottom w:val="0"/>
          <w:divBdr>
            <w:top w:val="none" w:sz="0" w:space="0" w:color="auto"/>
            <w:left w:val="none" w:sz="0" w:space="0" w:color="auto"/>
            <w:bottom w:val="none" w:sz="0" w:space="0" w:color="auto"/>
            <w:right w:val="none" w:sz="0" w:space="0" w:color="auto"/>
          </w:divBdr>
        </w:div>
        <w:div w:id="1679884385">
          <w:marLeft w:val="0"/>
          <w:marRight w:val="0"/>
          <w:marTop w:val="0"/>
          <w:marBottom w:val="0"/>
          <w:divBdr>
            <w:top w:val="none" w:sz="0" w:space="0" w:color="auto"/>
            <w:left w:val="none" w:sz="0" w:space="0" w:color="auto"/>
            <w:bottom w:val="none" w:sz="0" w:space="0" w:color="auto"/>
            <w:right w:val="none" w:sz="0" w:space="0" w:color="auto"/>
          </w:divBdr>
        </w:div>
        <w:div w:id="1989823512">
          <w:marLeft w:val="0"/>
          <w:marRight w:val="0"/>
          <w:marTop w:val="0"/>
          <w:marBottom w:val="0"/>
          <w:divBdr>
            <w:top w:val="none" w:sz="0" w:space="0" w:color="auto"/>
            <w:left w:val="none" w:sz="0" w:space="0" w:color="auto"/>
            <w:bottom w:val="none" w:sz="0" w:space="0" w:color="auto"/>
            <w:right w:val="none" w:sz="0" w:space="0" w:color="auto"/>
          </w:divBdr>
        </w:div>
        <w:div w:id="320042281">
          <w:marLeft w:val="0"/>
          <w:marRight w:val="0"/>
          <w:marTop w:val="0"/>
          <w:marBottom w:val="0"/>
          <w:divBdr>
            <w:top w:val="none" w:sz="0" w:space="0" w:color="auto"/>
            <w:left w:val="none" w:sz="0" w:space="0" w:color="auto"/>
            <w:bottom w:val="none" w:sz="0" w:space="0" w:color="auto"/>
            <w:right w:val="none" w:sz="0" w:space="0" w:color="auto"/>
          </w:divBdr>
        </w:div>
        <w:div w:id="1411345773">
          <w:marLeft w:val="0"/>
          <w:marRight w:val="0"/>
          <w:marTop w:val="0"/>
          <w:marBottom w:val="0"/>
          <w:divBdr>
            <w:top w:val="none" w:sz="0" w:space="0" w:color="auto"/>
            <w:left w:val="none" w:sz="0" w:space="0" w:color="auto"/>
            <w:bottom w:val="none" w:sz="0" w:space="0" w:color="auto"/>
            <w:right w:val="none" w:sz="0" w:space="0" w:color="auto"/>
          </w:divBdr>
        </w:div>
        <w:div w:id="1066143049">
          <w:marLeft w:val="0"/>
          <w:marRight w:val="0"/>
          <w:marTop w:val="0"/>
          <w:marBottom w:val="0"/>
          <w:divBdr>
            <w:top w:val="none" w:sz="0" w:space="0" w:color="auto"/>
            <w:left w:val="none" w:sz="0" w:space="0" w:color="auto"/>
            <w:bottom w:val="none" w:sz="0" w:space="0" w:color="auto"/>
            <w:right w:val="none" w:sz="0" w:space="0" w:color="auto"/>
          </w:divBdr>
        </w:div>
        <w:div w:id="132604636">
          <w:marLeft w:val="0"/>
          <w:marRight w:val="0"/>
          <w:marTop w:val="0"/>
          <w:marBottom w:val="0"/>
          <w:divBdr>
            <w:top w:val="none" w:sz="0" w:space="0" w:color="auto"/>
            <w:left w:val="none" w:sz="0" w:space="0" w:color="auto"/>
            <w:bottom w:val="none" w:sz="0" w:space="0" w:color="auto"/>
            <w:right w:val="none" w:sz="0" w:space="0" w:color="auto"/>
          </w:divBdr>
        </w:div>
        <w:div w:id="1926843394">
          <w:marLeft w:val="0"/>
          <w:marRight w:val="0"/>
          <w:marTop w:val="0"/>
          <w:marBottom w:val="0"/>
          <w:divBdr>
            <w:top w:val="none" w:sz="0" w:space="0" w:color="auto"/>
            <w:left w:val="none" w:sz="0" w:space="0" w:color="auto"/>
            <w:bottom w:val="none" w:sz="0" w:space="0" w:color="auto"/>
            <w:right w:val="none" w:sz="0" w:space="0" w:color="auto"/>
          </w:divBdr>
        </w:div>
        <w:div w:id="168371506">
          <w:marLeft w:val="0"/>
          <w:marRight w:val="0"/>
          <w:marTop w:val="0"/>
          <w:marBottom w:val="0"/>
          <w:divBdr>
            <w:top w:val="none" w:sz="0" w:space="0" w:color="auto"/>
            <w:left w:val="none" w:sz="0" w:space="0" w:color="auto"/>
            <w:bottom w:val="none" w:sz="0" w:space="0" w:color="auto"/>
            <w:right w:val="none" w:sz="0" w:space="0" w:color="auto"/>
          </w:divBdr>
        </w:div>
        <w:div w:id="566644458">
          <w:marLeft w:val="0"/>
          <w:marRight w:val="0"/>
          <w:marTop w:val="0"/>
          <w:marBottom w:val="0"/>
          <w:divBdr>
            <w:top w:val="none" w:sz="0" w:space="0" w:color="auto"/>
            <w:left w:val="none" w:sz="0" w:space="0" w:color="auto"/>
            <w:bottom w:val="none" w:sz="0" w:space="0" w:color="auto"/>
            <w:right w:val="none" w:sz="0" w:space="0" w:color="auto"/>
          </w:divBdr>
        </w:div>
        <w:div w:id="895361638">
          <w:marLeft w:val="0"/>
          <w:marRight w:val="0"/>
          <w:marTop w:val="0"/>
          <w:marBottom w:val="0"/>
          <w:divBdr>
            <w:top w:val="none" w:sz="0" w:space="0" w:color="auto"/>
            <w:left w:val="none" w:sz="0" w:space="0" w:color="auto"/>
            <w:bottom w:val="none" w:sz="0" w:space="0" w:color="auto"/>
            <w:right w:val="none" w:sz="0" w:space="0" w:color="auto"/>
          </w:divBdr>
        </w:div>
        <w:div w:id="1334986641">
          <w:marLeft w:val="0"/>
          <w:marRight w:val="0"/>
          <w:marTop w:val="0"/>
          <w:marBottom w:val="0"/>
          <w:divBdr>
            <w:top w:val="none" w:sz="0" w:space="0" w:color="auto"/>
            <w:left w:val="none" w:sz="0" w:space="0" w:color="auto"/>
            <w:bottom w:val="none" w:sz="0" w:space="0" w:color="auto"/>
            <w:right w:val="none" w:sz="0" w:space="0" w:color="auto"/>
          </w:divBdr>
        </w:div>
        <w:div w:id="344478320">
          <w:marLeft w:val="0"/>
          <w:marRight w:val="0"/>
          <w:marTop w:val="0"/>
          <w:marBottom w:val="0"/>
          <w:divBdr>
            <w:top w:val="none" w:sz="0" w:space="0" w:color="auto"/>
            <w:left w:val="none" w:sz="0" w:space="0" w:color="auto"/>
            <w:bottom w:val="none" w:sz="0" w:space="0" w:color="auto"/>
            <w:right w:val="none" w:sz="0" w:space="0" w:color="auto"/>
          </w:divBdr>
        </w:div>
        <w:div w:id="164396673">
          <w:marLeft w:val="0"/>
          <w:marRight w:val="0"/>
          <w:marTop w:val="0"/>
          <w:marBottom w:val="0"/>
          <w:divBdr>
            <w:top w:val="none" w:sz="0" w:space="0" w:color="auto"/>
            <w:left w:val="none" w:sz="0" w:space="0" w:color="auto"/>
            <w:bottom w:val="none" w:sz="0" w:space="0" w:color="auto"/>
            <w:right w:val="none" w:sz="0" w:space="0" w:color="auto"/>
          </w:divBdr>
        </w:div>
        <w:div w:id="1745374750">
          <w:marLeft w:val="0"/>
          <w:marRight w:val="0"/>
          <w:marTop w:val="0"/>
          <w:marBottom w:val="0"/>
          <w:divBdr>
            <w:top w:val="none" w:sz="0" w:space="0" w:color="auto"/>
            <w:left w:val="none" w:sz="0" w:space="0" w:color="auto"/>
            <w:bottom w:val="none" w:sz="0" w:space="0" w:color="auto"/>
            <w:right w:val="none" w:sz="0" w:space="0" w:color="auto"/>
          </w:divBdr>
        </w:div>
        <w:div w:id="1620797230">
          <w:marLeft w:val="0"/>
          <w:marRight w:val="0"/>
          <w:marTop w:val="0"/>
          <w:marBottom w:val="0"/>
          <w:divBdr>
            <w:top w:val="none" w:sz="0" w:space="0" w:color="auto"/>
            <w:left w:val="none" w:sz="0" w:space="0" w:color="auto"/>
            <w:bottom w:val="none" w:sz="0" w:space="0" w:color="auto"/>
            <w:right w:val="none" w:sz="0" w:space="0" w:color="auto"/>
          </w:divBdr>
        </w:div>
        <w:div w:id="704645394">
          <w:marLeft w:val="0"/>
          <w:marRight w:val="0"/>
          <w:marTop w:val="0"/>
          <w:marBottom w:val="0"/>
          <w:divBdr>
            <w:top w:val="none" w:sz="0" w:space="0" w:color="auto"/>
            <w:left w:val="none" w:sz="0" w:space="0" w:color="auto"/>
            <w:bottom w:val="none" w:sz="0" w:space="0" w:color="auto"/>
            <w:right w:val="none" w:sz="0" w:space="0" w:color="auto"/>
          </w:divBdr>
        </w:div>
        <w:div w:id="850341398">
          <w:marLeft w:val="0"/>
          <w:marRight w:val="0"/>
          <w:marTop w:val="0"/>
          <w:marBottom w:val="0"/>
          <w:divBdr>
            <w:top w:val="none" w:sz="0" w:space="0" w:color="auto"/>
            <w:left w:val="none" w:sz="0" w:space="0" w:color="auto"/>
            <w:bottom w:val="none" w:sz="0" w:space="0" w:color="auto"/>
            <w:right w:val="none" w:sz="0" w:space="0" w:color="auto"/>
          </w:divBdr>
        </w:div>
        <w:div w:id="1900938898">
          <w:marLeft w:val="0"/>
          <w:marRight w:val="0"/>
          <w:marTop w:val="0"/>
          <w:marBottom w:val="0"/>
          <w:divBdr>
            <w:top w:val="none" w:sz="0" w:space="0" w:color="auto"/>
            <w:left w:val="none" w:sz="0" w:space="0" w:color="auto"/>
            <w:bottom w:val="none" w:sz="0" w:space="0" w:color="auto"/>
            <w:right w:val="none" w:sz="0" w:space="0" w:color="auto"/>
          </w:divBdr>
        </w:div>
        <w:div w:id="926381808">
          <w:marLeft w:val="0"/>
          <w:marRight w:val="0"/>
          <w:marTop w:val="0"/>
          <w:marBottom w:val="0"/>
          <w:divBdr>
            <w:top w:val="none" w:sz="0" w:space="0" w:color="auto"/>
            <w:left w:val="none" w:sz="0" w:space="0" w:color="auto"/>
            <w:bottom w:val="none" w:sz="0" w:space="0" w:color="auto"/>
            <w:right w:val="none" w:sz="0" w:space="0" w:color="auto"/>
          </w:divBdr>
        </w:div>
        <w:div w:id="1614432530">
          <w:marLeft w:val="0"/>
          <w:marRight w:val="0"/>
          <w:marTop w:val="0"/>
          <w:marBottom w:val="0"/>
          <w:divBdr>
            <w:top w:val="none" w:sz="0" w:space="0" w:color="auto"/>
            <w:left w:val="none" w:sz="0" w:space="0" w:color="auto"/>
            <w:bottom w:val="none" w:sz="0" w:space="0" w:color="auto"/>
            <w:right w:val="none" w:sz="0" w:space="0" w:color="auto"/>
          </w:divBdr>
        </w:div>
        <w:div w:id="1164200572">
          <w:marLeft w:val="0"/>
          <w:marRight w:val="0"/>
          <w:marTop w:val="0"/>
          <w:marBottom w:val="0"/>
          <w:divBdr>
            <w:top w:val="none" w:sz="0" w:space="0" w:color="auto"/>
            <w:left w:val="none" w:sz="0" w:space="0" w:color="auto"/>
            <w:bottom w:val="none" w:sz="0" w:space="0" w:color="auto"/>
            <w:right w:val="none" w:sz="0" w:space="0" w:color="auto"/>
          </w:divBdr>
        </w:div>
        <w:div w:id="1965041524">
          <w:marLeft w:val="0"/>
          <w:marRight w:val="0"/>
          <w:marTop w:val="0"/>
          <w:marBottom w:val="0"/>
          <w:divBdr>
            <w:top w:val="none" w:sz="0" w:space="0" w:color="auto"/>
            <w:left w:val="none" w:sz="0" w:space="0" w:color="auto"/>
            <w:bottom w:val="none" w:sz="0" w:space="0" w:color="auto"/>
            <w:right w:val="none" w:sz="0" w:space="0" w:color="auto"/>
          </w:divBdr>
        </w:div>
        <w:div w:id="1451045242">
          <w:marLeft w:val="0"/>
          <w:marRight w:val="0"/>
          <w:marTop w:val="0"/>
          <w:marBottom w:val="0"/>
          <w:divBdr>
            <w:top w:val="none" w:sz="0" w:space="0" w:color="auto"/>
            <w:left w:val="none" w:sz="0" w:space="0" w:color="auto"/>
            <w:bottom w:val="none" w:sz="0" w:space="0" w:color="auto"/>
            <w:right w:val="none" w:sz="0" w:space="0" w:color="auto"/>
          </w:divBdr>
        </w:div>
        <w:div w:id="1653754998">
          <w:marLeft w:val="0"/>
          <w:marRight w:val="0"/>
          <w:marTop w:val="0"/>
          <w:marBottom w:val="0"/>
          <w:divBdr>
            <w:top w:val="none" w:sz="0" w:space="0" w:color="auto"/>
            <w:left w:val="none" w:sz="0" w:space="0" w:color="auto"/>
            <w:bottom w:val="none" w:sz="0" w:space="0" w:color="auto"/>
            <w:right w:val="none" w:sz="0" w:space="0" w:color="auto"/>
          </w:divBdr>
        </w:div>
        <w:div w:id="477262116">
          <w:marLeft w:val="0"/>
          <w:marRight w:val="0"/>
          <w:marTop w:val="0"/>
          <w:marBottom w:val="0"/>
          <w:divBdr>
            <w:top w:val="none" w:sz="0" w:space="0" w:color="auto"/>
            <w:left w:val="none" w:sz="0" w:space="0" w:color="auto"/>
            <w:bottom w:val="none" w:sz="0" w:space="0" w:color="auto"/>
            <w:right w:val="none" w:sz="0" w:space="0" w:color="auto"/>
          </w:divBdr>
        </w:div>
        <w:div w:id="1018971668">
          <w:marLeft w:val="0"/>
          <w:marRight w:val="0"/>
          <w:marTop w:val="0"/>
          <w:marBottom w:val="0"/>
          <w:divBdr>
            <w:top w:val="none" w:sz="0" w:space="0" w:color="auto"/>
            <w:left w:val="none" w:sz="0" w:space="0" w:color="auto"/>
            <w:bottom w:val="none" w:sz="0" w:space="0" w:color="auto"/>
            <w:right w:val="none" w:sz="0" w:space="0" w:color="auto"/>
          </w:divBdr>
        </w:div>
        <w:div w:id="954672724">
          <w:marLeft w:val="0"/>
          <w:marRight w:val="0"/>
          <w:marTop w:val="0"/>
          <w:marBottom w:val="0"/>
          <w:divBdr>
            <w:top w:val="none" w:sz="0" w:space="0" w:color="auto"/>
            <w:left w:val="none" w:sz="0" w:space="0" w:color="auto"/>
            <w:bottom w:val="none" w:sz="0" w:space="0" w:color="auto"/>
            <w:right w:val="none" w:sz="0" w:space="0" w:color="auto"/>
          </w:divBdr>
        </w:div>
        <w:div w:id="968051109">
          <w:marLeft w:val="0"/>
          <w:marRight w:val="0"/>
          <w:marTop w:val="0"/>
          <w:marBottom w:val="0"/>
          <w:divBdr>
            <w:top w:val="none" w:sz="0" w:space="0" w:color="auto"/>
            <w:left w:val="none" w:sz="0" w:space="0" w:color="auto"/>
            <w:bottom w:val="none" w:sz="0" w:space="0" w:color="auto"/>
            <w:right w:val="none" w:sz="0" w:space="0" w:color="auto"/>
          </w:divBdr>
        </w:div>
        <w:div w:id="189732585">
          <w:marLeft w:val="0"/>
          <w:marRight w:val="0"/>
          <w:marTop w:val="0"/>
          <w:marBottom w:val="0"/>
          <w:divBdr>
            <w:top w:val="none" w:sz="0" w:space="0" w:color="auto"/>
            <w:left w:val="none" w:sz="0" w:space="0" w:color="auto"/>
            <w:bottom w:val="none" w:sz="0" w:space="0" w:color="auto"/>
            <w:right w:val="none" w:sz="0" w:space="0" w:color="auto"/>
          </w:divBdr>
        </w:div>
        <w:div w:id="2095197857">
          <w:marLeft w:val="0"/>
          <w:marRight w:val="0"/>
          <w:marTop w:val="0"/>
          <w:marBottom w:val="0"/>
          <w:divBdr>
            <w:top w:val="none" w:sz="0" w:space="0" w:color="auto"/>
            <w:left w:val="none" w:sz="0" w:space="0" w:color="auto"/>
            <w:bottom w:val="none" w:sz="0" w:space="0" w:color="auto"/>
            <w:right w:val="none" w:sz="0" w:space="0" w:color="auto"/>
          </w:divBdr>
        </w:div>
        <w:div w:id="2047749444">
          <w:marLeft w:val="0"/>
          <w:marRight w:val="0"/>
          <w:marTop w:val="0"/>
          <w:marBottom w:val="0"/>
          <w:divBdr>
            <w:top w:val="none" w:sz="0" w:space="0" w:color="auto"/>
            <w:left w:val="none" w:sz="0" w:space="0" w:color="auto"/>
            <w:bottom w:val="none" w:sz="0" w:space="0" w:color="auto"/>
            <w:right w:val="none" w:sz="0" w:space="0" w:color="auto"/>
          </w:divBdr>
        </w:div>
        <w:div w:id="272440617">
          <w:marLeft w:val="0"/>
          <w:marRight w:val="0"/>
          <w:marTop w:val="0"/>
          <w:marBottom w:val="0"/>
          <w:divBdr>
            <w:top w:val="none" w:sz="0" w:space="0" w:color="auto"/>
            <w:left w:val="none" w:sz="0" w:space="0" w:color="auto"/>
            <w:bottom w:val="none" w:sz="0" w:space="0" w:color="auto"/>
            <w:right w:val="none" w:sz="0" w:space="0" w:color="auto"/>
          </w:divBdr>
        </w:div>
        <w:div w:id="1520503630">
          <w:marLeft w:val="0"/>
          <w:marRight w:val="0"/>
          <w:marTop w:val="0"/>
          <w:marBottom w:val="0"/>
          <w:divBdr>
            <w:top w:val="none" w:sz="0" w:space="0" w:color="auto"/>
            <w:left w:val="none" w:sz="0" w:space="0" w:color="auto"/>
            <w:bottom w:val="none" w:sz="0" w:space="0" w:color="auto"/>
            <w:right w:val="none" w:sz="0" w:space="0" w:color="auto"/>
          </w:divBdr>
        </w:div>
        <w:div w:id="102261859">
          <w:marLeft w:val="0"/>
          <w:marRight w:val="0"/>
          <w:marTop w:val="0"/>
          <w:marBottom w:val="0"/>
          <w:divBdr>
            <w:top w:val="none" w:sz="0" w:space="0" w:color="auto"/>
            <w:left w:val="none" w:sz="0" w:space="0" w:color="auto"/>
            <w:bottom w:val="none" w:sz="0" w:space="0" w:color="auto"/>
            <w:right w:val="none" w:sz="0" w:space="0" w:color="auto"/>
          </w:divBdr>
        </w:div>
        <w:div w:id="1707900800">
          <w:marLeft w:val="0"/>
          <w:marRight w:val="0"/>
          <w:marTop w:val="0"/>
          <w:marBottom w:val="0"/>
          <w:divBdr>
            <w:top w:val="none" w:sz="0" w:space="0" w:color="auto"/>
            <w:left w:val="none" w:sz="0" w:space="0" w:color="auto"/>
            <w:bottom w:val="none" w:sz="0" w:space="0" w:color="auto"/>
            <w:right w:val="none" w:sz="0" w:space="0" w:color="auto"/>
          </w:divBdr>
        </w:div>
        <w:div w:id="1362896252">
          <w:marLeft w:val="0"/>
          <w:marRight w:val="0"/>
          <w:marTop w:val="0"/>
          <w:marBottom w:val="0"/>
          <w:divBdr>
            <w:top w:val="none" w:sz="0" w:space="0" w:color="auto"/>
            <w:left w:val="none" w:sz="0" w:space="0" w:color="auto"/>
            <w:bottom w:val="none" w:sz="0" w:space="0" w:color="auto"/>
            <w:right w:val="none" w:sz="0" w:space="0" w:color="auto"/>
          </w:divBdr>
        </w:div>
        <w:div w:id="66415941">
          <w:marLeft w:val="0"/>
          <w:marRight w:val="0"/>
          <w:marTop w:val="0"/>
          <w:marBottom w:val="0"/>
          <w:divBdr>
            <w:top w:val="none" w:sz="0" w:space="0" w:color="auto"/>
            <w:left w:val="none" w:sz="0" w:space="0" w:color="auto"/>
            <w:bottom w:val="none" w:sz="0" w:space="0" w:color="auto"/>
            <w:right w:val="none" w:sz="0" w:space="0" w:color="auto"/>
          </w:divBdr>
        </w:div>
        <w:div w:id="1540511905">
          <w:marLeft w:val="0"/>
          <w:marRight w:val="0"/>
          <w:marTop w:val="0"/>
          <w:marBottom w:val="0"/>
          <w:divBdr>
            <w:top w:val="none" w:sz="0" w:space="0" w:color="auto"/>
            <w:left w:val="none" w:sz="0" w:space="0" w:color="auto"/>
            <w:bottom w:val="none" w:sz="0" w:space="0" w:color="auto"/>
            <w:right w:val="none" w:sz="0" w:space="0" w:color="auto"/>
          </w:divBdr>
        </w:div>
        <w:div w:id="1833258375">
          <w:marLeft w:val="0"/>
          <w:marRight w:val="0"/>
          <w:marTop w:val="0"/>
          <w:marBottom w:val="0"/>
          <w:divBdr>
            <w:top w:val="none" w:sz="0" w:space="0" w:color="auto"/>
            <w:left w:val="none" w:sz="0" w:space="0" w:color="auto"/>
            <w:bottom w:val="none" w:sz="0" w:space="0" w:color="auto"/>
            <w:right w:val="none" w:sz="0" w:space="0" w:color="auto"/>
          </w:divBdr>
        </w:div>
        <w:div w:id="2033725325">
          <w:marLeft w:val="0"/>
          <w:marRight w:val="0"/>
          <w:marTop w:val="0"/>
          <w:marBottom w:val="0"/>
          <w:divBdr>
            <w:top w:val="none" w:sz="0" w:space="0" w:color="auto"/>
            <w:left w:val="none" w:sz="0" w:space="0" w:color="auto"/>
            <w:bottom w:val="none" w:sz="0" w:space="0" w:color="auto"/>
            <w:right w:val="none" w:sz="0" w:space="0" w:color="auto"/>
          </w:divBdr>
        </w:div>
        <w:div w:id="1395860057">
          <w:marLeft w:val="0"/>
          <w:marRight w:val="0"/>
          <w:marTop w:val="0"/>
          <w:marBottom w:val="0"/>
          <w:divBdr>
            <w:top w:val="none" w:sz="0" w:space="0" w:color="auto"/>
            <w:left w:val="none" w:sz="0" w:space="0" w:color="auto"/>
            <w:bottom w:val="none" w:sz="0" w:space="0" w:color="auto"/>
            <w:right w:val="none" w:sz="0" w:space="0" w:color="auto"/>
          </w:divBdr>
        </w:div>
        <w:div w:id="1304428980">
          <w:marLeft w:val="0"/>
          <w:marRight w:val="0"/>
          <w:marTop w:val="0"/>
          <w:marBottom w:val="0"/>
          <w:divBdr>
            <w:top w:val="none" w:sz="0" w:space="0" w:color="auto"/>
            <w:left w:val="none" w:sz="0" w:space="0" w:color="auto"/>
            <w:bottom w:val="none" w:sz="0" w:space="0" w:color="auto"/>
            <w:right w:val="none" w:sz="0" w:space="0" w:color="auto"/>
          </w:divBdr>
        </w:div>
        <w:div w:id="1443456151">
          <w:marLeft w:val="0"/>
          <w:marRight w:val="0"/>
          <w:marTop w:val="0"/>
          <w:marBottom w:val="0"/>
          <w:divBdr>
            <w:top w:val="none" w:sz="0" w:space="0" w:color="auto"/>
            <w:left w:val="none" w:sz="0" w:space="0" w:color="auto"/>
            <w:bottom w:val="none" w:sz="0" w:space="0" w:color="auto"/>
            <w:right w:val="none" w:sz="0" w:space="0" w:color="auto"/>
          </w:divBdr>
        </w:div>
        <w:div w:id="1667437812">
          <w:marLeft w:val="0"/>
          <w:marRight w:val="0"/>
          <w:marTop w:val="0"/>
          <w:marBottom w:val="0"/>
          <w:divBdr>
            <w:top w:val="none" w:sz="0" w:space="0" w:color="auto"/>
            <w:left w:val="none" w:sz="0" w:space="0" w:color="auto"/>
            <w:bottom w:val="none" w:sz="0" w:space="0" w:color="auto"/>
            <w:right w:val="none" w:sz="0" w:space="0" w:color="auto"/>
          </w:divBdr>
        </w:div>
        <w:div w:id="1080953629">
          <w:marLeft w:val="0"/>
          <w:marRight w:val="0"/>
          <w:marTop w:val="0"/>
          <w:marBottom w:val="0"/>
          <w:divBdr>
            <w:top w:val="none" w:sz="0" w:space="0" w:color="auto"/>
            <w:left w:val="none" w:sz="0" w:space="0" w:color="auto"/>
            <w:bottom w:val="none" w:sz="0" w:space="0" w:color="auto"/>
            <w:right w:val="none" w:sz="0" w:space="0" w:color="auto"/>
          </w:divBdr>
        </w:div>
        <w:div w:id="286349757">
          <w:marLeft w:val="0"/>
          <w:marRight w:val="0"/>
          <w:marTop w:val="0"/>
          <w:marBottom w:val="0"/>
          <w:divBdr>
            <w:top w:val="none" w:sz="0" w:space="0" w:color="auto"/>
            <w:left w:val="none" w:sz="0" w:space="0" w:color="auto"/>
            <w:bottom w:val="none" w:sz="0" w:space="0" w:color="auto"/>
            <w:right w:val="none" w:sz="0" w:space="0" w:color="auto"/>
          </w:divBdr>
        </w:div>
        <w:div w:id="1051491264">
          <w:marLeft w:val="0"/>
          <w:marRight w:val="0"/>
          <w:marTop w:val="0"/>
          <w:marBottom w:val="0"/>
          <w:divBdr>
            <w:top w:val="none" w:sz="0" w:space="0" w:color="auto"/>
            <w:left w:val="none" w:sz="0" w:space="0" w:color="auto"/>
            <w:bottom w:val="none" w:sz="0" w:space="0" w:color="auto"/>
            <w:right w:val="none" w:sz="0" w:space="0" w:color="auto"/>
          </w:divBdr>
        </w:div>
        <w:div w:id="1757091632">
          <w:marLeft w:val="0"/>
          <w:marRight w:val="0"/>
          <w:marTop w:val="0"/>
          <w:marBottom w:val="0"/>
          <w:divBdr>
            <w:top w:val="none" w:sz="0" w:space="0" w:color="auto"/>
            <w:left w:val="none" w:sz="0" w:space="0" w:color="auto"/>
            <w:bottom w:val="none" w:sz="0" w:space="0" w:color="auto"/>
            <w:right w:val="none" w:sz="0" w:space="0" w:color="auto"/>
          </w:divBdr>
        </w:div>
        <w:div w:id="1351375916">
          <w:marLeft w:val="0"/>
          <w:marRight w:val="0"/>
          <w:marTop w:val="0"/>
          <w:marBottom w:val="0"/>
          <w:divBdr>
            <w:top w:val="none" w:sz="0" w:space="0" w:color="auto"/>
            <w:left w:val="none" w:sz="0" w:space="0" w:color="auto"/>
            <w:bottom w:val="none" w:sz="0" w:space="0" w:color="auto"/>
            <w:right w:val="none" w:sz="0" w:space="0" w:color="auto"/>
          </w:divBdr>
        </w:div>
        <w:div w:id="837158463">
          <w:marLeft w:val="0"/>
          <w:marRight w:val="0"/>
          <w:marTop w:val="0"/>
          <w:marBottom w:val="0"/>
          <w:divBdr>
            <w:top w:val="none" w:sz="0" w:space="0" w:color="auto"/>
            <w:left w:val="none" w:sz="0" w:space="0" w:color="auto"/>
            <w:bottom w:val="none" w:sz="0" w:space="0" w:color="auto"/>
            <w:right w:val="none" w:sz="0" w:space="0" w:color="auto"/>
          </w:divBdr>
        </w:div>
        <w:div w:id="2138598363">
          <w:marLeft w:val="0"/>
          <w:marRight w:val="0"/>
          <w:marTop w:val="0"/>
          <w:marBottom w:val="0"/>
          <w:divBdr>
            <w:top w:val="none" w:sz="0" w:space="0" w:color="auto"/>
            <w:left w:val="none" w:sz="0" w:space="0" w:color="auto"/>
            <w:bottom w:val="none" w:sz="0" w:space="0" w:color="auto"/>
            <w:right w:val="none" w:sz="0" w:space="0" w:color="auto"/>
          </w:divBdr>
        </w:div>
        <w:div w:id="2001930441">
          <w:marLeft w:val="0"/>
          <w:marRight w:val="0"/>
          <w:marTop w:val="0"/>
          <w:marBottom w:val="0"/>
          <w:divBdr>
            <w:top w:val="none" w:sz="0" w:space="0" w:color="auto"/>
            <w:left w:val="none" w:sz="0" w:space="0" w:color="auto"/>
            <w:bottom w:val="none" w:sz="0" w:space="0" w:color="auto"/>
            <w:right w:val="none" w:sz="0" w:space="0" w:color="auto"/>
          </w:divBdr>
        </w:div>
        <w:div w:id="688334114">
          <w:marLeft w:val="0"/>
          <w:marRight w:val="0"/>
          <w:marTop w:val="0"/>
          <w:marBottom w:val="0"/>
          <w:divBdr>
            <w:top w:val="none" w:sz="0" w:space="0" w:color="auto"/>
            <w:left w:val="none" w:sz="0" w:space="0" w:color="auto"/>
            <w:bottom w:val="none" w:sz="0" w:space="0" w:color="auto"/>
            <w:right w:val="none" w:sz="0" w:space="0" w:color="auto"/>
          </w:divBdr>
        </w:div>
        <w:div w:id="651756364">
          <w:marLeft w:val="0"/>
          <w:marRight w:val="0"/>
          <w:marTop w:val="0"/>
          <w:marBottom w:val="0"/>
          <w:divBdr>
            <w:top w:val="none" w:sz="0" w:space="0" w:color="auto"/>
            <w:left w:val="none" w:sz="0" w:space="0" w:color="auto"/>
            <w:bottom w:val="none" w:sz="0" w:space="0" w:color="auto"/>
            <w:right w:val="none" w:sz="0" w:space="0" w:color="auto"/>
          </w:divBdr>
        </w:div>
        <w:div w:id="1667325294">
          <w:marLeft w:val="0"/>
          <w:marRight w:val="0"/>
          <w:marTop w:val="0"/>
          <w:marBottom w:val="0"/>
          <w:divBdr>
            <w:top w:val="none" w:sz="0" w:space="0" w:color="auto"/>
            <w:left w:val="none" w:sz="0" w:space="0" w:color="auto"/>
            <w:bottom w:val="none" w:sz="0" w:space="0" w:color="auto"/>
            <w:right w:val="none" w:sz="0" w:space="0" w:color="auto"/>
          </w:divBdr>
        </w:div>
        <w:div w:id="1147430451">
          <w:marLeft w:val="0"/>
          <w:marRight w:val="0"/>
          <w:marTop w:val="0"/>
          <w:marBottom w:val="0"/>
          <w:divBdr>
            <w:top w:val="none" w:sz="0" w:space="0" w:color="auto"/>
            <w:left w:val="none" w:sz="0" w:space="0" w:color="auto"/>
            <w:bottom w:val="none" w:sz="0" w:space="0" w:color="auto"/>
            <w:right w:val="none" w:sz="0" w:space="0" w:color="auto"/>
          </w:divBdr>
        </w:div>
        <w:div w:id="1173764424">
          <w:marLeft w:val="0"/>
          <w:marRight w:val="0"/>
          <w:marTop w:val="0"/>
          <w:marBottom w:val="0"/>
          <w:divBdr>
            <w:top w:val="none" w:sz="0" w:space="0" w:color="auto"/>
            <w:left w:val="none" w:sz="0" w:space="0" w:color="auto"/>
            <w:bottom w:val="none" w:sz="0" w:space="0" w:color="auto"/>
            <w:right w:val="none" w:sz="0" w:space="0" w:color="auto"/>
          </w:divBdr>
        </w:div>
        <w:div w:id="1322196993">
          <w:marLeft w:val="0"/>
          <w:marRight w:val="0"/>
          <w:marTop w:val="0"/>
          <w:marBottom w:val="0"/>
          <w:divBdr>
            <w:top w:val="none" w:sz="0" w:space="0" w:color="auto"/>
            <w:left w:val="none" w:sz="0" w:space="0" w:color="auto"/>
            <w:bottom w:val="none" w:sz="0" w:space="0" w:color="auto"/>
            <w:right w:val="none" w:sz="0" w:space="0" w:color="auto"/>
          </w:divBdr>
        </w:div>
        <w:div w:id="1988435864">
          <w:marLeft w:val="0"/>
          <w:marRight w:val="0"/>
          <w:marTop w:val="0"/>
          <w:marBottom w:val="0"/>
          <w:divBdr>
            <w:top w:val="none" w:sz="0" w:space="0" w:color="auto"/>
            <w:left w:val="none" w:sz="0" w:space="0" w:color="auto"/>
            <w:bottom w:val="none" w:sz="0" w:space="0" w:color="auto"/>
            <w:right w:val="none" w:sz="0" w:space="0" w:color="auto"/>
          </w:divBdr>
        </w:div>
        <w:div w:id="988048949">
          <w:marLeft w:val="0"/>
          <w:marRight w:val="0"/>
          <w:marTop w:val="0"/>
          <w:marBottom w:val="0"/>
          <w:divBdr>
            <w:top w:val="none" w:sz="0" w:space="0" w:color="auto"/>
            <w:left w:val="none" w:sz="0" w:space="0" w:color="auto"/>
            <w:bottom w:val="none" w:sz="0" w:space="0" w:color="auto"/>
            <w:right w:val="none" w:sz="0" w:space="0" w:color="auto"/>
          </w:divBdr>
        </w:div>
        <w:div w:id="446781754">
          <w:marLeft w:val="0"/>
          <w:marRight w:val="0"/>
          <w:marTop w:val="0"/>
          <w:marBottom w:val="0"/>
          <w:divBdr>
            <w:top w:val="none" w:sz="0" w:space="0" w:color="auto"/>
            <w:left w:val="none" w:sz="0" w:space="0" w:color="auto"/>
            <w:bottom w:val="none" w:sz="0" w:space="0" w:color="auto"/>
            <w:right w:val="none" w:sz="0" w:space="0" w:color="auto"/>
          </w:divBdr>
        </w:div>
        <w:div w:id="138693139">
          <w:marLeft w:val="0"/>
          <w:marRight w:val="0"/>
          <w:marTop w:val="0"/>
          <w:marBottom w:val="0"/>
          <w:divBdr>
            <w:top w:val="none" w:sz="0" w:space="0" w:color="auto"/>
            <w:left w:val="none" w:sz="0" w:space="0" w:color="auto"/>
            <w:bottom w:val="none" w:sz="0" w:space="0" w:color="auto"/>
            <w:right w:val="none" w:sz="0" w:space="0" w:color="auto"/>
          </w:divBdr>
        </w:div>
        <w:div w:id="233395408">
          <w:marLeft w:val="0"/>
          <w:marRight w:val="0"/>
          <w:marTop w:val="0"/>
          <w:marBottom w:val="0"/>
          <w:divBdr>
            <w:top w:val="none" w:sz="0" w:space="0" w:color="auto"/>
            <w:left w:val="none" w:sz="0" w:space="0" w:color="auto"/>
            <w:bottom w:val="none" w:sz="0" w:space="0" w:color="auto"/>
            <w:right w:val="none" w:sz="0" w:space="0" w:color="auto"/>
          </w:divBdr>
        </w:div>
        <w:div w:id="1536387235">
          <w:marLeft w:val="0"/>
          <w:marRight w:val="0"/>
          <w:marTop w:val="0"/>
          <w:marBottom w:val="0"/>
          <w:divBdr>
            <w:top w:val="none" w:sz="0" w:space="0" w:color="auto"/>
            <w:left w:val="none" w:sz="0" w:space="0" w:color="auto"/>
            <w:bottom w:val="none" w:sz="0" w:space="0" w:color="auto"/>
            <w:right w:val="none" w:sz="0" w:space="0" w:color="auto"/>
          </w:divBdr>
        </w:div>
        <w:div w:id="1772898721">
          <w:marLeft w:val="0"/>
          <w:marRight w:val="0"/>
          <w:marTop w:val="0"/>
          <w:marBottom w:val="0"/>
          <w:divBdr>
            <w:top w:val="none" w:sz="0" w:space="0" w:color="auto"/>
            <w:left w:val="none" w:sz="0" w:space="0" w:color="auto"/>
            <w:bottom w:val="none" w:sz="0" w:space="0" w:color="auto"/>
            <w:right w:val="none" w:sz="0" w:space="0" w:color="auto"/>
          </w:divBdr>
        </w:div>
        <w:div w:id="338970453">
          <w:marLeft w:val="0"/>
          <w:marRight w:val="0"/>
          <w:marTop w:val="0"/>
          <w:marBottom w:val="0"/>
          <w:divBdr>
            <w:top w:val="none" w:sz="0" w:space="0" w:color="auto"/>
            <w:left w:val="none" w:sz="0" w:space="0" w:color="auto"/>
            <w:bottom w:val="none" w:sz="0" w:space="0" w:color="auto"/>
            <w:right w:val="none" w:sz="0" w:space="0" w:color="auto"/>
          </w:divBdr>
        </w:div>
        <w:div w:id="1816482460">
          <w:marLeft w:val="0"/>
          <w:marRight w:val="0"/>
          <w:marTop w:val="0"/>
          <w:marBottom w:val="0"/>
          <w:divBdr>
            <w:top w:val="none" w:sz="0" w:space="0" w:color="auto"/>
            <w:left w:val="none" w:sz="0" w:space="0" w:color="auto"/>
            <w:bottom w:val="none" w:sz="0" w:space="0" w:color="auto"/>
            <w:right w:val="none" w:sz="0" w:space="0" w:color="auto"/>
          </w:divBdr>
        </w:div>
        <w:div w:id="1769546720">
          <w:marLeft w:val="0"/>
          <w:marRight w:val="0"/>
          <w:marTop w:val="0"/>
          <w:marBottom w:val="0"/>
          <w:divBdr>
            <w:top w:val="none" w:sz="0" w:space="0" w:color="auto"/>
            <w:left w:val="none" w:sz="0" w:space="0" w:color="auto"/>
            <w:bottom w:val="none" w:sz="0" w:space="0" w:color="auto"/>
            <w:right w:val="none" w:sz="0" w:space="0" w:color="auto"/>
          </w:divBdr>
        </w:div>
        <w:div w:id="1524591296">
          <w:marLeft w:val="0"/>
          <w:marRight w:val="0"/>
          <w:marTop w:val="0"/>
          <w:marBottom w:val="0"/>
          <w:divBdr>
            <w:top w:val="none" w:sz="0" w:space="0" w:color="auto"/>
            <w:left w:val="none" w:sz="0" w:space="0" w:color="auto"/>
            <w:bottom w:val="none" w:sz="0" w:space="0" w:color="auto"/>
            <w:right w:val="none" w:sz="0" w:space="0" w:color="auto"/>
          </w:divBdr>
        </w:div>
        <w:div w:id="125978199">
          <w:marLeft w:val="0"/>
          <w:marRight w:val="0"/>
          <w:marTop w:val="0"/>
          <w:marBottom w:val="0"/>
          <w:divBdr>
            <w:top w:val="none" w:sz="0" w:space="0" w:color="auto"/>
            <w:left w:val="none" w:sz="0" w:space="0" w:color="auto"/>
            <w:bottom w:val="none" w:sz="0" w:space="0" w:color="auto"/>
            <w:right w:val="none" w:sz="0" w:space="0" w:color="auto"/>
          </w:divBdr>
        </w:div>
        <w:div w:id="1645503991">
          <w:marLeft w:val="0"/>
          <w:marRight w:val="0"/>
          <w:marTop w:val="0"/>
          <w:marBottom w:val="0"/>
          <w:divBdr>
            <w:top w:val="none" w:sz="0" w:space="0" w:color="auto"/>
            <w:left w:val="none" w:sz="0" w:space="0" w:color="auto"/>
            <w:bottom w:val="none" w:sz="0" w:space="0" w:color="auto"/>
            <w:right w:val="none" w:sz="0" w:space="0" w:color="auto"/>
          </w:divBdr>
        </w:div>
        <w:div w:id="1392535590">
          <w:marLeft w:val="0"/>
          <w:marRight w:val="0"/>
          <w:marTop w:val="0"/>
          <w:marBottom w:val="0"/>
          <w:divBdr>
            <w:top w:val="none" w:sz="0" w:space="0" w:color="auto"/>
            <w:left w:val="none" w:sz="0" w:space="0" w:color="auto"/>
            <w:bottom w:val="none" w:sz="0" w:space="0" w:color="auto"/>
            <w:right w:val="none" w:sz="0" w:space="0" w:color="auto"/>
          </w:divBdr>
        </w:div>
        <w:div w:id="216354762">
          <w:marLeft w:val="0"/>
          <w:marRight w:val="0"/>
          <w:marTop w:val="0"/>
          <w:marBottom w:val="0"/>
          <w:divBdr>
            <w:top w:val="none" w:sz="0" w:space="0" w:color="auto"/>
            <w:left w:val="none" w:sz="0" w:space="0" w:color="auto"/>
            <w:bottom w:val="none" w:sz="0" w:space="0" w:color="auto"/>
            <w:right w:val="none" w:sz="0" w:space="0" w:color="auto"/>
          </w:divBdr>
        </w:div>
        <w:div w:id="1940789644">
          <w:marLeft w:val="0"/>
          <w:marRight w:val="0"/>
          <w:marTop w:val="0"/>
          <w:marBottom w:val="0"/>
          <w:divBdr>
            <w:top w:val="none" w:sz="0" w:space="0" w:color="auto"/>
            <w:left w:val="none" w:sz="0" w:space="0" w:color="auto"/>
            <w:bottom w:val="none" w:sz="0" w:space="0" w:color="auto"/>
            <w:right w:val="none" w:sz="0" w:space="0" w:color="auto"/>
          </w:divBdr>
        </w:div>
        <w:div w:id="1797260209">
          <w:marLeft w:val="0"/>
          <w:marRight w:val="0"/>
          <w:marTop w:val="0"/>
          <w:marBottom w:val="0"/>
          <w:divBdr>
            <w:top w:val="none" w:sz="0" w:space="0" w:color="auto"/>
            <w:left w:val="none" w:sz="0" w:space="0" w:color="auto"/>
            <w:bottom w:val="none" w:sz="0" w:space="0" w:color="auto"/>
            <w:right w:val="none" w:sz="0" w:space="0" w:color="auto"/>
          </w:divBdr>
        </w:div>
        <w:div w:id="619805972">
          <w:marLeft w:val="0"/>
          <w:marRight w:val="0"/>
          <w:marTop w:val="0"/>
          <w:marBottom w:val="0"/>
          <w:divBdr>
            <w:top w:val="none" w:sz="0" w:space="0" w:color="auto"/>
            <w:left w:val="none" w:sz="0" w:space="0" w:color="auto"/>
            <w:bottom w:val="none" w:sz="0" w:space="0" w:color="auto"/>
            <w:right w:val="none" w:sz="0" w:space="0" w:color="auto"/>
          </w:divBdr>
        </w:div>
        <w:div w:id="443765788">
          <w:marLeft w:val="0"/>
          <w:marRight w:val="0"/>
          <w:marTop w:val="0"/>
          <w:marBottom w:val="0"/>
          <w:divBdr>
            <w:top w:val="none" w:sz="0" w:space="0" w:color="auto"/>
            <w:left w:val="none" w:sz="0" w:space="0" w:color="auto"/>
            <w:bottom w:val="none" w:sz="0" w:space="0" w:color="auto"/>
            <w:right w:val="none" w:sz="0" w:space="0" w:color="auto"/>
          </w:divBdr>
        </w:div>
        <w:div w:id="309602276">
          <w:marLeft w:val="0"/>
          <w:marRight w:val="0"/>
          <w:marTop w:val="0"/>
          <w:marBottom w:val="0"/>
          <w:divBdr>
            <w:top w:val="none" w:sz="0" w:space="0" w:color="auto"/>
            <w:left w:val="none" w:sz="0" w:space="0" w:color="auto"/>
            <w:bottom w:val="none" w:sz="0" w:space="0" w:color="auto"/>
            <w:right w:val="none" w:sz="0" w:space="0" w:color="auto"/>
          </w:divBdr>
        </w:div>
        <w:div w:id="586618859">
          <w:marLeft w:val="0"/>
          <w:marRight w:val="0"/>
          <w:marTop w:val="0"/>
          <w:marBottom w:val="0"/>
          <w:divBdr>
            <w:top w:val="none" w:sz="0" w:space="0" w:color="auto"/>
            <w:left w:val="none" w:sz="0" w:space="0" w:color="auto"/>
            <w:bottom w:val="none" w:sz="0" w:space="0" w:color="auto"/>
            <w:right w:val="none" w:sz="0" w:space="0" w:color="auto"/>
          </w:divBdr>
        </w:div>
        <w:div w:id="190077307">
          <w:marLeft w:val="0"/>
          <w:marRight w:val="0"/>
          <w:marTop w:val="0"/>
          <w:marBottom w:val="0"/>
          <w:divBdr>
            <w:top w:val="none" w:sz="0" w:space="0" w:color="auto"/>
            <w:left w:val="none" w:sz="0" w:space="0" w:color="auto"/>
            <w:bottom w:val="none" w:sz="0" w:space="0" w:color="auto"/>
            <w:right w:val="none" w:sz="0" w:space="0" w:color="auto"/>
          </w:divBdr>
        </w:div>
        <w:div w:id="558052045">
          <w:marLeft w:val="0"/>
          <w:marRight w:val="0"/>
          <w:marTop w:val="0"/>
          <w:marBottom w:val="0"/>
          <w:divBdr>
            <w:top w:val="none" w:sz="0" w:space="0" w:color="auto"/>
            <w:left w:val="none" w:sz="0" w:space="0" w:color="auto"/>
            <w:bottom w:val="none" w:sz="0" w:space="0" w:color="auto"/>
            <w:right w:val="none" w:sz="0" w:space="0" w:color="auto"/>
          </w:divBdr>
        </w:div>
        <w:div w:id="818959844">
          <w:marLeft w:val="0"/>
          <w:marRight w:val="0"/>
          <w:marTop w:val="0"/>
          <w:marBottom w:val="0"/>
          <w:divBdr>
            <w:top w:val="none" w:sz="0" w:space="0" w:color="auto"/>
            <w:left w:val="none" w:sz="0" w:space="0" w:color="auto"/>
            <w:bottom w:val="none" w:sz="0" w:space="0" w:color="auto"/>
            <w:right w:val="none" w:sz="0" w:space="0" w:color="auto"/>
          </w:divBdr>
        </w:div>
        <w:div w:id="430130354">
          <w:marLeft w:val="0"/>
          <w:marRight w:val="0"/>
          <w:marTop w:val="0"/>
          <w:marBottom w:val="0"/>
          <w:divBdr>
            <w:top w:val="none" w:sz="0" w:space="0" w:color="auto"/>
            <w:left w:val="none" w:sz="0" w:space="0" w:color="auto"/>
            <w:bottom w:val="none" w:sz="0" w:space="0" w:color="auto"/>
            <w:right w:val="none" w:sz="0" w:space="0" w:color="auto"/>
          </w:divBdr>
        </w:div>
        <w:div w:id="353699337">
          <w:marLeft w:val="0"/>
          <w:marRight w:val="0"/>
          <w:marTop w:val="0"/>
          <w:marBottom w:val="0"/>
          <w:divBdr>
            <w:top w:val="none" w:sz="0" w:space="0" w:color="auto"/>
            <w:left w:val="none" w:sz="0" w:space="0" w:color="auto"/>
            <w:bottom w:val="none" w:sz="0" w:space="0" w:color="auto"/>
            <w:right w:val="none" w:sz="0" w:space="0" w:color="auto"/>
          </w:divBdr>
        </w:div>
        <w:div w:id="1873876904">
          <w:marLeft w:val="0"/>
          <w:marRight w:val="0"/>
          <w:marTop w:val="0"/>
          <w:marBottom w:val="0"/>
          <w:divBdr>
            <w:top w:val="none" w:sz="0" w:space="0" w:color="auto"/>
            <w:left w:val="none" w:sz="0" w:space="0" w:color="auto"/>
            <w:bottom w:val="none" w:sz="0" w:space="0" w:color="auto"/>
            <w:right w:val="none" w:sz="0" w:space="0" w:color="auto"/>
          </w:divBdr>
        </w:div>
        <w:div w:id="602493077">
          <w:marLeft w:val="0"/>
          <w:marRight w:val="0"/>
          <w:marTop w:val="0"/>
          <w:marBottom w:val="0"/>
          <w:divBdr>
            <w:top w:val="none" w:sz="0" w:space="0" w:color="auto"/>
            <w:left w:val="none" w:sz="0" w:space="0" w:color="auto"/>
            <w:bottom w:val="none" w:sz="0" w:space="0" w:color="auto"/>
            <w:right w:val="none" w:sz="0" w:space="0" w:color="auto"/>
          </w:divBdr>
        </w:div>
        <w:div w:id="1226719335">
          <w:marLeft w:val="0"/>
          <w:marRight w:val="0"/>
          <w:marTop w:val="0"/>
          <w:marBottom w:val="0"/>
          <w:divBdr>
            <w:top w:val="none" w:sz="0" w:space="0" w:color="auto"/>
            <w:left w:val="none" w:sz="0" w:space="0" w:color="auto"/>
            <w:bottom w:val="none" w:sz="0" w:space="0" w:color="auto"/>
            <w:right w:val="none" w:sz="0" w:space="0" w:color="auto"/>
          </w:divBdr>
        </w:div>
        <w:div w:id="1979525650">
          <w:marLeft w:val="0"/>
          <w:marRight w:val="0"/>
          <w:marTop w:val="0"/>
          <w:marBottom w:val="0"/>
          <w:divBdr>
            <w:top w:val="none" w:sz="0" w:space="0" w:color="auto"/>
            <w:left w:val="none" w:sz="0" w:space="0" w:color="auto"/>
            <w:bottom w:val="none" w:sz="0" w:space="0" w:color="auto"/>
            <w:right w:val="none" w:sz="0" w:space="0" w:color="auto"/>
          </w:divBdr>
        </w:div>
        <w:div w:id="424692359">
          <w:marLeft w:val="0"/>
          <w:marRight w:val="0"/>
          <w:marTop w:val="0"/>
          <w:marBottom w:val="0"/>
          <w:divBdr>
            <w:top w:val="none" w:sz="0" w:space="0" w:color="auto"/>
            <w:left w:val="none" w:sz="0" w:space="0" w:color="auto"/>
            <w:bottom w:val="none" w:sz="0" w:space="0" w:color="auto"/>
            <w:right w:val="none" w:sz="0" w:space="0" w:color="auto"/>
          </w:divBdr>
        </w:div>
        <w:div w:id="1590314445">
          <w:marLeft w:val="0"/>
          <w:marRight w:val="0"/>
          <w:marTop w:val="0"/>
          <w:marBottom w:val="0"/>
          <w:divBdr>
            <w:top w:val="none" w:sz="0" w:space="0" w:color="auto"/>
            <w:left w:val="none" w:sz="0" w:space="0" w:color="auto"/>
            <w:bottom w:val="none" w:sz="0" w:space="0" w:color="auto"/>
            <w:right w:val="none" w:sz="0" w:space="0" w:color="auto"/>
          </w:divBdr>
        </w:div>
        <w:div w:id="1404256713">
          <w:marLeft w:val="0"/>
          <w:marRight w:val="0"/>
          <w:marTop w:val="0"/>
          <w:marBottom w:val="0"/>
          <w:divBdr>
            <w:top w:val="none" w:sz="0" w:space="0" w:color="auto"/>
            <w:left w:val="none" w:sz="0" w:space="0" w:color="auto"/>
            <w:bottom w:val="none" w:sz="0" w:space="0" w:color="auto"/>
            <w:right w:val="none" w:sz="0" w:space="0" w:color="auto"/>
          </w:divBdr>
        </w:div>
        <w:div w:id="436946784">
          <w:marLeft w:val="0"/>
          <w:marRight w:val="0"/>
          <w:marTop w:val="0"/>
          <w:marBottom w:val="0"/>
          <w:divBdr>
            <w:top w:val="none" w:sz="0" w:space="0" w:color="auto"/>
            <w:left w:val="none" w:sz="0" w:space="0" w:color="auto"/>
            <w:bottom w:val="none" w:sz="0" w:space="0" w:color="auto"/>
            <w:right w:val="none" w:sz="0" w:space="0" w:color="auto"/>
          </w:divBdr>
        </w:div>
        <w:div w:id="2022276082">
          <w:marLeft w:val="0"/>
          <w:marRight w:val="0"/>
          <w:marTop w:val="0"/>
          <w:marBottom w:val="0"/>
          <w:divBdr>
            <w:top w:val="none" w:sz="0" w:space="0" w:color="auto"/>
            <w:left w:val="none" w:sz="0" w:space="0" w:color="auto"/>
            <w:bottom w:val="none" w:sz="0" w:space="0" w:color="auto"/>
            <w:right w:val="none" w:sz="0" w:space="0" w:color="auto"/>
          </w:divBdr>
        </w:div>
        <w:div w:id="253057383">
          <w:marLeft w:val="0"/>
          <w:marRight w:val="0"/>
          <w:marTop w:val="0"/>
          <w:marBottom w:val="0"/>
          <w:divBdr>
            <w:top w:val="none" w:sz="0" w:space="0" w:color="auto"/>
            <w:left w:val="none" w:sz="0" w:space="0" w:color="auto"/>
            <w:bottom w:val="none" w:sz="0" w:space="0" w:color="auto"/>
            <w:right w:val="none" w:sz="0" w:space="0" w:color="auto"/>
          </w:divBdr>
        </w:div>
        <w:div w:id="1989436386">
          <w:marLeft w:val="0"/>
          <w:marRight w:val="0"/>
          <w:marTop w:val="0"/>
          <w:marBottom w:val="0"/>
          <w:divBdr>
            <w:top w:val="none" w:sz="0" w:space="0" w:color="auto"/>
            <w:left w:val="none" w:sz="0" w:space="0" w:color="auto"/>
            <w:bottom w:val="none" w:sz="0" w:space="0" w:color="auto"/>
            <w:right w:val="none" w:sz="0" w:space="0" w:color="auto"/>
          </w:divBdr>
        </w:div>
        <w:div w:id="636422622">
          <w:marLeft w:val="0"/>
          <w:marRight w:val="0"/>
          <w:marTop w:val="0"/>
          <w:marBottom w:val="0"/>
          <w:divBdr>
            <w:top w:val="none" w:sz="0" w:space="0" w:color="auto"/>
            <w:left w:val="none" w:sz="0" w:space="0" w:color="auto"/>
            <w:bottom w:val="none" w:sz="0" w:space="0" w:color="auto"/>
            <w:right w:val="none" w:sz="0" w:space="0" w:color="auto"/>
          </w:divBdr>
        </w:div>
        <w:div w:id="1046368048">
          <w:marLeft w:val="0"/>
          <w:marRight w:val="0"/>
          <w:marTop w:val="0"/>
          <w:marBottom w:val="0"/>
          <w:divBdr>
            <w:top w:val="none" w:sz="0" w:space="0" w:color="auto"/>
            <w:left w:val="none" w:sz="0" w:space="0" w:color="auto"/>
            <w:bottom w:val="none" w:sz="0" w:space="0" w:color="auto"/>
            <w:right w:val="none" w:sz="0" w:space="0" w:color="auto"/>
          </w:divBdr>
        </w:div>
        <w:div w:id="1715346789">
          <w:marLeft w:val="0"/>
          <w:marRight w:val="0"/>
          <w:marTop w:val="0"/>
          <w:marBottom w:val="0"/>
          <w:divBdr>
            <w:top w:val="none" w:sz="0" w:space="0" w:color="auto"/>
            <w:left w:val="none" w:sz="0" w:space="0" w:color="auto"/>
            <w:bottom w:val="none" w:sz="0" w:space="0" w:color="auto"/>
            <w:right w:val="none" w:sz="0" w:space="0" w:color="auto"/>
          </w:divBdr>
        </w:div>
        <w:div w:id="717778283">
          <w:marLeft w:val="0"/>
          <w:marRight w:val="0"/>
          <w:marTop w:val="0"/>
          <w:marBottom w:val="0"/>
          <w:divBdr>
            <w:top w:val="none" w:sz="0" w:space="0" w:color="auto"/>
            <w:left w:val="none" w:sz="0" w:space="0" w:color="auto"/>
            <w:bottom w:val="none" w:sz="0" w:space="0" w:color="auto"/>
            <w:right w:val="none" w:sz="0" w:space="0" w:color="auto"/>
          </w:divBdr>
        </w:div>
        <w:div w:id="1655643317">
          <w:marLeft w:val="0"/>
          <w:marRight w:val="0"/>
          <w:marTop w:val="0"/>
          <w:marBottom w:val="0"/>
          <w:divBdr>
            <w:top w:val="none" w:sz="0" w:space="0" w:color="auto"/>
            <w:left w:val="none" w:sz="0" w:space="0" w:color="auto"/>
            <w:bottom w:val="none" w:sz="0" w:space="0" w:color="auto"/>
            <w:right w:val="none" w:sz="0" w:space="0" w:color="auto"/>
          </w:divBdr>
        </w:div>
        <w:div w:id="1044212161">
          <w:marLeft w:val="0"/>
          <w:marRight w:val="0"/>
          <w:marTop w:val="0"/>
          <w:marBottom w:val="0"/>
          <w:divBdr>
            <w:top w:val="none" w:sz="0" w:space="0" w:color="auto"/>
            <w:left w:val="none" w:sz="0" w:space="0" w:color="auto"/>
            <w:bottom w:val="none" w:sz="0" w:space="0" w:color="auto"/>
            <w:right w:val="none" w:sz="0" w:space="0" w:color="auto"/>
          </w:divBdr>
        </w:div>
        <w:div w:id="1872838740">
          <w:marLeft w:val="0"/>
          <w:marRight w:val="0"/>
          <w:marTop w:val="0"/>
          <w:marBottom w:val="0"/>
          <w:divBdr>
            <w:top w:val="none" w:sz="0" w:space="0" w:color="auto"/>
            <w:left w:val="none" w:sz="0" w:space="0" w:color="auto"/>
            <w:bottom w:val="none" w:sz="0" w:space="0" w:color="auto"/>
            <w:right w:val="none" w:sz="0" w:space="0" w:color="auto"/>
          </w:divBdr>
        </w:div>
        <w:div w:id="371730226">
          <w:marLeft w:val="0"/>
          <w:marRight w:val="0"/>
          <w:marTop w:val="0"/>
          <w:marBottom w:val="0"/>
          <w:divBdr>
            <w:top w:val="none" w:sz="0" w:space="0" w:color="auto"/>
            <w:left w:val="none" w:sz="0" w:space="0" w:color="auto"/>
            <w:bottom w:val="none" w:sz="0" w:space="0" w:color="auto"/>
            <w:right w:val="none" w:sz="0" w:space="0" w:color="auto"/>
          </w:divBdr>
        </w:div>
        <w:div w:id="662927355">
          <w:marLeft w:val="0"/>
          <w:marRight w:val="0"/>
          <w:marTop w:val="0"/>
          <w:marBottom w:val="0"/>
          <w:divBdr>
            <w:top w:val="none" w:sz="0" w:space="0" w:color="auto"/>
            <w:left w:val="none" w:sz="0" w:space="0" w:color="auto"/>
            <w:bottom w:val="none" w:sz="0" w:space="0" w:color="auto"/>
            <w:right w:val="none" w:sz="0" w:space="0" w:color="auto"/>
          </w:divBdr>
        </w:div>
        <w:div w:id="454644926">
          <w:marLeft w:val="0"/>
          <w:marRight w:val="0"/>
          <w:marTop w:val="0"/>
          <w:marBottom w:val="0"/>
          <w:divBdr>
            <w:top w:val="none" w:sz="0" w:space="0" w:color="auto"/>
            <w:left w:val="none" w:sz="0" w:space="0" w:color="auto"/>
            <w:bottom w:val="none" w:sz="0" w:space="0" w:color="auto"/>
            <w:right w:val="none" w:sz="0" w:space="0" w:color="auto"/>
          </w:divBdr>
        </w:div>
        <w:div w:id="343439229">
          <w:marLeft w:val="0"/>
          <w:marRight w:val="0"/>
          <w:marTop w:val="0"/>
          <w:marBottom w:val="0"/>
          <w:divBdr>
            <w:top w:val="none" w:sz="0" w:space="0" w:color="auto"/>
            <w:left w:val="none" w:sz="0" w:space="0" w:color="auto"/>
            <w:bottom w:val="none" w:sz="0" w:space="0" w:color="auto"/>
            <w:right w:val="none" w:sz="0" w:space="0" w:color="auto"/>
          </w:divBdr>
        </w:div>
        <w:div w:id="1745564276">
          <w:marLeft w:val="0"/>
          <w:marRight w:val="0"/>
          <w:marTop w:val="0"/>
          <w:marBottom w:val="0"/>
          <w:divBdr>
            <w:top w:val="none" w:sz="0" w:space="0" w:color="auto"/>
            <w:left w:val="none" w:sz="0" w:space="0" w:color="auto"/>
            <w:bottom w:val="none" w:sz="0" w:space="0" w:color="auto"/>
            <w:right w:val="none" w:sz="0" w:space="0" w:color="auto"/>
          </w:divBdr>
        </w:div>
        <w:div w:id="1127312720">
          <w:marLeft w:val="0"/>
          <w:marRight w:val="0"/>
          <w:marTop w:val="0"/>
          <w:marBottom w:val="0"/>
          <w:divBdr>
            <w:top w:val="none" w:sz="0" w:space="0" w:color="auto"/>
            <w:left w:val="none" w:sz="0" w:space="0" w:color="auto"/>
            <w:bottom w:val="none" w:sz="0" w:space="0" w:color="auto"/>
            <w:right w:val="none" w:sz="0" w:space="0" w:color="auto"/>
          </w:divBdr>
        </w:div>
        <w:div w:id="1263802910">
          <w:marLeft w:val="0"/>
          <w:marRight w:val="0"/>
          <w:marTop w:val="0"/>
          <w:marBottom w:val="0"/>
          <w:divBdr>
            <w:top w:val="none" w:sz="0" w:space="0" w:color="auto"/>
            <w:left w:val="none" w:sz="0" w:space="0" w:color="auto"/>
            <w:bottom w:val="none" w:sz="0" w:space="0" w:color="auto"/>
            <w:right w:val="none" w:sz="0" w:space="0" w:color="auto"/>
          </w:divBdr>
        </w:div>
        <w:div w:id="1544514993">
          <w:marLeft w:val="0"/>
          <w:marRight w:val="0"/>
          <w:marTop w:val="0"/>
          <w:marBottom w:val="0"/>
          <w:divBdr>
            <w:top w:val="none" w:sz="0" w:space="0" w:color="auto"/>
            <w:left w:val="none" w:sz="0" w:space="0" w:color="auto"/>
            <w:bottom w:val="none" w:sz="0" w:space="0" w:color="auto"/>
            <w:right w:val="none" w:sz="0" w:space="0" w:color="auto"/>
          </w:divBdr>
        </w:div>
        <w:div w:id="413473846">
          <w:marLeft w:val="0"/>
          <w:marRight w:val="0"/>
          <w:marTop w:val="0"/>
          <w:marBottom w:val="0"/>
          <w:divBdr>
            <w:top w:val="none" w:sz="0" w:space="0" w:color="auto"/>
            <w:left w:val="none" w:sz="0" w:space="0" w:color="auto"/>
            <w:bottom w:val="none" w:sz="0" w:space="0" w:color="auto"/>
            <w:right w:val="none" w:sz="0" w:space="0" w:color="auto"/>
          </w:divBdr>
        </w:div>
        <w:div w:id="463931036">
          <w:marLeft w:val="0"/>
          <w:marRight w:val="0"/>
          <w:marTop w:val="0"/>
          <w:marBottom w:val="0"/>
          <w:divBdr>
            <w:top w:val="none" w:sz="0" w:space="0" w:color="auto"/>
            <w:left w:val="none" w:sz="0" w:space="0" w:color="auto"/>
            <w:bottom w:val="none" w:sz="0" w:space="0" w:color="auto"/>
            <w:right w:val="none" w:sz="0" w:space="0" w:color="auto"/>
          </w:divBdr>
        </w:div>
        <w:div w:id="936056709">
          <w:marLeft w:val="0"/>
          <w:marRight w:val="0"/>
          <w:marTop w:val="0"/>
          <w:marBottom w:val="0"/>
          <w:divBdr>
            <w:top w:val="none" w:sz="0" w:space="0" w:color="auto"/>
            <w:left w:val="none" w:sz="0" w:space="0" w:color="auto"/>
            <w:bottom w:val="none" w:sz="0" w:space="0" w:color="auto"/>
            <w:right w:val="none" w:sz="0" w:space="0" w:color="auto"/>
          </w:divBdr>
        </w:div>
        <w:div w:id="736821378">
          <w:marLeft w:val="0"/>
          <w:marRight w:val="0"/>
          <w:marTop w:val="0"/>
          <w:marBottom w:val="0"/>
          <w:divBdr>
            <w:top w:val="none" w:sz="0" w:space="0" w:color="auto"/>
            <w:left w:val="none" w:sz="0" w:space="0" w:color="auto"/>
            <w:bottom w:val="none" w:sz="0" w:space="0" w:color="auto"/>
            <w:right w:val="none" w:sz="0" w:space="0" w:color="auto"/>
          </w:divBdr>
        </w:div>
        <w:div w:id="2134053569">
          <w:marLeft w:val="0"/>
          <w:marRight w:val="0"/>
          <w:marTop w:val="0"/>
          <w:marBottom w:val="0"/>
          <w:divBdr>
            <w:top w:val="none" w:sz="0" w:space="0" w:color="auto"/>
            <w:left w:val="none" w:sz="0" w:space="0" w:color="auto"/>
            <w:bottom w:val="none" w:sz="0" w:space="0" w:color="auto"/>
            <w:right w:val="none" w:sz="0" w:space="0" w:color="auto"/>
          </w:divBdr>
        </w:div>
        <w:div w:id="1722747133">
          <w:marLeft w:val="0"/>
          <w:marRight w:val="0"/>
          <w:marTop w:val="0"/>
          <w:marBottom w:val="0"/>
          <w:divBdr>
            <w:top w:val="none" w:sz="0" w:space="0" w:color="auto"/>
            <w:left w:val="none" w:sz="0" w:space="0" w:color="auto"/>
            <w:bottom w:val="none" w:sz="0" w:space="0" w:color="auto"/>
            <w:right w:val="none" w:sz="0" w:space="0" w:color="auto"/>
          </w:divBdr>
        </w:div>
        <w:div w:id="1742634233">
          <w:marLeft w:val="0"/>
          <w:marRight w:val="0"/>
          <w:marTop w:val="0"/>
          <w:marBottom w:val="0"/>
          <w:divBdr>
            <w:top w:val="none" w:sz="0" w:space="0" w:color="auto"/>
            <w:left w:val="none" w:sz="0" w:space="0" w:color="auto"/>
            <w:bottom w:val="none" w:sz="0" w:space="0" w:color="auto"/>
            <w:right w:val="none" w:sz="0" w:space="0" w:color="auto"/>
          </w:divBdr>
        </w:div>
        <w:div w:id="63914509">
          <w:marLeft w:val="0"/>
          <w:marRight w:val="0"/>
          <w:marTop w:val="0"/>
          <w:marBottom w:val="0"/>
          <w:divBdr>
            <w:top w:val="none" w:sz="0" w:space="0" w:color="auto"/>
            <w:left w:val="none" w:sz="0" w:space="0" w:color="auto"/>
            <w:bottom w:val="none" w:sz="0" w:space="0" w:color="auto"/>
            <w:right w:val="none" w:sz="0" w:space="0" w:color="auto"/>
          </w:divBdr>
        </w:div>
        <w:div w:id="304622457">
          <w:marLeft w:val="0"/>
          <w:marRight w:val="0"/>
          <w:marTop w:val="0"/>
          <w:marBottom w:val="0"/>
          <w:divBdr>
            <w:top w:val="none" w:sz="0" w:space="0" w:color="auto"/>
            <w:left w:val="none" w:sz="0" w:space="0" w:color="auto"/>
            <w:bottom w:val="none" w:sz="0" w:space="0" w:color="auto"/>
            <w:right w:val="none" w:sz="0" w:space="0" w:color="auto"/>
          </w:divBdr>
        </w:div>
        <w:div w:id="50623015">
          <w:marLeft w:val="0"/>
          <w:marRight w:val="0"/>
          <w:marTop w:val="0"/>
          <w:marBottom w:val="0"/>
          <w:divBdr>
            <w:top w:val="none" w:sz="0" w:space="0" w:color="auto"/>
            <w:left w:val="none" w:sz="0" w:space="0" w:color="auto"/>
            <w:bottom w:val="none" w:sz="0" w:space="0" w:color="auto"/>
            <w:right w:val="none" w:sz="0" w:space="0" w:color="auto"/>
          </w:divBdr>
        </w:div>
        <w:div w:id="513497256">
          <w:marLeft w:val="0"/>
          <w:marRight w:val="0"/>
          <w:marTop w:val="0"/>
          <w:marBottom w:val="0"/>
          <w:divBdr>
            <w:top w:val="none" w:sz="0" w:space="0" w:color="auto"/>
            <w:left w:val="none" w:sz="0" w:space="0" w:color="auto"/>
            <w:bottom w:val="none" w:sz="0" w:space="0" w:color="auto"/>
            <w:right w:val="none" w:sz="0" w:space="0" w:color="auto"/>
          </w:divBdr>
        </w:div>
        <w:div w:id="1752581140">
          <w:marLeft w:val="0"/>
          <w:marRight w:val="0"/>
          <w:marTop w:val="0"/>
          <w:marBottom w:val="0"/>
          <w:divBdr>
            <w:top w:val="none" w:sz="0" w:space="0" w:color="auto"/>
            <w:left w:val="none" w:sz="0" w:space="0" w:color="auto"/>
            <w:bottom w:val="none" w:sz="0" w:space="0" w:color="auto"/>
            <w:right w:val="none" w:sz="0" w:space="0" w:color="auto"/>
          </w:divBdr>
        </w:div>
        <w:div w:id="2019306632">
          <w:marLeft w:val="0"/>
          <w:marRight w:val="0"/>
          <w:marTop w:val="0"/>
          <w:marBottom w:val="0"/>
          <w:divBdr>
            <w:top w:val="none" w:sz="0" w:space="0" w:color="auto"/>
            <w:left w:val="none" w:sz="0" w:space="0" w:color="auto"/>
            <w:bottom w:val="none" w:sz="0" w:space="0" w:color="auto"/>
            <w:right w:val="none" w:sz="0" w:space="0" w:color="auto"/>
          </w:divBdr>
        </w:div>
        <w:div w:id="112135987">
          <w:marLeft w:val="0"/>
          <w:marRight w:val="0"/>
          <w:marTop w:val="0"/>
          <w:marBottom w:val="0"/>
          <w:divBdr>
            <w:top w:val="none" w:sz="0" w:space="0" w:color="auto"/>
            <w:left w:val="none" w:sz="0" w:space="0" w:color="auto"/>
            <w:bottom w:val="none" w:sz="0" w:space="0" w:color="auto"/>
            <w:right w:val="none" w:sz="0" w:space="0" w:color="auto"/>
          </w:divBdr>
        </w:div>
        <w:div w:id="319312907">
          <w:marLeft w:val="0"/>
          <w:marRight w:val="0"/>
          <w:marTop w:val="0"/>
          <w:marBottom w:val="0"/>
          <w:divBdr>
            <w:top w:val="none" w:sz="0" w:space="0" w:color="auto"/>
            <w:left w:val="none" w:sz="0" w:space="0" w:color="auto"/>
            <w:bottom w:val="none" w:sz="0" w:space="0" w:color="auto"/>
            <w:right w:val="none" w:sz="0" w:space="0" w:color="auto"/>
          </w:divBdr>
        </w:div>
        <w:div w:id="2009092769">
          <w:marLeft w:val="0"/>
          <w:marRight w:val="0"/>
          <w:marTop w:val="0"/>
          <w:marBottom w:val="0"/>
          <w:divBdr>
            <w:top w:val="none" w:sz="0" w:space="0" w:color="auto"/>
            <w:left w:val="none" w:sz="0" w:space="0" w:color="auto"/>
            <w:bottom w:val="none" w:sz="0" w:space="0" w:color="auto"/>
            <w:right w:val="none" w:sz="0" w:space="0" w:color="auto"/>
          </w:divBdr>
        </w:div>
        <w:div w:id="1381201641">
          <w:marLeft w:val="0"/>
          <w:marRight w:val="0"/>
          <w:marTop w:val="0"/>
          <w:marBottom w:val="0"/>
          <w:divBdr>
            <w:top w:val="none" w:sz="0" w:space="0" w:color="auto"/>
            <w:left w:val="none" w:sz="0" w:space="0" w:color="auto"/>
            <w:bottom w:val="none" w:sz="0" w:space="0" w:color="auto"/>
            <w:right w:val="none" w:sz="0" w:space="0" w:color="auto"/>
          </w:divBdr>
        </w:div>
        <w:div w:id="418987218">
          <w:marLeft w:val="0"/>
          <w:marRight w:val="0"/>
          <w:marTop w:val="0"/>
          <w:marBottom w:val="0"/>
          <w:divBdr>
            <w:top w:val="none" w:sz="0" w:space="0" w:color="auto"/>
            <w:left w:val="none" w:sz="0" w:space="0" w:color="auto"/>
            <w:bottom w:val="none" w:sz="0" w:space="0" w:color="auto"/>
            <w:right w:val="none" w:sz="0" w:space="0" w:color="auto"/>
          </w:divBdr>
        </w:div>
        <w:div w:id="1858345610">
          <w:marLeft w:val="0"/>
          <w:marRight w:val="0"/>
          <w:marTop w:val="0"/>
          <w:marBottom w:val="0"/>
          <w:divBdr>
            <w:top w:val="none" w:sz="0" w:space="0" w:color="auto"/>
            <w:left w:val="none" w:sz="0" w:space="0" w:color="auto"/>
            <w:bottom w:val="none" w:sz="0" w:space="0" w:color="auto"/>
            <w:right w:val="none" w:sz="0" w:space="0" w:color="auto"/>
          </w:divBdr>
        </w:div>
        <w:div w:id="595866902">
          <w:marLeft w:val="0"/>
          <w:marRight w:val="0"/>
          <w:marTop w:val="0"/>
          <w:marBottom w:val="0"/>
          <w:divBdr>
            <w:top w:val="none" w:sz="0" w:space="0" w:color="auto"/>
            <w:left w:val="none" w:sz="0" w:space="0" w:color="auto"/>
            <w:bottom w:val="none" w:sz="0" w:space="0" w:color="auto"/>
            <w:right w:val="none" w:sz="0" w:space="0" w:color="auto"/>
          </w:divBdr>
        </w:div>
        <w:div w:id="44724543">
          <w:marLeft w:val="0"/>
          <w:marRight w:val="0"/>
          <w:marTop w:val="0"/>
          <w:marBottom w:val="0"/>
          <w:divBdr>
            <w:top w:val="none" w:sz="0" w:space="0" w:color="auto"/>
            <w:left w:val="none" w:sz="0" w:space="0" w:color="auto"/>
            <w:bottom w:val="none" w:sz="0" w:space="0" w:color="auto"/>
            <w:right w:val="none" w:sz="0" w:space="0" w:color="auto"/>
          </w:divBdr>
        </w:div>
        <w:div w:id="1603223823">
          <w:marLeft w:val="0"/>
          <w:marRight w:val="0"/>
          <w:marTop w:val="0"/>
          <w:marBottom w:val="0"/>
          <w:divBdr>
            <w:top w:val="none" w:sz="0" w:space="0" w:color="auto"/>
            <w:left w:val="none" w:sz="0" w:space="0" w:color="auto"/>
            <w:bottom w:val="none" w:sz="0" w:space="0" w:color="auto"/>
            <w:right w:val="none" w:sz="0" w:space="0" w:color="auto"/>
          </w:divBdr>
        </w:div>
        <w:div w:id="395825">
          <w:marLeft w:val="0"/>
          <w:marRight w:val="0"/>
          <w:marTop w:val="0"/>
          <w:marBottom w:val="0"/>
          <w:divBdr>
            <w:top w:val="none" w:sz="0" w:space="0" w:color="auto"/>
            <w:left w:val="none" w:sz="0" w:space="0" w:color="auto"/>
            <w:bottom w:val="none" w:sz="0" w:space="0" w:color="auto"/>
            <w:right w:val="none" w:sz="0" w:space="0" w:color="auto"/>
          </w:divBdr>
        </w:div>
        <w:div w:id="655187151">
          <w:marLeft w:val="0"/>
          <w:marRight w:val="0"/>
          <w:marTop w:val="0"/>
          <w:marBottom w:val="0"/>
          <w:divBdr>
            <w:top w:val="none" w:sz="0" w:space="0" w:color="auto"/>
            <w:left w:val="none" w:sz="0" w:space="0" w:color="auto"/>
            <w:bottom w:val="none" w:sz="0" w:space="0" w:color="auto"/>
            <w:right w:val="none" w:sz="0" w:space="0" w:color="auto"/>
          </w:divBdr>
        </w:div>
        <w:div w:id="788819920">
          <w:marLeft w:val="0"/>
          <w:marRight w:val="0"/>
          <w:marTop w:val="0"/>
          <w:marBottom w:val="0"/>
          <w:divBdr>
            <w:top w:val="none" w:sz="0" w:space="0" w:color="auto"/>
            <w:left w:val="none" w:sz="0" w:space="0" w:color="auto"/>
            <w:bottom w:val="none" w:sz="0" w:space="0" w:color="auto"/>
            <w:right w:val="none" w:sz="0" w:space="0" w:color="auto"/>
          </w:divBdr>
        </w:div>
        <w:div w:id="2085951119">
          <w:marLeft w:val="0"/>
          <w:marRight w:val="0"/>
          <w:marTop w:val="0"/>
          <w:marBottom w:val="0"/>
          <w:divBdr>
            <w:top w:val="none" w:sz="0" w:space="0" w:color="auto"/>
            <w:left w:val="none" w:sz="0" w:space="0" w:color="auto"/>
            <w:bottom w:val="none" w:sz="0" w:space="0" w:color="auto"/>
            <w:right w:val="none" w:sz="0" w:space="0" w:color="auto"/>
          </w:divBdr>
        </w:div>
        <w:div w:id="2094694322">
          <w:marLeft w:val="0"/>
          <w:marRight w:val="0"/>
          <w:marTop w:val="0"/>
          <w:marBottom w:val="0"/>
          <w:divBdr>
            <w:top w:val="none" w:sz="0" w:space="0" w:color="auto"/>
            <w:left w:val="none" w:sz="0" w:space="0" w:color="auto"/>
            <w:bottom w:val="none" w:sz="0" w:space="0" w:color="auto"/>
            <w:right w:val="none" w:sz="0" w:space="0" w:color="auto"/>
          </w:divBdr>
        </w:div>
        <w:div w:id="1995259885">
          <w:marLeft w:val="0"/>
          <w:marRight w:val="0"/>
          <w:marTop w:val="0"/>
          <w:marBottom w:val="0"/>
          <w:divBdr>
            <w:top w:val="none" w:sz="0" w:space="0" w:color="auto"/>
            <w:left w:val="none" w:sz="0" w:space="0" w:color="auto"/>
            <w:bottom w:val="none" w:sz="0" w:space="0" w:color="auto"/>
            <w:right w:val="none" w:sz="0" w:space="0" w:color="auto"/>
          </w:divBdr>
        </w:div>
        <w:div w:id="2087922254">
          <w:marLeft w:val="0"/>
          <w:marRight w:val="0"/>
          <w:marTop w:val="0"/>
          <w:marBottom w:val="0"/>
          <w:divBdr>
            <w:top w:val="none" w:sz="0" w:space="0" w:color="auto"/>
            <w:left w:val="none" w:sz="0" w:space="0" w:color="auto"/>
            <w:bottom w:val="none" w:sz="0" w:space="0" w:color="auto"/>
            <w:right w:val="none" w:sz="0" w:space="0" w:color="auto"/>
          </w:divBdr>
        </w:div>
        <w:div w:id="113057575">
          <w:marLeft w:val="0"/>
          <w:marRight w:val="0"/>
          <w:marTop w:val="0"/>
          <w:marBottom w:val="0"/>
          <w:divBdr>
            <w:top w:val="none" w:sz="0" w:space="0" w:color="auto"/>
            <w:left w:val="none" w:sz="0" w:space="0" w:color="auto"/>
            <w:bottom w:val="none" w:sz="0" w:space="0" w:color="auto"/>
            <w:right w:val="none" w:sz="0" w:space="0" w:color="auto"/>
          </w:divBdr>
        </w:div>
        <w:div w:id="1303466166">
          <w:marLeft w:val="0"/>
          <w:marRight w:val="0"/>
          <w:marTop w:val="0"/>
          <w:marBottom w:val="0"/>
          <w:divBdr>
            <w:top w:val="none" w:sz="0" w:space="0" w:color="auto"/>
            <w:left w:val="none" w:sz="0" w:space="0" w:color="auto"/>
            <w:bottom w:val="none" w:sz="0" w:space="0" w:color="auto"/>
            <w:right w:val="none" w:sz="0" w:space="0" w:color="auto"/>
          </w:divBdr>
        </w:div>
        <w:div w:id="486016463">
          <w:marLeft w:val="0"/>
          <w:marRight w:val="0"/>
          <w:marTop w:val="0"/>
          <w:marBottom w:val="0"/>
          <w:divBdr>
            <w:top w:val="none" w:sz="0" w:space="0" w:color="auto"/>
            <w:left w:val="none" w:sz="0" w:space="0" w:color="auto"/>
            <w:bottom w:val="none" w:sz="0" w:space="0" w:color="auto"/>
            <w:right w:val="none" w:sz="0" w:space="0" w:color="auto"/>
          </w:divBdr>
        </w:div>
        <w:div w:id="1331982897">
          <w:marLeft w:val="0"/>
          <w:marRight w:val="0"/>
          <w:marTop w:val="0"/>
          <w:marBottom w:val="0"/>
          <w:divBdr>
            <w:top w:val="none" w:sz="0" w:space="0" w:color="auto"/>
            <w:left w:val="none" w:sz="0" w:space="0" w:color="auto"/>
            <w:bottom w:val="none" w:sz="0" w:space="0" w:color="auto"/>
            <w:right w:val="none" w:sz="0" w:space="0" w:color="auto"/>
          </w:divBdr>
        </w:div>
        <w:div w:id="1688092592">
          <w:marLeft w:val="0"/>
          <w:marRight w:val="0"/>
          <w:marTop w:val="0"/>
          <w:marBottom w:val="0"/>
          <w:divBdr>
            <w:top w:val="none" w:sz="0" w:space="0" w:color="auto"/>
            <w:left w:val="none" w:sz="0" w:space="0" w:color="auto"/>
            <w:bottom w:val="none" w:sz="0" w:space="0" w:color="auto"/>
            <w:right w:val="none" w:sz="0" w:space="0" w:color="auto"/>
          </w:divBdr>
        </w:div>
        <w:div w:id="1020157544">
          <w:marLeft w:val="0"/>
          <w:marRight w:val="0"/>
          <w:marTop w:val="0"/>
          <w:marBottom w:val="0"/>
          <w:divBdr>
            <w:top w:val="none" w:sz="0" w:space="0" w:color="auto"/>
            <w:left w:val="none" w:sz="0" w:space="0" w:color="auto"/>
            <w:bottom w:val="none" w:sz="0" w:space="0" w:color="auto"/>
            <w:right w:val="none" w:sz="0" w:space="0" w:color="auto"/>
          </w:divBdr>
        </w:div>
        <w:div w:id="819466201">
          <w:marLeft w:val="0"/>
          <w:marRight w:val="0"/>
          <w:marTop w:val="0"/>
          <w:marBottom w:val="0"/>
          <w:divBdr>
            <w:top w:val="none" w:sz="0" w:space="0" w:color="auto"/>
            <w:left w:val="none" w:sz="0" w:space="0" w:color="auto"/>
            <w:bottom w:val="none" w:sz="0" w:space="0" w:color="auto"/>
            <w:right w:val="none" w:sz="0" w:space="0" w:color="auto"/>
          </w:divBdr>
        </w:div>
        <w:div w:id="1155145519">
          <w:marLeft w:val="0"/>
          <w:marRight w:val="0"/>
          <w:marTop w:val="0"/>
          <w:marBottom w:val="0"/>
          <w:divBdr>
            <w:top w:val="none" w:sz="0" w:space="0" w:color="auto"/>
            <w:left w:val="none" w:sz="0" w:space="0" w:color="auto"/>
            <w:bottom w:val="none" w:sz="0" w:space="0" w:color="auto"/>
            <w:right w:val="none" w:sz="0" w:space="0" w:color="auto"/>
          </w:divBdr>
        </w:div>
        <w:div w:id="1953785409">
          <w:marLeft w:val="0"/>
          <w:marRight w:val="0"/>
          <w:marTop w:val="0"/>
          <w:marBottom w:val="0"/>
          <w:divBdr>
            <w:top w:val="none" w:sz="0" w:space="0" w:color="auto"/>
            <w:left w:val="none" w:sz="0" w:space="0" w:color="auto"/>
            <w:bottom w:val="none" w:sz="0" w:space="0" w:color="auto"/>
            <w:right w:val="none" w:sz="0" w:space="0" w:color="auto"/>
          </w:divBdr>
        </w:div>
        <w:div w:id="1791584555">
          <w:marLeft w:val="0"/>
          <w:marRight w:val="0"/>
          <w:marTop w:val="0"/>
          <w:marBottom w:val="0"/>
          <w:divBdr>
            <w:top w:val="none" w:sz="0" w:space="0" w:color="auto"/>
            <w:left w:val="none" w:sz="0" w:space="0" w:color="auto"/>
            <w:bottom w:val="none" w:sz="0" w:space="0" w:color="auto"/>
            <w:right w:val="none" w:sz="0" w:space="0" w:color="auto"/>
          </w:divBdr>
        </w:div>
        <w:div w:id="1929581276">
          <w:marLeft w:val="0"/>
          <w:marRight w:val="0"/>
          <w:marTop w:val="0"/>
          <w:marBottom w:val="0"/>
          <w:divBdr>
            <w:top w:val="none" w:sz="0" w:space="0" w:color="auto"/>
            <w:left w:val="none" w:sz="0" w:space="0" w:color="auto"/>
            <w:bottom w:val="none" w:sz="0" w:space="0" w:color="auto"/>
            <w:right w:val="none" w:sz="0" w:space="0" w:color="auto"/>
          </w:divBdr>
        </w:div>
        <w:div w:id="63336663">
          <w:marLeft w:val="0"/>
          <w:marRight w:val="0"/>
          <w:marTop w:val="0"/>
          <w:marBottom w:val="0"/>
          <w:divBdr>
            <w:top w:val="none" w:sz="0" w:space="0" w:color="auto"/>
            <w:left w:val="none" w:sz="0" w:space="0" w:color="auto"/>
            <w:bottom w:val="none" w:sz="0" w:space="0" w:color="auto"/>
            <w:right w:val="none" w:sz="0" w:space="0" w:color="auto"/>
          </w:divBdr>
        </w:div>
        <w:div w:id="1579443858">
          <w:marLeft w:val="0"/>
          <w:marRight w:val="0"/>
          <w:marTop w:val="0"/>
          <w:marBottom w:val="0"/>
          <w:divBdr>
            <w:top w:val="none" w:sz="0" w:space="0" w:color="auto"/>
            <w:left w:val="none" w:sz="0" w:space="0" w:color="auto"/>
            <w:bottom w:val="none" w:sz="0" w:space="0" w:color="auto"/>
            <w:right w:val="none" w:sz="0" w:space="0" w:color="auto"/>
          </w:divBdr>
        </w:div>
        <w:div w:id="1642953862">
          <w:marLeft w:val="0"/>
          <w:marRight w:val="0"/>
          <w:marTop w:val="0"/>
          <w:marBottom w:val="0"/>
          <w:divBdr>
            <w:top w:val="none" w:sz="0" w:space="0" w:color="auto"/>
            <w:left w:val="none" w:sz="0" w:space="0" w:color="auto"/>
            <w:bottom w:val="none" w:sz="0" w:space="0" w:color="auto"/>
            <w:right w:val="none" w:sz="0" w:space="0" w:color="auto"/>
          </w:divBdr>
        </w:div>
        <w:div w:id="259261212">
          <w:marLeft w:val="0"/>
          <w:marRight w:val="0"/>
          <w:marTop w:val="0"/>
          <w:marBottom w:val="0"/>
          <w:divBdr>
            <w:top w:val="none" w:sz="0" w:space="0" w:color="auto"/>
            <w:left w:val="none" w:sz="0" w:space="0" w:color="auto"/>
            <w:bottom w:val="none" w:sz="0" w:space="0" w:color="auto"/>
            <w:right w:val="none" w:sz="0" w:space="0" w:color="auto"/>
          </w:divBdr>
        </w:div>
        <w:div w:id="733162405">
          <w:marLeft w:val="0"/>
          <w:marRight w:val="0"/>
          <w:marTop w:val="0"/>
          <w:marBottom w:val="0"/>
          <w:divBdr>
            <w:top w:val="none" w:sz="0" w:space="0" w:color="auto"/>
            <w:left w:val="none" w:sz="0" w:space="0" w:color="auto"/>
            <w:bottom w:val="none" w:sz="0" w:space="0" w:color="auto"/>
            <w:right w:val="none" w:sz="0" w:space="0" w:color="auto"/>
          </w:divBdr>
        </w:div>
        <w:div w:id="1285505283">
          <w:marLeft w:val="0"/>
          <w:marRight w:val="0"/>
          <w:marTop w:val="0"/>
          <w:marBottom w:val="0"/>
          <w:divBdr>
            <w:top w:val="none" w:sz="0" w:space="0" w:color="auto"/>
            <w:left w:val="none" w:sz="0" w:space="0" w:color="auto"/>
            <w:bottom w:val="none" w:sz="0" w:space="0" w:color="auto"/>
            <w:right w:val="none" w:sz="0" w:space="0" w:color="auto"/>
          </w:divBdr>
        </w:div>
        <w:div w:id="48962938">
          <w:marLeft w:val="0"/>
          <w:marRight w:val="0"/>
          <w:marTop w:val="0"/>
          <w:marBottom w:val="0"/>
          <w:divBdr>
            <w:top w:val="none" w:sz="0" w:space="0" w:color="auto"/>
            <w:left w:val="none" w:sz="0" w:space="0" w:color="auto"/>
            <w:bottom w:val="none" w:sz="0" w:space="0" w:color="auto"/>
            <w:right w:val="none" w:sz="0" w:space="0" w:color="auto"/>
          </w:divBdr>
        </w:div>
        <w:div w:id="681011503">
          <w:marLeft w:val="0"/>
          <w:marRight w:val="0"/>
          <w:marTop w:val="0"/>
          <w:marBottom w:val="0"/>
          <w:divBdr>
            <w:top w:val="none" w:sz="0" w:space="0" w:color="auto"/>
            <w:left w:val="none" w:sz="0" w:space="0" w:color="auto"/>
            <w:bottom w:val="none" w:sz="0" w:space="0" w:color="auto"/>
            <w:right w:val="none" w:sz="0" w:space="0" w:color="auto"/>
          </w:divBdr>
        </w:div>
        <w:div w:id="693307474">
          <w:marLeft w:val="0"/>
          <w:marRight w:val="0"/>
          <w:marTop w:val="0"/>
          <w:marBottom w:val="0"/>
          <w:divBdr>
            <w:top w:val="none" w:sz="0" w:space="0" w:color="auto"/>
            <w:left w:val="none" w:sz="0" w:space="0" w:color="auto"/>
            <w:bottom w:val="none" w:sz="0" w:space="0" w:color="auto"/>
            <w:right w:val="none" w:sz="0" w:space="0" w:color="auto"/>
          </w:divBdr>
        </w:div>
        <w:div w:id="2084837537">
          <w:marLeft w:val="0"/>
          <w:marRight w:val="0"/>
          <w:marTop w:val="0"/>
          <w:marBottom w:val="0"/>
          <w:divBdr>
            <w:top w:val="none" w:sz="0" w:space="0" w:color="auto"/>
            <w:left w:val="none" w:sz="0" w:space="0" w:color="auto"/>
            <w:bottom w:val="none" w:sz="0" w:space="0" w:color="auto"/>
            <w:right w:val="none" w:sz="0" w:space="0" w:color="auto"/>
          </w:divBdr>
        </w:div>
        <w:div w:id="429861581">
          <w:marLeft w:val="0"/>
          <w:marRight w:val="0"/>
          <w:marTop w:val="0"/>
          <w:marBottom w:val="0"/>
          <w:divBdr>
            <w:top w:val="none" w:sz="0" w:space="0" w:color="auto"/>
            <w:left w:val="none" w:sz="0" w:space="0" w:color="auto"/>
            <w:bottom w:val="none" w:sz="0" w:space="0" w:color="auto"/>
            <w:right w:val="none" w:sz="0" w:space="0" w:color="auto"/>
          </w:divBdr>
        </w:div>
        <w:div w:id="154076135">
          <w:marLeft w:val="0"/>
          <w:marRight w:val="0"/>
          <w:marTop w:val="0"/>
          <w:marBottom w:val="0"/>
          <w:divBdr>
            <w:top w:val="none" w:sz="0" w:space="0" w:color="auto"/>
            <w:left w:val="none" w:sz="0" w:space="0" w:color="auto"/>
            <w:bottom w:val="none" w:sz="0" w:space="0" w:color="auto"/>
            <w:right w:val="none" w:sz="0" w:space="0" w:color="auto"/>
          </w:divBdr>
        </w:div>
        <w:div w:id="280839803">
          <w:marLeft w:val="0"/>
          <w:marRight w:val="0"/>
          <w:marTop w:val="0"/>
          <w:marBottom w:val="0"/>
          <w:divBdr>
            <w:top w:val="none" w:sz="0" w:space="0" w:color="auto"/>
            <w:left w:val="none" w:sz="0" w:space="0" w:color="auto"/>
            <w:bottom w:val="none" w:sz="0" w:space="0" w:color="auto"/>
            <w:right w:val="none" w:sz="0" w:space="0" w:color="auto"/>
          </w:divBdr>
        </w:div>
        <w:div w:id="423302896">
          <w:marLeft w:val="0"/>
          <w:marRight w:val="0"/>
          <w:marTop w:val="0"/>
          <w:marBottom w:val="0"/>
          <w:divBdr>
            <w:top w:val="none" w:sz="0" w:space="0" w:color="auto"/>
            <w:left w:val="none" w:sz="0" w:space="0" w:color="auto"/>
            <w:bottom w:val="none" w:sz="0" w:space="0" w:color="auto"/>
            <w:right w:val="none" w:sz="0" w:space="0" w:color="auto"/>
          </w:divBdr>
        </w:div>
        <w:div w:id="1289895526">
          <w:marLeft w:val="0"/>
          <w:marRight w:val="0"/>
          <w:marTop w:val="0"/>
          <w:marBottom w:val="0"/>
          <w:divBdr>
            <w:top w:val="none" w:sz="0" w:space="0" w:color="auto"/>
            <w:left w:val="none" w:sz="0" w:space="0" w:color="auto"/>
            <w:bottom w:val="none" w:sz="0" w:space="0" w:color="auto"/>
            <w:right w:val="none" w:sz="0" w:space="0" w:color="auto"/>
          </w:divBdr>
        </w:div>
        <w:div w:id="611783799">
          <w:marLeft w:val="0"/>
          <w:marRight w:val="0"/>
          <w:marTop w:val="0"/>
          <w:marBottom w:val="0"/>
          <w:divBdr>
            <w:top w:val="none" w:sz="0" w:space="0" w:color="auto"/>
            <w:left w:val="none" w:sz="0" w:space="0" w:color="auto"/>
            <w:bottom w:val="none" w:sz="0" w:space="0" w:color="auto"/>
            <w:right w:val="none" w:sz="0" w:space="0" w:color="auto"/>
          </w:divBdr>
        </w:div>
        <w:div w:id="1052539598">
          <w:marLeft w:val="0"/>
          <w:marRight w:val="0"/>
          <w:marTop w:val="0"/>
          <w:marBottom w:val="0"/>
          <w:divBdr>
            <w:top w:val="none" w:sz="0" w:space="0" w:color="auto"/>
            <w:left w:val="none" w:sz="0" w:space="0" w:color="auto"/>
            <w:bottom w:val="none" w:sz="0" w:space="0" w:color="auto"/>
            <w:right w:val="none" w:sz="0" w:space="0" w:color="auto"/>
          </w:divBdr>
        </w:div>
        <w:div w:id="1076708021">
          <w:marLeft w:val="0"/>
          <w:marRight w:val="0"/>
          <w:marTop w:val="0"/>
          <w:marBottom w:val="0"/>
          <w:divBdr>
            <w:top w:val="none" w:sz="0" w:space="0" w:color="auto"/>
            <w:left w:val="none" w:sz="0" w:space="0" w:color="auto"/>
            <w:bottom w:val="none" w:sz="0" w:space="0" w:color="auto"/>
            <w:right w:val="none" w:sz="0" w:space="0" w:color="auto"/>
          </w:divBdr>
        </w:div>
        <w:div w:id="1943413243">
          <w:marLeft w:val="0"/>
          <w:marRight w:val="0"/>
          <w:marTop w:val="0"/>
          <w:marBottom w:val="0"/>
          <w:divBdr>
            <w:top w:val="none" w:sz="0" w:space="0" w:color="auto"/>
            <w:left w:val="none" w:sz="0" w:space="0" w:color="auto"/>
            <w:bottom w:val="none" w:sz="0" w:space="0" w:color="auto"/>
            <w:right w:val="none" w:sz="0" w:space="0" w:color="auto"/>
          </w:divBdr>
        </w:div>
        <w:div w:id="1328366997">
          <w:marLeft w:val="0"/>
          <w:marRight w:val="0"/>
          <w:marTop w:val="0"/>
          <w:marBottom w:val="0"/>
          <w:divBdr>
            <w:top w:val="none" w:sz="0" w:space="0" w:color="auto"/>
            <w:left w:val="none" w:sz="0" w:space="0" w:color="auto"/>
            <w:bottom w:val="none" w:sz="0" w:space="0" w:color="auto"/>
            <w:right w:val="none" w:sz="0" w:space="0" w:color="auto"/>
          </w:divBdr>
        </w:div>
        <w:div w:id="1567493008">
          <w:marLeft w:val="0"/>
          <w:marRight w:val="0"/>
          <w:marTop w:val="0"/>
          <w:marBottom w:val="0"/>
          <w:divBdr>
            <w:top w:val="none" w:sz="0" w:space="0" w:color="auto"/>
            <w:left w:val="none" w:sz="0" w:space="0" w:color="auto"/>
            <w:bottom w:val="none" w:sz="0" w:space="0" w:color="auto"/>
            <w:right w:val="none" w:sz="0" w:space="0" w:color="auto"/>
          </w:divBdr>
        </w:div>
        <w:div w:id="1923640481">
          <w:marLeft w:val="0"/>
          <w:marRight w:val="0"/>
          <w:marTop w:val="0"/>
          <w:marBottom w:val="0"/>
          <w:divBdr>
            <w:top w:val="none" w:sz="0" w:space="0" w:color="auto"/>
            <w:left w:val="none" w:sz="0" w:space="0" w:color="auto"/>
            <w:bottom w:val="none" w:sz="0" w:space="0" w:color="auto"/>
            <w:right w:val="none" w:sz="0" w:space="0" w:color="auto"/>
          </w:divBdr>
        </w:div>
        <w:div w:id="95949588">
          <w:marLeft w:val="0"/>
          <w:marRight w:val="0"/>
          <w:marTop w:val="0"/>
          <w:marBottom w:val="0"/>
          <w:divBdr>
            <w:top w:val="none" w:sz="0" w:space="0" w:color="auto"/>
            <w:left w:val="none" w:sz="0" w:space="0" w:color="auto"/>
            <w:bottom w:val="none" w:sz="0" w:space="0" w:color="auto"/>
            <w:right w:val="none" w:sz="0" w:space="0" w:color="auto"/>
          </w:divBdr>
        </w:div>
        <w:div w:id="567808178">
          <w:marLeft w:val="0"/>
          <w:marRight w:val="0"/>
          <w:marTop w:val="0"/>
          <w:marBottom w:val="0"/>
          <w:divBdr>
            <w:top w:val="none" w:sz="0" w:space="0" w:color="auto"/>
            <w:left w:val="none" w:sz="0" w:space="0" w:color="auto"/>
            <w:bottom w:val="none" w:sz="0" w:space="0" w:color="auto"/>
            <w:right w:val="none" w:sz="0" w:space="0" w:color="auto"/>
          </w:divBdr>
        </w:div>
        <w:div w:id="503321066">
          <w:marLeft w:val="0"/>
          <w:marRight w:val="0"/>
          <w:marTop w:val="0"/>
          <w:marBottom w:val="0"/>
          <w:divBdr>
            <w:top w:val="none" w:sz="0" w:space="0" w:color="auto"/>
            <w:left w:val="none" w:sz="0" w:space="0" w:color="auto"/>
            <w:bottom w:val="none" w:sz="0" w:space="0" w:color="auto"/>
            <w:right w:val="none" w:sz="0" w:space="0" w:color="auto"/>
          </w:divBdr>
        </w:div>
        <w:div w:id="997075831">
          <w:marLeft w:val="0"/>
          <w:marRight w:val="0"/>
          <w:marTop w:val="0"/>
          <w:marBottom w:val="0"/>
          <w:divBdr>
            <w:top w:val="none" w:sz="0" w:space="0" w:color="auto"/>
            <w:left w:val="none" w:sz="0" w:space="0" w:color="auto"/>
            <w:bottom w:val="none" w:sz="0" w:space="0" w:color="auto"/>
            <w:right w:val="none" w:sz="0" w:space="0" w:color="auto"/>
          </w:divBdr>
        </w:div>
        <w:div w:id="1359700635">
          <w:marLeft w:val="0"/>
          <w:marRight w:val="0"/>
          <w:marTop w:val="0"/>
          <w:marBottom w:val="0"/>
          <w:divBdr>
            <w:top w:val="none" w:sz="0" w:space="0" w:color="auto"/>
            <w:left w:val="none" w:sz="0" w:space="0" w:color="auto"/>
            <w:bottom w:val="none" w:sz="0" w:space="0" w:color="auto"/>
            <w:right w:val="none" w:sz="0" w:space="0" w:color="auto"/>
          </w:divBdr>
        </w:div>
        <w:div w:id="1103572418">
          <w:marLeft w:val="0"/>
          <w:marRight w:val="0"/>
          <w:marTop w:val="0"/>
          <w:marBottom w:val="0"/>
          <w:divBdr>
            <w:top w:val="none" w:sz="0" w:space="0" w:color="auto"/>
            <w:left w:val="none" w:sz="0" w:space="0" w:color="auto"/>
            <w:bottom w:val="none" w:sz="0" w:space="0" w:color="auto"/>
            <w:right w:val="none" w:sz="0" w:space="0" w:color="auto"/>
          </w:divBdr>
        </w:div>
        <w:div w:id="300040760">
          <w:marLeft w:val="0"/>
          <w:marRight w:val="0"/>
          <w:marTop w:val="0"/>
          <w:marBottom w:val="0"/>
          <w:divBdr>
            <w:top w:val="none" w:sz="0" w:space="0" w:color="auto"/>
            <w:left w:val="none" w:sz="0" w:space="0" w:color="auto"/>
            <w:bottom w:val="none" w:sz="0" w:space="0" w:color="auto"/>
            <w:right w:val="none" w:sz="0" w:space="0" w:color="auto"/>
          </w:divBdr>
        </w:div>
        <w:div w:id="1630086111">
          <w:marLeft w:val="0"/>
          <w:marRight w:val="0"/>
          <w:marTop w:val="0"/>
          <w:marBottom w:val="0"/>
          <w:divBdr>
            <w:top w:val="none" w:sz="0" w:space="0" w:color="auto"/>
            <w:left w:val="none" w:sz="0" w:space="0" w:color="auto"/>
            <w:bottom w:val="none" w:sz="0" w:space="0" w:color="auto"/>
            <w:right w:val="none" w:sz="0" w:space="0" w:color="auto"/>
          </w:divBdr>
        </w:div>
        <w:div w:id="2059157586">
          <w:marLeft w:val="0"/>
          <w:marRight w:val="0"/>
          <w:marTop w:val="0"/>
          <w:marBottom w:val="0"/>
          <w:divBdr>
            <w:top w:val="none" w:sz="0" w:space="0" w:color="auto"/>
            <w:left w:val="none" w:sz="0" w:space="0" w:color="auto"/>
            <w:bottom w:val="none" w:sz="0" w:space="0" w:color="auto"/>
            <w:right w:val="none" w:sz="0" w:space="0" w:color="auto"/>
          </w:divBdr>
        </w:div>
        <w:div w:id="91976647">
          <w:marLeft w:val="0"/>
          <w:marRight w:val="0"/>
          <w:marTop w:val="0"/>
          <w:marBottom w:val="0"/>
          <w:divBdr>
            <w:top w:val="none" w:sz="0" w:space="0" w:color="auto"/>
            <w:left w:val="none" w:sz="0" w:space="0" w:color="auto"/>
            <w:bottom w:val="none" w:sz="0" w:space="0" w:color="auto"/>
            <w:right w:val="none" w:sz="0" w:space="0" w:color="auto"/>
          </w:divBdr>
        </w:div>
        <w:div w:id="10184695">
          <w:marLeft w:val="0"/>
          <w:marRight w:val="0"/>
          <w:marTop w:val="0"/>
          <w:marBottom w:val="0"/>
          <w:divBdr>
            <w:top w:val="none" w:sz="0" w:space="0" w:color="auto"/>
            <w:left w:val="none" w:sz="0" w:space="0" w:color="auto"/>
            <w:bottom w:val="none" w:sz="0" w:space="0" w:color="auto"/>
            <w:right w:val="none" w:sz="0" w:space="0" w:color="auto"/>
          </w:divBdr>
        </w:div>
        <w:div w:id="872840128">
          <w:marLeft w:val="0"/>
          <w:marRight w:val="0"/>
          <w:marTop w:val="0"/>
          <w:marBottom w:val="0"/>
          <w:divBdr>
            <w:top w:val="none" w:sz="0" w:space="0" w:color="auto"/>
            <w:left w:val="none" w:sz="0" w:space="0" w:color="auto"/>
            <w:bottom w:val="none" w:sz="0" w:space="0" w:color="auto"/>
            <w:right w:val="none" w:sz="0" w:space="0" w:color="auto"/>
          </w:divBdr>
        </w:div>
      </w:divsChild>
    </w:div>
    <w:div w:id="962420908">
      <w:bodyDiv w:val="1"/>
      <w:marLeft w:val="0"/>
      <w:marRight w:val="0"/>
      <w:marTop w:val="0"/>
      <w:marBottom w:val="0"/>
      <w:divBdr>
        <w:top w:val="none" w:sz="0" w:space="0" w:color="auto"/>
        <w:left w:val="none" w:sz="0" w:space="0" w:color="auto"/>
        <w:bottom w:val="none" w:sz="0" w:space="0" w:color="auto"/>
        <w:right w:val="none" w:sz="0" w:space="0" w:color="auto"/>
      </w:divBdr>
      <w:divsChild>
        <w:div w:id="1066533199">
          <w:marLeft w:val="994"/>
          <w:marRight w:val="0"/>
          <w:marTop w:val="0"/>
          <w:marBottom w:val="137"/>
          <w:divBdr>
            <w:top w:val="none" w:sz="0" w:space="0" w:color="auto"/>
            <w:left w:val="none" w:sz="0" w:space="0" w:color="auto"/>
            <w:bottom w:val="none" w:sz="0" w:space="0" w:color="auto"/>
            <w:right w:val="none" w:sz="0" w:space="0" w:color="auto"/>
          </w:divBdr>
        </w:div>
      </w:divsChild>
    </w:div>
    <w:div w:id="1078526728">
      <w:bodyDiv w:val="1"/>
      <w:marLeft w:val="0"/>
      <w:marRight w:val="0"/>
      <w:marTop w:val="0"/>
      <w:marBottom w:val="0"/>
      <w:divBdr>
        <w:top w:val="none" w:sz="0" w:space="0" w:color="auto"/>
        <w:left w:val="none" w:sz="0" w:space="0" w:color="auto"/>
        <w:bottom w:val="none" w:sz="0" w:space="0" w:color="auto"/>
        <w:right w:val="none" w:sz="0" w:space="0" w:color="auto"/>
      </w:divBdr>
    </w:div>
    <w:div w:id="1141845202">
      <w:bodyDiv w:val="1"/>
      <w:marLeft w:val="0"/>
      <w:marRight w:val="0"/>
      <w:marTop w:val="0"/>
      <w:marBottom w:val="0"/>
      <w:divBdr>
        <w:top w:val="none" w:sz="0" w:space="0" w:color="auto"/>
        <w:left w:val="none" w:sz="0" w:space="0" w:color="auto"/>
        <w:bottom w:val="none" w:sz="0" w:space="0" w:color="auto"/>
        <w:right w:val="none" w:sz="0" w:space="0" w:color="auto"/>
      </w:divBdr>
    </w:div>
    <w:div w:id="1255745412">
      <w:bodyDiv w:val="1"/>
      <w:marLeft w:val="0"/>
      <w:marRight w:val="0"/>
      <w:marTop w:val="0"/>
      <w:marBottom w:val="0"/>
      <w:divBdr>
        <w:top w:val="none" w:sz="0" w:space="0" w:color="auto"/>
        <w:left w:val="none" w:sz="0" w:space="0" w:color="auto"/>
        <w:bottom w:val="none" w:sz="0" w:space="0" w:color="auto"/>
        <w:right w:val="none" w:sz="0" w:space="0" w:color="auto"/>
      </w:divBdr>
      <w:divsChild>
        <w:div w:id="407924676">
          <w:marLeft w:val="0"/>
          <w:marRight w:val="0"/>
          <w:marTop w:val="0"/>
          <w:marBottom w:val="0"/>
          <w:divBdr>
            <w:top w:val="none" w:sz="0" w:space="0" w:color="auto"/>
            <w:left w:val="none" w:sz="0" w:space="0" w:color="auto"/>
            <w:bottom w:val="none" w:sz="0" w:space="0" w:color="auto"/>
            <w:right w:val="none" w:sz="0" w:space="0" w:color="auto"/>
          </w:divBdr>
        </w:div>
      </w:divsChild>
    </w:div>
    <w:div w:id="1338655177">
      <w:bodyDiv w:val="1"/>
      <w:marLeft w:val="0"/>
      <w:marRight w:val="0"/>
      <w:marTop w:val="0"/>
      <w:marBottom w:val="0"/>
      <w:divBdr>
        <w:top w:val="none" w:sz="0" w:space="0" w:color="auto"/>
        <w:left w:val="none" w:sz="0" w:space="0" w:color="auto"/>
        <w:bottom w:val="none" w:sz="0" w:space="0" w:color="auto"/>
        <w:right w:val="none" w:sz="0" w:space="0" w:color="auto"/>
      </w:divBdr>
      <w:divsChild>
        <w:div w:id="16153052">
          <w:marLeft w:val="0"/>
          <w:marRight w:val="0"/>
          <w:marTop w:val="0"/>
          <w:marBottom w:val="0"/>
          <w:divBdr>
            <w:top w:val="none" w:sz="0" w:space="0" w:color="auto"/>
            <w:left w:val="none" w:sz="0" w:space="0" w:color="auto"/>
            <w:bottom w:val="none" w:sz="0" w:space="0" w:color="auto"/>
            <w:right w:val="none" w:sz="0" w:space="0" w:color="auto"/>
          </w:divBdr>
        </w:div>
        <w:div w:id="67463189">
          <w:marLeft w:val="0"/>
          <w:marRight w:val="0"/>
          <w:marTop w:val="0"/>
          <w:marBottom w:val="0"/>
          <w:divBdr>
            <w:top w:val="none" w:sz="0" w:space="0" w:color="auto"/>
            <w:left w:val="none" w:sz="0" w:space="0" w:color="auto"/>
            <w:bottom w:val="none" w:sz="0" w:space="0" w:color="auto"/>
            <w:right w:val="none" w:sz="0" w:space="0" w:color="auto"/>
          </w:divBdr>
        </w:div>
        <w:div w:id="1625695731">
          <w:marLeft w:val="0"/>
          <w:marRight w:val="0"/>
          <w:marTop w:val="0"/>
          <w:marBottom w:val="0"/>
          <w:divBdr>
            <w:top w:val="none" w:sz="0" w:space="0" w:color="auto"/>
            <w:left w:val="none" w:sz="0" w:space="0" w:color="auto"/>
            <w:bottom w:val="none" w:sz="0" w:space="0" w:color="auto"/>
            <w:right w:val="none" w:sz="0" w:space="0" w:color="auto"/>
          </w:divBdr>
        </w:div>
        <w:div w:id="1898475031">
          <w:marLeft w:val="0"/>
          <w:marRight w:val="0"/>
          <w:marTop w:val="0"/>
          <w:marBottom w:val="0"/>
          <w:divBdr>
            <w:top w:val="none" w:sz="0" w:space="0" w:color="auto"/>
            <w:left w:val="none" w:sz="0" w:space="0" w:color="auto"/>
            <w:bottom w:val="none" w:sz="0" w:space="0" w:color="auto"/>
            <w:right w:val="none" w:sz="0" w:space="0" w:color="auto"/>
          </w:divBdr>
        </w:div>
        <w:div w:id="671225392">
          <w:marLeft w:val="0"/>
          <w:marRight w:val="0"/>
          <w:marTop w:val="0"/>
          <w:marBottom w:val="0"/>
          <w:divBdr>
            <w:top w:val="none" w:sz="0" w:space="0" w:color="auto"/>
            <w:left w:val="none" w:sz="0" w:space="0" w:color="auto"/>
            <w:bottom w:val="none" w:sz="0" w:space="0" w:color="auto"/>
            <w:right w:val="none" w:sz="0" w:space="0" w:color="auto"/>
          </w:divBdr>
        </w:div>
        <w:div w:id="896404816">
          <w:marLeft w:val="0"/>
          <w:marRight w:val="0"/>
          <w:marTop w:val="0"/>
          <w:marBottom w:val="0"/>
          <w:divBdr>
            <w:top w:val="none" w:sz="0" w:space="0" w:color="auto"/>
            <w:left w:val="none" w:sz="0" w:space="0" w:color="auto"/>
            <w:bottom w:val="none" w:sz="0" w:space="0" w:color="auto"/>
            <w:right w:val="none" w:sz="0" w:space="0" w:color="auto"/>
          </w:divBdr>
        </w:div>
        <w:div w:id="855311278">
          <w:marLeft w:val="0"/>
          <w:marRight w:val="0"/>
          <w:marTop w:val="0"/>
          <w:marBottom w:val="0"/>
          <w:divBdr>
            <w:top w:val="none" w:sz="0" w:space="0" w:color="auto"/>
            <w:left w:val="none" w:sz="0" w:space="0" w:color="auto"/>
            <w:bottom w:val="none" w:sz="0" w:space="0" w:color="auto"/>
            <w:right w:val="none" w:sz="0" w:space="0" w:color="auto"/>
          </w:divBdr>
        </w:div>
        <w:div w:id="641429558">
          <w:marLeft w:val="0"/>
          <w:marRight w:val="0"/>
          <w:marTop w:val="0"/>
          <w:marBottom w:val="0"/>
          <w:divBdr>
            <w:top w:val="none" w:sz="0" w:space="0" w:color="auto"/>
            <w:left w:val="none" w:sz="0" w:space="0" w:color="auto"/>
            <w:bottom w:val="none" w:sz="0" w:space="0" w:color="auto"/>
            <w:right w:val="none" w:sz="0" w:space="0" w:color="auto"/>
          </w:divBdr>
        </w:div>
        <w:div w:id="8482837">
          <w:marLeft w:val="0"/>
          <w:marRight w:val="0"/>
          <w:marTop w:val="0"/>
          <w:marBottom w:val="0"/>
          <w:divBdr>
            <w:top w:val="none" w:sz="0" w:space="0" w:color="auto"/>
            <w:left w:val="none" w:sz="0" w:space="0" w:color="auto"/>
            <w:bottom w:val="none" w:sz="0" w:space="0" w:color="auto"/>
            <w:right w:val="none" w:sz="0" w:space="0" w:color="auto"/>
          </w:divBdr>
        </w:div>
        <w:div w:id="1864440636">
          <w:marLeft w:val="0"/>
          <w:marRight w:val="0"/>
          <w:marTop w:val="0"/>
          <w:marBottom w:val="0"/>
          <w:divBdr>
            <w:top w:val="none" w:sz="0" w:space="0" w:color="auto"/>
            <w:left w:val="none" w:sz="0" w:space="0" w:color="auto"/>
            <w:bottom w:val="none" w:sz="0" w:space="0" w:color="auto"/>
            <w:right w:val="none" w:sz="0" w:space="0" w:color="auto"/>
          </w:divBdr>
        </w:div>
        <w:div w:id="866453886">
          <w:marLeft w:val="0"/>
          <w:marRight w:val="0"/>
          <w:marTop w:val="0"/>
          <w:marBottom w:val="0"/>
          <w:divBdr>
            <w:top w:val="none" w:sz="0" w:space="0" w:color="auto"/>
            <w:left w:val="none" w:sz="0" w:space="0" w:color="auto"/>
            <w:bottom w:val="none" w:sz="0" w:space="0" w:color="auto"/>
            <w:right w:val="none" w:sz="0" w:space="0" w:color="auto"/>
          </w:divBdr>
        </w:div>
        <w:div w:id="214859430">
          <w:marLeft w:val="0"/>
          <w:marRight w:val="0"/>
          <w:marTop w:val="0"/>
          <w:marBottom w:val="0"/>
          <w:divBdr>
            <w:top w:val="none" w:sz="0" w:space="0" w:color="auto"/>
            <w:left w:val="none" w:sz="0" w:space="0" w:color="auto"/>
            <w:bottom w:val="none" w:sz="0" w:space="0" w:color="auto"/>
            <w:right w:val="none" w:sz="0" w:space="0" w:color="auto"/>
          </w:divBdr>
        </w:div>
        <w:div w:id="819618821">
          <w:marLeft w:val="0"/>
          <w:marRight w:val="0"/>
          <w:marTop w:val="0"/>
          <w:marBottom w:val="0"/>
          <w:divBdr>
            <w:top w:val="none" w:sz="0" w:space="0" w:color="auto"/>
            <w:left w:val="none" w:sz="0" w:space="0" w:color="auto"/>
            <w:bottom w:val="none" w:sz="0" w:space="0" w:color="auto"/>
            <w:right w:val="none" w:sz="0" w:space="0" w:color="auto"/>
          </w:divBdr>
        </w:div>
        <w:div w:id="336274543">
          <w:marLeft w:val="0"/>
          <w:marRight w:val="0"/>
          <w:marTop w:val="0"/>
          <w:marBottom w:val="0"/>
          <w:divBdr>
            <w:top w:val="none" w:sz="0" w:space="0" w:color="auto"/>
            <w:left w:val="none" w:sz="0" w:space="0" w:color="auto"/>
            <w:bottom w:val="none" w:sz="0" w:space="0" w:color="auto"/>
            <w:right w:val="none" w:sz="0" w:space="0" w:color="auto"/>
          </w:divBdr>
        </w:div>
        <w:div w:id="1023553215">
          <w:marLeft w:val="0"/>
          <w:marRight w:val="0"/>
          <w:marTop w:val="0"/>
          <w:marBottom w:val="0"/>
          <w:divBdr>
            <w:top w:val="none" w:sz="0" w:space="0" w:color="auto"/>
            <w:left w:val="none" w:sz="0" w:space="0" w:color="auto"/>
            <w:bottom w:val="none" w:sz="0" w:space="0" w:color="auto"/>
            <w:right w:val="none" w:sz="0" w:space="0" w:color="auto"/>
          </w:divBdr>
        </w:div>
        <w:div w:id="1601058815">
          <w:marLeft w:val="0"/>
          <w:marRight w:val="0"/>
          <w:marTop w:val="0"/>
          <w:marBottom w:val="0"/>
          <w:divBdr>
            <w:top w:val="none" w:sz="0" w:space="0" w:color="auto"/>
            <w:left w:val="none" w:sz="0" w:space="0" w:color="auto"/>
            <w:bottom w:val="none" w:sz="0" w:space="0" w:color="auto"/>
            <w:right w:val="none" w:sz="0" w:space="0" w:color="auto"/>
          </w:divBdr>
        </w:div>
        <w:div w:id="78215058">
          <w:marLeft w:val="0"/>
          <w:marRight w:val="0"/>
          <w:marTop w:val="0"/>
          <w:marBottom w:val="0"/>
          <w:divBdr>
            <w:top w:val="none" w:sz="0" w:space="0" w:color="auto"/>
            <w:left w:val="none" w:sz="0" w:space="0" w:color="auto"/>
            <w:bottom w:val="none" w:sz="0" w:space="0" w:color="auto"/>
            <w:right w:val="none" w:sz="0" w:space="0" w:color="auto"/>
          </w:divBdr>
        </w:div>
        <w:div w:id="140389058">
          <w:marLeft w:val="0"/>
          <w:marRight w:val="0"/>
          <w:marTop w:val="0"/>
          <w:marBottom w:val="0"/>
          <w:divBdr>
            <w:top w:val="none" w:sz="0" w:space="0" w:color="auto"/>
            <w:left w:val="none" w:sz="0" w:space="0" w:color="auto"/>
            <w:bottom w:val="none" w:sz="0" w:space="0" w:color="auto"/>
            <w:right w:val="none" w:sz="0" w:space="0" w:color="auto"/>
          </w:divBdr>
        </w:div>
        <w:div w:id="418988488">
          <w:marLeft w:val="0"/>
          <w:marRight w:val="0"/>
          <w:marTop w:val="0"/>
          <w:marBottom w:val="0"/>
          <w:divBdr>
            <w:top w:val="none" w:sz="0" w:space="0" w:color="auto"/>
            <w:left w:val="none" w:sz="0" w:space="0" w:color="auto"/>
            <w:bottom w:val="none" w:sz="0" w:space="0" w:color="auto"/>
            <w:right w:val="none" w:sz="0" w:space="0" w:color="auto"/>
          </w:divBdr>
        </w:div>
        <w:div w:id="1727022641">
          <w:marLeft w:val="0"/>
          <w:marRight w:val="0"/>
          <w:marTop w:val="0"/>
          <w:marBottom w:val="0"/>
          <w:divBdr>
            <w:top w:val="none" w:sz="0" w:space="0" w:color="auto"/>
            <w:left w:val="none" w:sz="0" w:space="0" w:color="auto"/>
            <w:bottom w:val="none" w:sz="0" w:space="0" w:color="auto"/>
            <w:right w:val="none" w:sz="0" w:space="0" w:color="auto"/>
          </w:divBdr>
        </w:div>
        <w:div w:id="525482469">
          <w:marLeft w:val="0"/>
          <w:marRight w:val="0"/>
          <w:marTop w:val="0"/>
          <w:marBottom w:val="0"/>
          <w:divBdr>
            <w:top w:val="none" w:sz="0" w:space="0" w:color="auto"/>
            <w:left w:val="none" w:sz="0" w:space="0" w:color="auto"/>
            <w:bottom w:val="none" w:sz="0" w:space="0" w:color="auto"/>
            <w:right w:val="none" w:sz="0" w:space="0" w:color="auto"/>
          </w:divBdr>
        </w:div>
        <w:div w:id="194006006">
          <w:marLeft w:val="0"/>
          <w:marRight w:val="0"/>
          <w:marTop w:val="0"/>
          <w:marBottom w:val="0"/>
          <w:divBdr>
            <w:top w:val="none" w:sz="0" w:space="0" w:color="auto"/>
            <w:left w:val="none" w:sz="0" w:space="0" w:color="auto"/>
            <w:bottom w:val="none" w:sz="0" w:space="0" w:color="auto"/>
            <w:right w:val="none" w:sz="0" w:space="0" w:color="auto"/>
          </w:divBdr>
        </w:div>
        <w:div w:id="496531893">
          <w:marLeft w:val="0"/>
          <w:marRight w:val="0"/>
          <w:marTop w:val="0"/>
          <w:marBottom w:val="0"/>
          <w:divBdr>
            <w:top w:val="none" w:sz="0" w:space="0" w:color="auto"/>
            <w:left w:val="none" w:sz="0" w:space="0" w:color="auto"/>
            <w:bottom w:val="none" w:sz="0" w:space="0" w:color="auto"/>
            <w:right w:val="none" w:sz="0" w:space="0" w:color="auto"/>
          </w:divBdr>
        </w:div>
        <w:div w:id="1359938098">
          <w:marLeft w:val="0"/>
          <w:marRight w:val="0"/>
          <w:marTop w:val="0"/>
          <w:marBottom w:val="0"/>
          <w:divBdr>
            <w:top w:val="none" w:sz="0" w:space="0" w:color="auto"/>
            <w:left w:val="none" w:sz="0" w:space="0" w:color="auto"/>
            <w:bottom w:val="none" w:sz="0" w:space="0" w:color="auto"/>
            <w:right w:val="none" w:sz="0" w:space="0" w:color="auto"/>
          </w:divBdr>
        </w:div>
        <w:div w:id="1105616463">
          <w:marLeft w:val="0"/>
          <w:marRight w:val="0"/>
          <w:marTop w:val="0"/>
          <w:marBottom w:val="0"/>
          <w:divBdr>
            <w:top w:val="none" w:sz="0" w:space="0" w:color="auto"/>
            <w:left w:val="none" w:sz="0" w:space="0" w:color="auto"/>
            <w:bottom w:val="none" w:sz="0" w:space="0" w:color="auto"/>
            <w:right w:val="none" w:sz="0" w:space="0" w:color="auto"/>
          </w:divBdr>
        </w:div>
        <w:div w:id="917255651">
          <w:marLeft w:val="0"/>
          <w:marRight w:val="0"/>
          <w:marTop w:val="0"/>
          <w:marBottom w:val="0"/>
          <w:divBdr>
            <w:top w:val="none" w:sz="0" w:space="0" w:color="auto"/>
            <w:left w:val="none" w:sz="0" w:space="0" w:color="auto"/>
            <w:bottom w:val="none" w:sz="0" w:space="0" w:color="auto"/>
            <w:right w:val="none" w:sz="0" w:space="0" w:color="auto"/>
          </w:divBdr>
        </w:div>
        <w:div w:id="1592355529">
          <w:marLeft w:val="0"/>
          <w:marRight w:val="0"/>
          <w:marTop w:val="0"/>
          <w:marBottom w:val="0"/>
          <w:divBdr>
            <w:top w:val="none" w:sz="0" w:space="0" w:color="auto"/>
            <w:left w:val="none" w:sz="0" w:space="0" w:color="auto"/>
            <w:bottom w:val="none" w:sz="0" w:space="0" w:color="auto"/>
            <w:right w:val="none" w:sz="0" w:space="0" w:color="auto"/>
          </w:divBdr>
        </w:div>
        <w:div w:id="929200892">
          <w:marLeft w:val="0"/>
          <w:marRight w:val="0"/>
          <w:marTop w:val="0"/>
          <w:marBottom w:val="0"/>
          <w:divBdr>
            <w:top w:val="none" w:sz="0" w:space="0" w:color="auto"/>
            <w:left w:val="none" w:sz="0" w:space="0" w:color="auto"/>
            <w:bottom w:val="none" w:sz="0" w:space="0" w:color="auto"/>
            <w:right w:val="none" w:sz="0" w:space="0" w:color="auto"/>
          </w:divBdr>
        </w:div>
        <w:div w:id="562910455">
          <w:marLeft w:val="0"/>
          <w:marRight w:val="0"/>
          <w:marTop w:val="0"/>
          <w:marBottom w:val="0"/>
          <w:divBdr>
            <w:top w:val="none" w:sz="0" w:space="0" w:color="auto"/>
            <w:left w:val="none" w:sz="0" w:space="0" w:color="auto"/>
            <w:bottom w:val="none" w:sz="0" w:space="0" w:color="auto"/>
            <w:right w:val="none" w:sz="0" w:space="0" w:color="auto"/>
          </w:divBdr>
        </w:div>
        <w:div w:id="612713584">
          <w:marLeft w:val="0"/>
          <w:marRight w:val="0"/>
          <w:marTop w:val="0"/>
          <w:marBottom w:val="0"/>
          <w:divBdr>
            <w:top w:val="none" w:sz="0" w:space="0" w:color="auto"/>
            <w:left w:val="none" w:sz="0" w:space="0" w:color="auto"/>
            <w:bottom w:val="none" w:sz="0" w:space="0" w:color="auto"/>
            <w:right w:val="none" w:sz="0" w:space="0" w:color="auto"/>
          </w:divBdr>
        </w:div>
        <w:div w:id="2027291962">
          <w:marLeft w:val="0"/>
          <w:marRight w:val="0"/>
          <w:marTop w:val="0"/>
          <w:marBottom w:val="0"/>
          <w:divBdr>
            <w:top w:val="none" w:sz="0" w:space="0" w:color="auto"/>
            <w:left w:val="none" w:sz="0" w:space="0" w:color="auto"/>
            <w:bottom w:val="none" w:sz="0" w:space="0" w:color="auto"/>
            <w:right w:val="none" w:sz="0" w:space="0" w:color="auto"/>
          </w:divBdr>
        </w:div>
        <w:div w:id="277226726">
          <w:marLeft w:val="0"/>
          <w:marRight w:val="0"/>
          <w:marTop w:val="0"/>
          <w:marBottom w:val="0"/>
          <w:divBdr>
            <w:top w:val="none" w:sz="0" w:space="0" w:color="auto"/>
            <w:left w:val="none" w:sz="0" w:space="0" w:color="auto"/>
            <w:bottom w:val="none" w:sz="0" w:space="0" w:color="auto"/>
            <w:right w:val="none" w:sz="0" w:space="0" w:color="auto"/>
          </w:divBdr>
        </w:div>
        <w:div w:id="1213882050">
          <w:marLeft w:val="0"/>
          <w:marRight w:val="0"/>
          <w:marTop w:val="0"/>
          <w:marBottom w:val="0"/>
          <w:divBdr>
            <w:top w:val="none" w:sz="0" w:space="0" w:color="auto"/>
            <w:left w:val="none" w:sz="0" w:space="0" w:color="auto"/>
            <w:bottom w:val="none" w:sz="0" w:space="0" w:color="auto"/>
            <w:right w:val="none" w:sz="0" w:space="0" w:color="auto"/>
          </w:divBdr>
        </w:div>
        <w:div w:id="630326603">
          <w:marLeft w:val="0"/>
          <w:marRight w:val="0"/>
          <w:marTop w:val="0"/>
          <w:marBottom w:val="0"/>
          <w:divBdr>
            <w:top w:val="none" w:sz="0" w:space="0" w:color="auto"/>
            <w:left w:val="none" w:sz="0" w:space="0" w:color="auto"/>
            <w:bottom w:val="none" w:sz="0" w:space="0" w:color="auto"/>
            <w:right w:val="none" w:sz="0" w:space="0" w:color="auto"/>
          </w:divBdr>
        </w:div>
        <w:div w:id="1734354793">
          <w:marLeft w:val="0"/>
          <w:marRight w:val="0"/>
          <w:marTop w:val="0"/>
          <w:marBottom w:val="0"/>
          <w:divBdr>
            <w:top w:val="none" w:sz="0" w:space="0" w:color="auto"/>
            <w:left w:val="none" w:sz="0" w:space="0" w:color="auto"/>
            <w:bottom w:val="none" w:sz="0" w:space="0" w:color="auto"/>
            <w:right w:val="none" w:sz="0" w:space="0" w:color="auto"/>
          </w:divBdr>
        </w:div>
        <w:div w:id="1658461795">
          <w:marLeft w:val="0"/>
          <w:marRight w:val="0"/>
          <w:marTop w:val="0"/>
          <w:marBottom w:val="0"/>
          <w:divBdr>
            <w:top w:val="none" w:sz="0" w:space="0" w:color="auto"/>
            <w:left w:val="none" w:sz="0" w:space="0" w:color="auto"/>
            <w:bottom w:val="none" w:sz="0" w:space="0" w:color="auto"/>
            <w:right w:val="none" w:sz="0" w:space="0" w:color="auto"/>
          </w:divBdr>
        </w:div>
        <w:div w:id="1476485977">
          <w:marLeft w:val="0"/>
          <w:marRight w:val="0"/>
          <w:marTop w:val="0"/>
          <w:marBottom w:val="0"/>
          <w:divBdr>
            <w:top w:val="none" w:sz="0" w:space="0" w:color="auto"/>
            <w:left w:val="none" w:sz="0" w:space="0" w:color="auto"/>
            <w:bottom w:val="none" w:sz="0" w:space="0" w:color="auto"/>
            <w:right w:val="none" w:sz="0" w:space="0" w:color="auto"/>
          </w:divBdr>
        </w:div>
        <w:div w:id="1080255853">
          <w:marLeft w:val="0"/>
          <w:marRight w:val="0"/>
          <w:marTop w:val="0"/>
          <w:marBottom w:val="0"/>
          <w:divBdr>
            <w:top w:val="none" w:sz="0" w:space="0" w:color="auto"/>
            <w:left w:val="none" w:sz="0" w:space="0" w:color="auto"/>
            <w:bottom w:val="none" w:sz="0" w:space="0" w:color="auto"/>
            <w:right w:val="none" w:sz="0" w:space="0" w:color="auto"/>
          </w:divBdr>
        </w:div>
        <w:div w:id="1594775784">
          <w:marLeft w:val="0"/>
          <w:marRight w:val="0"/>
          <w:marTop w:val="0"/>
          <w:marBottom w:val="0"/>
          <w:divBdr>
            <w:top w:val="none" w:sz="0" w:space="0" w:color="auto"/>
            <w:left w:val="none" w:sz="0" w:space="0" w:color="auto"/>
            <w:bottom w:val="none" w:sz="0" w:space="0" w:color="auto"/>
            <w:right w:val="none" w:sz="0" w:space="0" w:color="auto"/>
          </w:divBdr>
        </w:div>
        <w:div w:id="205803303">
          <w:marLeft w:val="0"/>
          <w:marRight w:val="0"/>
          <w:marTop w:val="0"/>
          <w:marBottom w:val="0"/>
          <w:divBdr>
            <w:top w:val="none" w:sz="0" w:space="0" w:color="auto"/>
            <w:left w:val="none" w:sz="0" w:space="0" w:color="auto"/>
            <w:bottom w:val="none" w:sz="0" w:space="0" w:color="auto"/>
            <w:right w:val="none" w:sz="0" w:space="0" w:color="auto"/>
          </w:divBdr>
        </w:div>
        <w:div w:id="865292007">
          <w:marLeft w:val="0"/>
          <w:marRight w:val="0"/>
          <w:marTop w:val="0"/>
          <w:marBottom w:val="0"/>
          <w:divBdr>
            <w:top w:val="none" w:sz="0" w:space="0" w:color="auto"/>
            <w:left w:val="none" w:sz="0" w:space="0" w:color="auto"/>
            <w:bottom w:val="none" w:sz="0" w:space="0" w:color="auto"/>
            <w:right w:val="none" w:sz="0" w:space="0" w:color="auto"/>
          </w:divBdr>
        </w:div>
        <w:div w:id="1048341846">
          <w:marLeft w:val="0"/>
          <w:marRight w:val="0"/>
          <w:marTop w:val="0"/>
          <w:marBottom w:val="0"/>
          <w:divBdr>
            <w:top w:val="none" w:sz="0" w:space="0" w:color="auto"/>
            <w:left w:val="none" w:sz="0" w:space="0" w:color="auto"/>
            <w:bottom w:val="none" w:sz="0" w:space="0" w:color="auto"/>
            <w:right w:val="none" w:sz="0" w:space="0" w:color="auto"/>
          </w:divBdr>
        </w:div>
        <w:div w:id="1900087559">
          <w:marLeft w:val="0"/>
          <w:marRight w:val="0"/>
          <w:marTop w:val="0"/>
          <w:marBottom w:val="0"/>
          <w:divBdr>
            <w:top w:val="none" w:sz="0" w:space="0" w:color="auto"/>
            <w:left w:val="none" w:sz="0" w:space="0" w:color="auto"/>
            <w:bottom w:val="none" w:sz="0" w:space="0" w:color="auto"/>
            <w:right w:val="none" w:sz="0" w:space="0" w:color="auto"/>
          </w:divBdr>
        </w:div>
        <w:div w:id="1827553002">
          <w:marLeft w:val="0"/>
          <w:marRight w:val="0"/>
          <w:marTop w:val="0"/>
          <w:marBottom w:val="0"/>
          <w:divBdr>
            <w:top w:val="none" w:sz="0" w:space="0" w:color="auto"/>
            <w:left w:val="none" w:sz="0" w:space="0" w:color="auto"/>
            <w:bottom w:val="none" w:sz="0" w:space="0" w:color="auto"/>
            <w:right w:val="none" w:sz="0" w:space="0" w:color="auto"/>
          </w:divBdr>
        </w:div>
        <w:div w:id="396559115">
          <w:marLeft w:val="0"/>
          <w:marRight w:val="0"/>
          <w:marTop w:val="0"/>
          <w:marBottom w:val="0"/>
          <w:divBdr>
            <w:top w:val="none" w:sz="0" w:space="0" w:color="auto"/>
            <w:left w:val="none" w:sz="0" w:space="0" w:color="auto"/>
            <w:bottom w:val="none" w:sz="0" w:space="0" w:color="auto"/>
            <w:right w:val="none" w:sz="0" w:space="0" w:color="auto"/>
          </w:divBdr>
        </w:div>
        <w:div w:id="1002393177">
          <w:marLeft w:val="0"/>
          <w:marRight w:val="0"/>
          <w:marTop w:val="0"/>
          <w:marBottom w:val="0"/>
          <w:divBdr>
            <w:top w:val="none" w:sz="0" w:space="0" w:color="auto"/>
            <w:left w:val="none" w:sz="0" w:space="0" w:color="auto"/>
            <w:bottom w:val="none" w:sz="0" w:space="0" w:color="auto"/>
            <w:right w:val="none" w:sz="0" w:space="0" w:color="auto"/>
          </w:divBdr>
        </w:div>
        <w:div w:id="642278585">
          <w:marLeft w:val="0"/>
          <w:marRight w:val="0"/>
          <w:marTop w:val="0"/>
          <w:marBottom w:val="0"/>
          <w:divBdr>
            <w:top w:val="none" w:sz="0" w:space="0" w:color="auto"/>
            <w:left w:val="none" w:sz="0" w:space="0" w:color="auto"/>
            <w:bottom w:val="none" w:sz="0" w:space="0" w:color="auto"/>
            <w:right w:val="none" w:sz="0" w:space="0" w:color="auto"/>
          </w:divBdr>
        </w:div>
        <w:div w:id="1431967320">
          <w:marLeft w:val="0"/>
          <w:marRight w:val="0"/>
          <w:marTop w:val="0"/>
          <w:marBottom w:val="0"/>
          <w:divBdr>
            <w:top w:val="none" w:sz="0" w:space="0" w:color="auto"/>
            <w:left w:val="none" w:sz="0" w:space="0" w:color="auto"/>
            <w:bottom w:val="none" w:sz="0" w:space="0" w:color="auto"/>
            <w:right w:val="none" w:sz="0" w:space="0" w:color="auto"/>
          </w:divBdr>
        </w:div>
        <w:div w:id="1986427008">
          <w:marLeft w:val="0"/>
          <w:marRight w:val="0"/>
          <w:marTop w:val="0"/>
          <w:marBottom w:val="0"/>
          <w:divBdr>
            <w:top w:val="none" w:sz="0" w:space="0" w:color="auto"/>
            <w:left w:val="none" w:sz="0" w:space="0" w:color="auto"/>
            <w:bottom w:val="none" w:sz="0" w:space="0" w:color="auto"/>
            <w:right w:val="none" w:sz="0" w:space="0" w:color="auto"/>
          </w:divBdr>
        </w:div>
        <w:div w:id="441845070">
          <w:marLeft w:val="0"/>
          <w:marRight w:val="0"/>
          <w:marTop w:val="0"/>
          <w:marBottom w:val="0"/>
          <w:divBdr>
            <w:top w:val="none" w:sz="0" w:space="0" w:color="auto"/>
            <w:left w:val="none" w:sz="0" w:space="0" w:color="auto"/>
            <w:bottom w:val="none" w:sz="0" w:space="0" w:color="auto"/>
            <w:right w:val="none" w:sz="0" w:space="0" w:color="auto"/>
          </w:divBdr>
        </w:div>
        <w:div w:id="778722587">
          <w:marLeft w:val="0"/>
          <w:marRight w:val="0"/>
          <w:marTop w:val="0"/>
          <w:marBottom w:val="0"/>
          <w:divBdr>
            <w:top w:val="none" w:sz="0" w:space="0" w:color="auto"/>
            <w:left w:val="none" w:sz="0" w:space="0" w:color="auto"/>
            <w:bottom w:val="none" w:sz="0" w:space="0" w:color="auto"/>
            <w:right w:val="none" w:sz="0" w:space="0" w:color="auto"/>
          </w:divBdr>
        </w:div>
        <w:div w:id="1666275034">
          <w:marLeft w:val="0"/>
          <w:marRight w:val="0"/>
          <w:marTop w:val="0"/>
          <w:marBottom w:val="0"/>
          <w:divBdr>
            <w:top w:val="none" w:sz="0" w:space="0" w:color="auto"/>
            <w:left w:val="none" w:sz="0" w:space="0" w:color="auto"/>
            <w:bottom w:val="none" w:sz="0" w:space="0" w:color="auto"/>
            <w:right w:val="none" w:sz="0" w:space="0" w:color="auto"/>
          </w:divBdr>
        </w:div>
        <w:div w:id="2060861085">
          <w:marLeft w:val="0"/>
          <w:marRight w:val="0"/>
          <w:marTop w:val="0"/>
          <w:marBottom w:val="0"/>
          <w:divBdr>
            <w:top w:val="none" w:sz="0" w:space="0" w:color="auto"/>
            <w:left w:val="none" w:sz="0" w:space="0" w:color="auto"/>
            <w:bottom w:val="none" w:sz="0" w:space="0" w:color="auto"/>
            <w:right w:val="none" w:sz="0" w:space="0" w:color="auto"/>
          </w:divBdr>
        </w:div>
        <w:div w:id="1259561599">
          <w:marLeft w:val="0"/>
          <w:marRight w:val="0"/>
          <w:marTop w:val="0"/>
          <w:marBottom w:val="0"/>
          <w:divBdr>
            <w:top w:val="none" w:sz="0" w:space="0" w:color="auto"/>
            <w:left w:val="none" w:sz="0" w:space="0" w:color="auto"/>
            <w:bottom w:val="none" w:sz="0" w:space="0" w:color="auto"/>
            <w:right w:val="none" w:sz="0" w:space="0" w:color="auto"/>
          </w:divBdr>
        </w:div>
        <w:div w:id="2097440255">
          <w:marLeft w:val="0"/>
          <w:marRight w:val="0"/>
          <w:marTop w:val="0"/>
          <w:marBottom w:val="0"/>
          <w:divBdr>
            <w:top w:val="none" w:sz="0" w:space="0" w:color="auto"/>
            <w:left w:val="none" w:sz="0" w:space="0" w:color="auto"/>
            <w:bottom w:val="none" w:sz="0" w:space="0" w:color="auto"/>
            <w:right w:val="none" w:sz="0" w:space="0" w:color="auto"/>
          </w:divBdr>
        </w:div>
        <w:div w:id="631911865">
          <w:marLeft w:val="0"/>
          <w:marRight w:val="0"/>
          <w:marTop w:val="0"/>
          <w:marBottom w:val="0"/>
          <w:divBdr>
            <w:top w:val="none" w:sz="0" w:space="0" w:color="auto"/>
            <w:left w:val="none" w:sz="0" w:space="0" w:color="auto"/>
            <w:bottom w:val="none" w:sz="0" w:space="0" w:color="auto"/>
            <w:right w:val="none" w:sz="0" w:space="0" w:color="auto"/>
          </w:divBdr>
        </w:div>
        <w:div w:id="441464482">
          <w:marLeft w:val="0"/>
          <w:marRight w:val="0"/>
          <w:marTop w:val="0"/>
          <w:marBottom w:val="0"/>
          <w:divBdr>
            <w:top w:val="none" w:sz="0" w:space="0" w:color="auto"/>
            <w:left w:val="none" w:sz="0" w:space="0" w:color="auto"/>
            <w:bottom w:val="none" w:sz="0" w:space="0" w:color="auto"/>
            <w:right w:val="none" w:sz="0" w:space="0" w:color="auto"/>
          </w:divBdr>
        </w:div>
        <w:div w:id="659500124">
          <w:marLeft w:val="0"/>
          <w:marRight w:val="0"/>
          <w:marTop w:val="0"/>
          <w:marBottom w:val="0"/>
          <w:divBdr>
            <w:top w:val="none" w:sz="0" w:space="0" w:color="auto"/>
            <w:left w:val="none" w:sz="0" w:space="0" w:color="auto"/>
            <w:bottom w:val="none" w:sz="0" w:space="0" w:color="auto"/>
            <w:right w:val="none" w:sz="0" w:space="0" w:color="auto"/>
          </w:divBdr>
        </w:div>
        <w:div w:id="511453773">
          <w:marLeft w:val="0"/>
          <w:marRight w:val="0"/>
          <w:marTop w:val="0"/>
          <w:marBottom w:val="0"/>
          <w:divBdr>
            <w:top w:val="none" w:sz="0" w:space="0" w:color="auto"/>
            <w:left w:val="none" w:sz="0" w:space="0" w:color="auto"/>
            <w:bottom w:val="none" w:sz="0" w:space="0" w:color="auto"/>
            <w:right w:val="none" w:sz="0" w:space="0" w:color="auto"/>
          </w:divBdr>
        </w:div>
        <w:div w:id="1236282045">
          <w:marLeft w:val="0"/>
          <w:marRight w:val="0"/>
          <w:marTop w:val="0"/>
          <w:marBottom w:val="0"/>
          <w:divBdr>
            <w:top w:val="none" w:sz="0" w:space="0" w:color="auto"/>
            <w:left w:val="none" w:sz="0" w:space="0" w:color="auto"/>
            <w:bottom w:val="none" w:sz="0" w:space="0" w:color="auto"/>
            <w:right w:val="none" w:sz="0" w:space="0" w:color="auto"/>
          </w:divBdr>
        </w:div>
        <w:div w:id="1725719150">
          <w:marLeft w:val="0"/>
          <w:marRight w:val="0"/>
          <w:marTop w:val="0"/>
          <w:marBottom w:val="0"/>
          <w:divBdr>
            <w:top w:val="none" w:sz="0" w:space="0" w:color="auto"/>
            <w:left w:val="none" w:sz="0" w:space="0" w:color="auto"/>
            <w:bottom w:val="none" w:sz="0" w:space="0" w:color="auto"/>
            <w:right w:val="none" w:sz="0" w:space="0" w:color="auto"/>
          </w:divBdr>
        </w:div>
        <w:div w:id="1312758381">
          <w:marLeft w:val="0"/>
          <w:marRight w:val="0"/>
          <w:marTop w:val="0"/>
          <w:marBottom w:val="0"/>
          <w:divBdr>
            <w:top w:val="none" w:sz="0" w:space="0" w:color="auto"/>
            <w:left w:val="none" w:sz="0" w:space="0" w:color="auto"/>
            <w:bottom w:val="none" w:sz="0" w:space="0" w:color="auto"/>
            <w:right w:val="none" w:sz="0" w:space="0" w:color="auto"/>
          </w:divBdr>
        </w:div>
        <w:div w:id="1053240231">
          <w:marLeft w:val="0"/>
          <w:marRight w:val="0"/>
          <w:marTop w:val="0"/>
          <w:marBottom w:val="0"/>
          <w:divBdr>
            <w:top w:val="none" w:sz="0" w:space="0" w:color="auto"/>
            <w:left w:val="none" w:sz="0" w:space="0" w:color="auto"/>
            <w:bottom w:val="none" w:sz="0" w:space="0" w:color="auto"/>
            <w:right w:val="none" w:sz="0" w:space="0" w:color="auto"/>
          </w:divBdr>
        </w:div>
        <w:div w:id="53899314">
          <w:marLeft w:val="0"/>
          <w:marRight w:val="0"/>
          <w:marTop w:val="0"/>
          <w:marBottom w:val="0"/>
          <w:divBdr>
            <w:top w:val="none" w:sz="0" w:space="0" w:color="auto"/>
            <w:left w:val="none" w:sz="0" w:space="0" w:color="auto"/>
            <w:bottom w:val="none" w:sz="0" w:space="0" w:color="auto"/>
            <w:right w:val="none" w:sz="0" w:space="0" w:color="auto"/>
          </w:divBdr>
        </w:div>
        <w:div w:id="1028532133">
          <w:marLeft w:val="0"/>
          <w:marRight w:val="0"/>
          <w:marTop w:val="0"/>
          <w:marBottom w:val="0"/>
          <w:divBdr>
            <w:top w:val="none" w:sz="0" w:space="0" w:color="auto"/>
            <w:left w:val="none" w:sz="0" w:space="0" w:color="auto"/>
            <w:bottom w:val="none" w:sz="0" w:space="0" w:color="auto"/>
            <w:right w:val="none" w:sz="0" w:space="0" w:color="auto"/>
          </w:divBdr>
        </w:div>
        <w:div w:id="1428186513">
          <w:marLeft w:val="0"/>
          <w:marRight w:val="0"/>
          <w:marTop w:val="0"/>
          <w:marBottom w:val="0"/>
          <w:divBdr>
            <w:top w:val="none" w:sz="0" w:space="0" w:color="auto"/>
            <w:left w:val="none" w:sz="0" w:space="0" w:color="auto"/>
            <w:bottom w:val="none" w:sz="0" w:space="0" w:color="auto"/>
            <w:right w:val="none" w:sz="0" w:space="0" w:color="auto"/>
          </w:divBdr>
        </w:div>
        <w:div w:id="339428155">
          <w:marLeft w:val="0"/>
          <w:marRight w:val="0"/>
          <w:marTop w:val="0"/>
          <w:marBottom w:val="0"/>
          <w:divBdr>
            <w:top w:val="none" w:sz="0" w:space="0" w:color="auto"/>
            <w:left w:val="none" w:sz="0" w:space="0" w:color="auto"/>
            <w:bottom w:val="none" w:sz="0" w:space="0" w:color="auto"/>
            <w:right w:val="none" w:sz="0" w:space="0" w:color="auto"/>
          </w:divBdr>
        </w:div>
        <w:div w:id="720592216">
          <w:marLeft w:val="0"/>
          <w:marRight w:val="0"/>
          <w:marTop w:val="0"/>
          <w:marBottom w:val="0"/>
          <w:divBdr>
            <w:top w:val="none" w:sz="0" w:space="0" w:color="auto"/>
            <w:left w:val="none" w:sz="0" w:space="0" w:color="auto"/>
            <w:bottom w:val="none" w:sz="0" w:space="0" w:color="auto"/>
            <w:right w:val="none" w:sz="0" w:space="0" w:color="auto"/>
          </w:divBdr>
        </w:div>
        <w:div w:id="753167717">
          <w:marLeft w:val="0"/>
          <w:marRight w:val="0"/>
          <w:marTop w:val="0"/>
          <w:marBottom w:val="0"/>
          <w:divBdr>
            <w:top w:val="none" w:sz="0" w:space="0" w:color="auto"/>
            <w:left w:val="none" w:sz="0" w:space="0" w:color="auto"/>
            <w:bottom w:val="none" w:sz="0" w:space="0" w:color="auto"/>
            <w:right w:val="none" w:sz="0" w:space="0" w:color="auto"/>
          </w:divBdr>
        </w:div>
        <w:div w:id="1544514969">
          <w:marLeft w:val="0"/>
          <w:marRight w:val="0"/>
          <w:marTop w:val="0"/>
          <w:marBottom w:val="0"/>
          <w:divBdr>
            <w:top w:val="none" w:sz="0" w:space="0" w:color="auto"/>
            <w:left w:val="none" w:sz="0" w:space="0" w:color="auto"/>
            <w:bottom w:val="none" w:sz="0" w:space="0" w:color="auto"/>
            <w:right w:val="none" w:sz="0" w:space="0" w:color="auto"/>
          </w:divBdr>
        </w:div>
        <w:div w:id="1901749986">
          <w:marLeft w:val="0"/>
          <w:marRight w:val="0"/>
          <w:marTop w:val="0"/>
          <w:marBottom w:val="0"/>
          <w:divBdr>
            <w:top w:val="none" w:sz="0" w:space="0" w:color="auto"/>
            <w:left w:val="none" w:sz="0" w:space="0" w:color="auto"/>
            <w:bottom w:val="none" w:sz="0" w:space="0" w:color="auto"/>
            <w:right w:val="none" w:sz="0" w:space="0" w:color="auto"/>
          </w:divBdr>
        </w:div>
        <w:div w:id="1830974121">
          <w:marLeft w:val="0"/>
          <w:marRight w:val="0"/>
          <w:marTop w:val="0"/>
          <w:marBottom w:val="0"/>
          <w:divBdr>
            <w:top w:val="none" w:sz="0" w:space="0" w:color="auto"/>
            <w:left w:val="none" w:sz="0" w:space="0" w:color="auto"/>
            <w:bottom w:val="none" w:sz="0" w:space="0" w:color="auto"/>
            <w:right w:val="none" w:sz="0" w:space="0" w:color="auto"/>
          </w:divBdr>
        </w:div>
        <w:div w:id="1619483304">
          <w:marLeft w:val="0"/>
          <w:marRight w:val="0"/>
          <w:marTop w:val="0"/>
          <w:marBottom w:val="0"/>
          <w:divBdr>
            <w:top w:val="none" w:sz="0" w:space="0" w:color="auto"/>
            <w:left w:val="none" w:sz="0" w:space="0" w:color="auto"/>
            <w:bottom w:val="none" w:sz="0" w:space="0" w:color="auto"/>
            <w:right w:val="none" w:sz="0" w:space="0" w:color="auto"/>
          </w:divBdr>
        </w:div>
        <w:div w:id="1650093315">
          <w:marLeft w:val="0"/>
          <w:marRight w:val="0"/>
          <w:marTop w:val="0"/>
          <w:marBottom w:val="0"/>
          <w:divBdr>
            <w:top w:val="none" w:sz="0" w:space="0" w:color="auto"/>
            <w:left w:val="none" w:sz="0" w:space="0" w:color="auto"/>
            <w:bottom w:val="none" w:sz="0" w:space="0" w:color="auto"/>
            <w:right w:val="none" w:sz="0" w:space="0" w:color="auto"/>
          </w:divBdr>
        </w:div>
        <w:div w:id="602617238">
          <w:marLeft w:val="0"/>
          <w:marRight w:val="0"/>
          <w:marTop w:val="0"/>
          <w:marBottom w:val="0"/>
          <w:divBdr>
            <w:top w:val="none" w:sz="0" w:space="0" w:color="auto"/>
            <w:left w:val="none" w:sz="0" w:space="0" w:color="auto"/>
            <w:bottom w:val="none" w:sz="0" w:space="0" w:color="auto"/>
            <w:right w:val="none" w:sz="0" w:space="0" w:color="auto"/>
          </w:divBdr>
        </w:div>
        <w:div w:id="1624538135">
          <w:marLeft w:val="0"/>
          <w:marRight w:val="0"/>
          <w:marTop w:val="0"/>
          <w:marBottom w:val="0"/>
          <w:divBdr>
            <w:top w:val="none" w:sz="0" w:space="0" w:color="auto"/>
            <w:left w:val="none" w:sz="0" w:space="0" w:color="auto"/>
            <w:bottom w:val="none" w:sz="0" w:space="0" w:color="auto"/>
            <w:right w:val="none" w:sz="0" w:space="0" w:color="auto"/>
          </w:divBdr>
        </w:div>
        <w:div w:id="107892968">
          <w:marLeft w:val="0"/>
          <w:marRight w:val="0"/>
          <w:marTop w:val="0"/>
          <w:marBottom w:val="0"/>
          <w:divBdr>
            <w:top w:val="none" w:sz="0" w:space="0" w:color="auto"/>
            <w:left w:val="none" w:sz="0" w:space="0" w:color="auto"/>
            <w:bottom w:val="none" w:sz="0" w:space="0" w:color="auto"/>
            <w:right w:val="none" w:sz="0" w:space="0" w:color="auto"/>
          </w:divBdr>
        </w:div>
        <w:div w:id="57945204">
          <w:marLeft w:val="0"/>
          <w:marRight w:val="0"/>
          <w:marTop w:val="0"/>
          <w:marBottom w:val="0"/>
          <w:divBdr>
            <w:top w:val="none" w:sz="0" w:space="0" w:color="auto"/>
            <w:left w:val="none" w:sz="0" w:space="0" w:color="auto"/>
            <w:bottom w:val="none" w:sz="0" w:space="0" w:color="auto"/>
            <w:right w:val="none" w:sz="0" w:space="0" w:color="auto"/>
          </w:divBdr>
        </w:div>
        <w:div w:id="337394569">
          <w:marLeft w:val="0"/>
          <w:marRight w:val="0"/>
          <w:marTop w:val="0"/>
          <w:marBottom w:val="0"/>
          <w:divBdr>
            <w:top w:val="none" w:sz="0" w:space="0" w:color="auto"/>
            <w:left w:val="none" w:sz="0" w:space="0" w:color="auto"/>
            <w:bottom w:val="none" w:sz="0" w:space="0" w:color="auto"/>
            <w:right w:val="none" w:sz="0" w:space="0" w:color="auto"/>
          </w:divBdr>
        </w:div>
        <w:div w:id="1101802767">
          <w:marLeft w:val="0"/>
          <w:marRight w:val="0"/>
          <w:marTop w:val="0"/>
          <w:marBottom w:val="0"/>
          <w:divBdr>
            <w:top w:val="none" w:sz="0" w:space="0" w:color="auto"/>
            <w:left w:val="none" w:sz="0" w:space="0" w:color="auto"/>
            <w:bottom w:val="none" w:sz="0" w:space="0" w:color="auto"/>
            <w:right w:val="none" w:sz="0" w:space="0" w:color="auto"/>
          </w:divBdr>
        </w:div>
        <w:div w:id="580062728">
          <w:marLeft w:val="0"/>
          <w:marRight w:val="0"/>
          <w:marTop w:val="0"/>
          <w:marBottom w:val="0"/>
          <w:divBdr>
            <w:top w:val="none" w:sz="0" w:space="0" w:color="auto"/>
            <w:left w:val="none" w:sz="0" w:space="0" w:color="auto"/>
            <w:bottom w:val="none" w:sz="0" w:space="0" w:color="auto"/>
            <w:right w:val="none" w:sz="0" w:space="0" w:color="auto"/>
          </w:divBdr>
        </w:div>
        <w:div w:id="1169910269">
          <w:marLeft w:val="0"/>
          <w:marRight w:val="0"/>
          <w:marTop w:val="0"/>
          <w:marBottom w:val="0"/>
          <w:divBdr>
            <w:top w:val="none" w:sz="0" w:space="0" w:color="auto"/>
            <w:left w:val="none" w:sz="0" w:space="0" w:color="auto"/>
            <w:bottom w:val="none" w:sz="0" w:space="0" w:color="auto"/>
            <w:right w:val="none" w:sz="0" w:space="0" w:color="auto"/>
          </w:divBdr>
        </w:div>
        <w:div w:id="2089232253">
          <w:marLeft w:val="0"/>
          <w:marRight w:val="0"/>
          <w:marTop w:val="0"/>
          <w:marBottom w:val="0"/>
          <w:divBdr>
            <w:top w:val="none" w:sz="0" w:space="0" w:color="auto"/>
            <w:left w:val="none" w:sz="0" w:space="0" w:color="auto"/>
            <w:bottom w:val="none" w:sz="0" w:space="0" w:color="auto"/>
            <w:right w:val="none" w:sz="0" w:space="0" w:color="auto"/>
          </w:divBdr>
        </w:div>
        <w:div w:id="1157721506">
          <w:marLeft w:val="0"/>
          <w:marRight w:val="0"/>
          <w:marTop w:val="0"/>
          <w:marBottom w:val="0"/>
          <w:divBdr>
            <w:top w:val="none" w:sz="0" w:space="0" w:color="auto"/>
            <w:left w:val="none" w:sz="0" w:space="0" w:color="auto"/>
            <w:bottom w:val="none" w:sz="0" w:space="0" w:color="auto"/>
            <w:right w:val="none" w:sz="0" w:space="0" w:color="auto"/>
          </w:divBdr>
        </w:div>
        <w:div w:id="1453744850">
          <w:marLeft w:val="0"/>
          <w:marRight w:val="0"/>
          <w:marTop w:val="0"/>
          <w:marBottom w:val="0"/>
          <w:divBdr>
            <w:top w:val="none" w:sz="0" w:space="0" w:color="auto"/>
            <w:left w:val="none" w:sz="0" w:space="0" w:color="auto"/>
            <w:bottom w:val="none" w:sz="0" w:space="0" w:color="auto"/>
            <w:right w:val="none" w:sz="0" w:space="0" w:color="auto"/>
          </w:divBdr>
        </w:div>
        <w:div w:id="25983295">
          <w:marLeft w:val="0"/>
          <w:marRight w:val="0"/>
          <w:marTop w:val="0"/>
          <w:marBottom w:val="0"/>
          <w:divBdr>
            <w:top w:val="none" w:sz="0" w:space="0" w:color="auto"/>
            <w:left w:val="none" w:sz="0" w:space="0" w:color="auto"/>
            <w:bottom w:val="none" w:sz="0" w:space="0" w:color="auto"/>
            <w:right w:val="none" w:sz="0" w:space="0" w:color="auto"/>
          </w:divBdr>
        </w:div>
        <w:div w:id="757943857">
          <w:marLeft w:val="0"/>
          <w:marRight w:val="0"/>
          <w:marTop w:val="0"/>
          <w:marBottom w:val="0"/>
          <w:divBdr>
            <w:top w:val="none" w:sz="0" w:space="0" w:color="auto"/>
            <w:left w:val="none" w:sz="0" w:space="0" w:color="auto"/>
            <w:bottom w:val="none" w:sz="0" w:space="0" w:color="auto"/>
            <w:right w:val="none" w:sz="0" w:space="0" w:color="auto"/>
          </w:divBdr>
        </w:div>
        <w:div w:id="326591572">
          <w:marLeft w:val="0"/>
          <w:marRight w:val="0"/>
          <w:marTop w:val="0"/>
          <w:marBottom w:val="0"/>
          <w:divBdr>
            <w:top w:val="none" w:sz="0" w:space="0" w:color="auto"/>
            <w:left w:val="none" w:sz="0" w:space="0" w:color="auto"/>
            <w:bottom w:val="none" w:sz="0" w:space="0" w:color="auto"/>
            <w:right w:val="none" w:sz="0" w:space="0" w:color="auto"/>
          </w:divBdr>
        </w:div>
        <w:div w:id="2070302194">
          <w:marLeft w:val="0"/>
          <w:marRight w:val="0"/>
          <w:marTop w:val="0"/>
          <w:marBottom w:val="0"/>
          <w:divBdr>
            <w:top w:val="none" w:sz="0" w:space="0" w:color="auto"/>
            <w:left w:val="none" w:sz="0" w:space="0" w:color="auto"/>
            <w:bottom w:val="none" w:sz="0" w:space="0" w:color="auto"/>
            <w:right w:val="none" w:sz="0" w:space="0" w:color="auto"/>
          </w:divBdr>
        </w:div>
        <w:div w:id="43455135">
          <w:marLeft w:val="0"/>
          <w:marRight w:val="0"/>
          <w:marTop w:val="0"/>
          <w:marBottom w:val="0"/>
          <w:divBdr>
            <w:top w:val="none" w:sz="0" w:space="0" w:color="auto"/>
            <w:left w:val="none" w:sz="0" w:space="0" w:color="auto"/>
            <w:bottom w:val="none" w:sz="0" w:space="0" w:color="auto"/>
            <w:right w:val="none" w:sz="0" w:space="0" w:color="auto"/>
          </w:divBdr>
        </w:div>
        <w:div w:id="599752420">
          <w:marLeft w:val="0"/>
          <w:marRight w:val="0"/>
          <w:marTop w:val="0"/>
          <w:marBottom w:val="0"/>
          <w:divBdr>
            <w:top w:val="none" w:sz="0" w:space="0" w:color="auto"/>
            <w:left w:val="none" w:sz="0" w:space="0" w:color="auto"/>
            <w:bottom w:val="none" w:sz="0" w:space="0" w:color="auto"/>
            <w:right w:val="none" w:sz="0" w:space="0" w:color="auto"/>
          </w:divBdr>
        </w:div>
        <w:div w:id="1614747205">
          <w:marLeft w:val="0"/>
          <w:marRight w:val="0"/>
          <w:marTop w:val="0"/>
          <w:marBottom w:val="0"/>
          <w:divBdr>
            <w:top w:val="none" w:sz="0" w:space="0" w:color="auto"/>
            <w:left w:val="none" w:sz="0" w:space="0" w:color="auto"/>
            <w:bottom w:val="none" w:sz="0" w:space="0" w:color="auto"/>
            <w:right w:val="none" w:sz="0" w:space="0" w:color="auto"/>
          </w:divBdr>
        </w:div>
        <w:div w:id="1584416343">
          <w:marLeft w:val="0"/>
          <w:marRight w:val="0"/>
          <w:marTop w:val="0"/>
          <w:marBottom w:val="0"/>
          <w:divBdr>
            <w:top w:val="none" w:sz="0" w:space="0" w:color="auto"/>
            <w:left w:val="none" w:sz="0" w:space="0" w:color="auto"/>
            <w:bottom w:val="none" w:sz="0" w:space="0" w:color="auto"/>
            <w:right w:val="none" w:sz="0" w:space="0" w:color="auto"/>
          </w:divBdr>
        </w:div>
        <w:div w:id="36049907">
          <w:marLeft w:val="0"/>
          <w:marRight w:val="0"/>
          <w:marTop w:val="0"/>
          <w:marBottom w:val="0"/>
          <w:divBdr>
            <w:top w:val="none" w:sz="0" w:space="0" w:color="auto"/>
            <w:left w:val="none" w:sz="0" w:space="0" w:color="auto"/>
            <w:bottom w:val="none" w:sz="0" w:space="0" w:color="auto"/>
            <w:right w:val="none" w:sz="0" w:space="0" w:color="auto"/>
          </w:divBdr>
        </w:div>
        <w:div w:id="1793591231">
          <w:marLeft w:val="0"/>
          <w:marRight w:val="0"/>
          <w:marTop w:val="0"/>
          <w:marBottom w:val="0"/>
          <w:divBdr>
            <w:top w:val="none" w:sz="0" w:space="0" w:color="auto"/>
            <w:left w:val="none" w:sz="0" w:space="0" w:color="auto"/>
            <w:bottom w:val="none" w:sz="0" w:space="0" w:color="auto"/>
            <w:right w:val="none" w:sz="0" w:space="0" w:color="auto"/>
          </w:divBdr>
        </w:div>
        <w:div w:id="1090585672">
          <w:marLeft w:val="0"/>
          <w:marRight w:val="0"/>
          <w:marTop w:val="0"/>
          <w:marBottom w:val="0"/>
          <w:divBdr>
            <w:top w:val="none" w:sz="0" w:space="0" w:color="auto"/>
            <w:left w:val="none" w:sz="0" w:space="0" w:color="auto"/>
            <w:bottom w:val="none" w:sz="0" w:space="0" w:color="auto"/>
            <w:right w:val="none" w:sz="0" w:space="0" w:color="auto"/>
          </w:divBdr>
        </w:div>
        <w:div w:id="108664874">
          <w:marLeft w:val="0"/>
          <w:marRight w:val="0"/>
          <w:marTop w:val="0"/>
          <w:marBottom w:val="0"/>
          <w:divBdr>
            <w:top w:val="none" w:sz="0" w:space="0" w:color="auto"/>
            <w:left w:val="none" w:sz="0" w:space="0" w:color="auto"/>
            <w:bottom w:val="none" w:sz="0" w:space="0" w:color="auto"/>
            <w:right w:val="none" w:sz="0" w:space="0" w:color="auto"/>
          </w:divBdr>
        </w:div>
        <w:div w:id="1835602659">
          <w:marLeft w:val="0"/>
          <w:marRight w:val="0"/>
          <w:marTop w:val="0"/>
          <w:marBottom w:val="0"/>
          <w:divBdr>
            <w:top w:val="none" w:sz="0" w:space="0" w:color="auto"/>
            <w:left w:val="none" w:sz="0" w:space="0" w:color="auto"/>
            <w:bottom w:val="none" w:sz="0" w:space="0" w:color="auto"/>
            <w:right w:val="none" w:sz="0" w:space="0" w:color="auto"/>
          </w:divBdr>
        </w:div>
        <w:div w:id="878861586">
          <w:marLeft w:val="0"/>
          <w:marRight w:val="0"/>
          <w:marTop w:val="0"/>
          <w:marBottom w:val="0"/>
          <w:divBdr>
            <w:top w:val="none" w:sz="0" w:space="0" w:color="auto"/>
            <w:left w:val="none" w:sz="0" w:space="0" w:color="auto"/>
            <w:bottom w:val="none" w:sz="0" w:space="0" w:color="auto"/>
            <w:right w:val="none" w:sz="0" w:space="0" w:color="auto"/>
          </w:divBdr>
        </w:div>
        <w:div w:id="1784499729">
          <w:marLeft w:val="0"/>
          <w:marRight w:val="0"/>
          <w:marTop w:val="0"/>
          <w:marBottom w:val="0"/>
          <w:divBdr>
            <w:top w:val="none" w:sz="0" w:space="0" w:color="auto"/>
            <w:left w:val="none" w:sz="0" w:space="0" w:color="auto"/>
            <w:bottom w:val="none" w:sz="0" w:space="0" w:color="auto"/>
            <w:right w:val="none" w:sz="0" w:space="0" w:color="auto"/>
          </w:divBdr>
        </w:div>
        <w:div w:id="959530501">
          <w:marLeft w:val="0"/>
          <w:marRight w:val="0"/>
          <w:marTop w:val="0"/>
          <w:marBottom w:val="0"/>
          <w:divBdr>
            <w:top w:val="none" w:sz="0" w:space="0" w:color="auto"/>
            <w:left w:val="none" w:sz="0" w:space="0" w:color="auto"/>
            <w:bottom w:val="none" w:sz="0" w:space="0" w:color="auto"/>
            <w:right w:val="none" w:sz="0" w:space="0" w:color="auto"/>
          </w:divBdr>
        </w:div>
        <w:div w:id="859388982">
          <w:marLeft w:val="0"/>
          <w:marRight w:val="0"/>
          <w:marTop w:val="0"/>
          <w:marBottom w:val="0"/>
          <w:divBdr>
            <w:top w:val="none" w:sz="0" w:space="0" w:color="auto"/>
            <w:left w:val="none" w:sz="0" w:space="0" w:color="auto"/>
            <w:bottom w:val="none" w:sz="0" w:space="0" w:color="auto"/>
            <w:right w:val="none" w:sz="0" w:space="0" w:color="auto"/>
          </w:divBdr>
        </w:div>
        <w:div w:id="890851377">
          <w:marLeft w:val="0"/>
          <w:marRight w:val="0"/>
          <w:marTop w:val="0"/>
          <w:marBottom w:val="0"/>
          <w:divBdr>
            <w:top w:val="none" w:sz="0" w:space="0" w:color="auto"/>
            <w:left w:val="none" w:sz="0" w:space="0" w:color="auto"/>
            <w:bottom w:val="none" w:sz="0" w:space="0" w:color="auto"/>
            <w:right w:val="none" w:sz="0" w:space="0" w:color="auto"/>
          </w:divBdr>
        </w:div>
        <w:div w:id="490372169">
          <w:marLeft w:val="0"/>
          <w:marRight w:val="0"/>
          <w:marTop w:val="0"/>
          <w:marBottom w:val="0"/>
          <w:divBdr>
            <w:top w:val="none" w:sz="0" w:space="0" w:color="auto"/>
            <w:left w:val="none" w:sz="0" w:space="0" w:color="auto"/>
            <w:bottom w:val="none" w:sz="0" w:space="0" w:color="auto"/>
            <w:right w:val="none" w:sz="0" w:space="0" w:color="auto"/>
          </w:divBdr>
        </w:div>
        <w:div w:id="335230112">
          <w:marLeft w:val="0"/>
          <w:marRight w:val="0"/>
          <w:marTop w:val="0"/>
          <w:marBottom w:val="0"/>
          <w:divBdr>
            <w:top w:val="none" w:sz="0" w:space="0" w:color="auto"/>
            <w:left w:val="none" w:sz="0" w:space="0" w:color="auto"/>
            <w:bottom w:val="none" w:sz="0" w:space="0" w:color="auto"/>
            <w:right w:val="none" w:sz="0" w:space="0" w:color="auto"/>
          </w:divBdr>
        </w:div>
        <w:div w:id="1146552496">
          <w:marLeft w:val="0"/>
          <w:marRight w:val="0"/>
          <w:marTop w:val="0"/>
          <w:marBottom w:val="0"/>
          <w:divBdr>
            <w:top w:val="none" w:sz="0" w:space="0" w:color="auto"/>
            <w:left w:val="none" w:sz="0" w:space="0" w:color="auto"/>
            <w:bottom w:val="none" w:sz="0" w:space="0" w:color="auto"/>
            <w:right w:val="none" w:sz="0" w:space="0" w:color="auto"/>
          </w:divBdr>
        </w:div>
        <w:div w:id="2085174564">
          <w:marLeft w:val="0"/>
          <w:marRight w:val="0"/>
          <w:marTop w:val="0"/>
          <w:marBottom w:val="0"/>
          <w:divBdr>
            <w:top w:val="none" w:sz="0" w:space="0" w:color="auto"/>
            <w:left w:val="none" w:sz="0" w:space="0" w:color="auto"/>
            <w:bottom w:val="none" w:sz="0" w:space="0" w:color="auto"/>
            <w:right w:val="none" w:sz="0" w:space="0" w:color="auto"/>
          </w:divBdr>
        </w:div>
        <w:div w:id="1430278117">
          <w:marLeft w:val="0"/>
          <w:marRight w:val="0"/>
          <w:marTop w:val="0"/>
          <w:marBottom w:val="0"/>
          <w:divBdr>
            <w:top w:val="none" w:sz="0" w:space="0" w:color="auto"/>
            <w:left w:val="none" w:sz="0" w:space="0" w:color="auto"/>
            <w:bottom w:val="none" w:sz="0" w:space="0" w:color="auto"/>
            <w:right w:val="none" w:sz="0" w:space="0" w:color="auto"/>
          </w:divBdr>
        </w:div>
        <w:div w:id="1279068716">
          <w:marLeft w:val="0"/>
          <w:marRight w:val="0"/>
          <w:marTop w:val="0"/>
          <w:marBottom w:val="0"/>
          <w:divBdr>
            <w:top w:val="none" w:sz="0" w:space="0" w:color="auto"/>
            <w:left w:val="none" w:sz="0" w:space="0" w:color="auto"/>
            <w:bottom w:val="none" w:sz="0" w:space="0" w:color="auto"/>
            <w:right w:val="none" w:sz="0" w:space="0" w:color="auto"/>
          </w:divBdr>
        </w:div>
        <w:div w:id="1663587180">
          <w:marLeft w:val="0"/>
          <w:marRight w:val="0"/>
          <w:marTop w:val="0"/>
          <w:marBottom w:val="0"/>
          <w:divBdr>
            <w:top w:val="none" w:sz="0" w:space="0" w:color="auto"/>
            <w:left w:val="none" w:sz="0" w:space="0" w:color="auto"/>
            <w:bottom w:val="none" w:sz="0" w:space="0" w:color="auto"/>
            <w:right w:val="none" w:sz="0" w:space="0" w:color="auto"/>
          </w:divBdr>
        </w:div>
        <w:div w:id="543518979">
          <w:marLeft w:val="0"/>
          <w:marRight w:val="0"/>
          <w:marTop w:val="0"/>
          <w:marBottom w:val="0"/>
          <w:divBdr>
            <w:top w:val="none" w:sz="0" w:space="0" w:color="auto"/>
            <w:left w:val="none" w:sz="0" w:space="0" w:color="auto"/>
            <w:bottom w:val="none" w:sz="0" w:space="0" w:color="auto"/>
            <w:right w:val="none" w:sz="0" w:space="0" w:color="auto"/>
          </w:divBdr>
        </w:div>
        <w:div w:id="2007853477">
          <w:marLeft w:val="0"/>
          <w:marRight w:val="0"/>
          <w:marTop w:val="0"/>
          <w:marBottom w:val="0"/>
          <w:divBdr>
            <w:top w:val="none" w:sz="0" w:space="0" w:color="auto"/>
            <w:left w:val="none" w:sz="0" w:space="0" w:color="auto"/>
            <w:bottom w:val="none" w:sz="0" w:space="0" w:color="auto"/>
            <w:right w:val="none" w:sz="0" w:space="0" w:color="auto"/>
          </w:divBdr>
        </w:div>
        <w:div w:id="2101950996">
          <w:marLeft w:val="0"/>
          <w:marRight w:val="0"/>
          <w:marTop w:val="0"/>
          <w:marBottom w:val="0"/>
          <w:divBdr>
            <w:top w:val="none" w:sz="0" w:space="0" w:color="auto"/>
            <w:left w:val="none" w:sz="0" w:space="0" w:color="auto"/>
            <w:bottom w:val="none" w:sz="0" w:space="0" w:color="auto"/>
            <w:right w:val="none" w:sz="0" w:space="0" w:color="auto"/>
          </w:divBdr>
        </w:div>
        <w:div w:id="1741513565">
          <w:marLeft w:val="0"/>
          <w:marRight w:val="0"/>
          <w:marTop w:val="0"/>
          <w:marBottom w:val="0"/>
          <w:divBdr>
            <w:top w:val="none" w:sz="0" w:space="0" w:color="auto"/>
            <w:left w:val="none" w:sz="0" w:space="0" w:color="auto"/>
            <w:bottom w:val="none" w:sz="0" w:space="0" w:color="auto"/>
            <w:right w:val="none" w:sz="0" w:space="0" w:color="auto"/>
          </w:divBdr>
        </w:div>
        <w:div w:id="1090584985">
          <w:marLeft w:val="0"/>
          <w:marRight w:val="0"/>
          <w:marTop w:val="0"/>
          <w:marBottom w:val="0"/>
          <w:divBdr>
            <w:top w:val="none" w:sz="0" w:space="0" w:color="auto"/>
            <w:left w:val="none" w:sz="0" w:space="0" w:color="auto"/>
            <w:bottom w:val="none" w:sz="0" w:space="0" w:color="auto"/>
            <w:right w:val="none" w:sz="0" w:space="0" w:color="auto"/>
          </w:divBdr>
        </w:div>
        <w:div w:id="221721117">
          <w:marLeft w:val="0"/>
          <w:marRight w:val="0"/>
          <w:marTop w:val="0"/>
          <w:marBottom w:val="0"/>
          <w:divBdr>
            <w:top w:val="none" w:sz="0" w:space="0" w:color="auto"/>
            <w:left w:val="none" w:sz="0" w:space="0" w:color="auto"/>
            <w:bottom w:val="none" w:sz="0" w:space="0" w:color="auto"/>
            <w:right w:val="none" w:sz="0" w:space="0" w:color="auto"/>
          </w:divBdr>
        </w:div>
        <w:div w:id="2001343651">
          <w:marLeft w:val="0"/>
          <w:marRight w:val="0"/>
          <w:marTop w:val="0"/>
          <w:marBottom w:val="0"/>
          <w:divBdr>
            <w:top w:val="none" w:sz="0" w:space="0" w:color="auto"/>
            <w:left w:val="none" w:sz="0" w:space="0" w:color="auto"/>
            <w:bottom w:val="none" w:sz="0" w:space="0" w:color="auto"/>
            <w:right w:val="none" w:sz="0" w:space="0" w:color="auto"/>
          </w:divBdr>
        </w:div>
        <w:div w:id="502743742">
          <w:marLeft w:val="0"/>
          <w:marRight w:val="0"/>
          <w:marTop w:val="0"/>
          <w:marBottom w:val="0"/>
          <w:divBdr>
            <w:top w:val="none" w:sz="0" w:space="0" w:color="auto"/>
            <w:left w:val="none" w:sz="0" w:space="0" w:color="auto"/>
            <w:bottom w:val="none" w:sz="0" w:space="0" w:color="auto"/>
            <w:right w:val="none" w:sz="0" w:space="0" w:color="auto"/>
          </w:divBdr>
        </w:div>
        <w:div w:id="1764260133">
          <w:marLeft w:val="0"/>
          <w:marRight w:val="0"/>
          <w:marTop w:val="0"/>
          <w:marBottom w:val="0"/>
          <w:divBdr>
            <w:top w:val="none" w:sz="0" w:space="0" w:color="auto"/>
            <w:left w:val="none" w:sz="0" w:space="0" w:color="auto"/>
            <w:bottom w:val="none" w:sz="0" w:space="0" w:color="auto"/>
            <w:right w:val="none" w:sz="0" w:space="0" w:color="auto"/>
          </w:divBdr>
        </w:div>
        <w:div w:id="1778256245">
          <w:marLeft w:val="0"/>
          <w:marRight w:val="0"/>
          <w:marTop w:val="0"/>
          <w:marBottom w:val="0"/>
          <w:divBdr>
            <w:top w:val="none" w:sz="0" w:space="0" w:color="auto"/>
            <w:left w:val="none" w:sz="0" w:space="0" w:color="auto"/>
            <w:bottom w:val="none" w:sz="0" w:space="0" w:color="auto"/>
            <w:right w:val="none" w:sz="0" w:space="0" w:color="auto"/>
          </w:divBdr>
        </w:div>
        <w:div w:id="802968583">
          <w:marLeft w:val="0"/>
          <w:marRight w:val="0"/>
          <w:marTop w:val="0"/>
          <w:marBottom w:val="0"/>
          <w:divBdr>
            <w:top w:val="none" w:sz="0" w:space="0" w:color="auto"/>
            <w:left w:val="none" w:sz="0" w:space="0" w:color="auto"/>
            <w:bottom w:val="none" w:sz="0" w:space="0" w:color="auto"/>
            <w:right w:val="none" w:sz="0" w:space="0" w:color="auto"/>
          </w:divBdr>
        </w:div>
        <w:div w:id="229274878">
          <w:marLeft w:val="0"/>
          <w:marRight w:val="0"/>
          <w:marTop w:val="0"/>
          <w:marBottom w:val="0"/>
          <w:divBdr>
            <w:top w:val="none" w:sz="0" w:space="0" w:color="auto"/>
            <w:left w:val="none" w:sz="0" w:space="0" w:color="auto"/>
            <w:bottom w:val="none" w:sz="0" w:space="0" w:color="auto"/>
            <w:right w:val="none" w:sz="0" w:space="0" w:color="auto"/>
          </w:divBdr>
        </w:div>
        <w:div w:id="1250579784">
          <w:marLeft w:val="0"/>
          <w:marRight w:val="0"/>
          <w:marTop w:val="0"/>
          <w:marBottom w:val="0"/>
          <w:divBdr>
            <w:top w:val="none" w:sz="0" w:space="0" w:color="auto"/>
            <w:left w:val="none" w:sz="0" w:space="0" w:color="auto"/>
            <w:bottom w:val="none" w:sz="0" w:space="0" w:color="auto"/>
            <w:right w:val="none" w:sz="0" w:space="0" w:color="auto"/>
          </w:divBdr>
        </w:div>
        <w:div w:id="2071004023">
          <w:marLeft w:val="0"/>
          <w:marRight w:val="0"/>
          <w:marTop w:val="0"/>
          <w:marBottom w:val="0"/>
          <w:divBdr>
            <w:top w:val="none" w:sz="0" w:space="0" w:color="auto"/>
            <w:left w:val="none" w:sz="0" w:space="0" w:color="auto"/>
            <w:bottom w:val="none" w:sz="0" w:space="0" w:color="auto"/>
            <w:right w:val="none" w:sz="0" w:space="0" w:color="auto"/>
          </w:divBdr>
        </w:div>
        <w:div w:id="941569653">
          <w:marLeft w:val="0"/>
          <w:marRight w:val="0"/>
          <w:marTop w:val="0"/>
          <w:marBottom w:val="0"/>
          <w:divBdr>
            <w:top w:val="none" w:sz="0" w:space="0" w:color="auto"/>
            <w:left w:val="none" w:sz="0" w:space="0" w:color="auto"/>
            <w:bottom w:val="none" w:sz="0" w:space="0" w:color="auto"/>
            <w:right w:val="none" w:sz="0" w:space="0" w:color="auto"/>
          </w:divBdr>
        </w:div>
        <w:div w:id="1758475629">
          <w:marLeft w:val="0"/>
          <w:marRight w:val="0"/>
          <w:marTop w:val="0"/>
          <w:marBottom w:val="0"/>
          <w:divBdr>
            <w:top w:val="none" w:sz="0" w:space="0" w:color="auto"/>
            <w:left w:val="none" w:sz="0" w:space="0" w:color="auto"/>
            <w:bottom w:val="none" w:sz="0" w:space="0" w:color="auto"/>
            <w:right w:val="none" w:sz="0" w:space="0" w:color="auto"/>
          </w:divBdr>
        </w:div>
        <w:div w:id="735782530">
          <w:marLeft w:val="0"/>
          <w:marRight w:val="0"/>
          <w:marTop w:val="0"/>
          <w:marBottom w:val="0"/>
          <w:divBdr>
            <w:top w:val="none" w:sz="0" w:space="0" w:color="auto"/>
            <w:left w:val="none" w:sz="0" w:space="0" w:color="auto"/>
            <w:bottom w:val="none" w:sz="0" w:space="0" w:color="auto"/>
            <w:right w:val="none" w:sz="0" w:space="0" w:color="auto"/>
          </w:divBdr>
        </w:div>
        <w:div w:id="1574197407">
          <w:marLeft w:val="0"/>
          <w:marRight w:val="0"/>
          <w:marTop w:val="0"/>
          <w:marBottom w:val="0"/>
          <w:divBdr>
            <w:top w:val="none" w:sz="0" w:space="0" w:color="auto"/>
            <w:left w:val="none" w:sz="0" w:space="0" w:color="auto"/>
            <w:bottom w:val="none" w:sz="0" w:space="0" w:color="auto"/>
            <w:right w:val="none" w:sz="0" w:space="0" w:color="auto"/>
          </w:divBdr>
        </w:div>
        <w:div w:id="17242036">
          <w:marLeft w:val="0"/>
          <w:marRight w:val="0"/>
          <w:marTop w:val="0"/>
          <w:marBottom w:val="0"/>
          <w:divBdr>
            <w:top w:val="none" w:sz="0" w:space="0" w:color="auto"/>
            <w:left w:val="none" w:sz="0" w:space="0" w:color="auto"/>
            <w:bottom w:val="none" w:sz="0" w:space="0" w:color="auto"/>
            <w:right w:val="none" w:sz="0" w:space="0" w:color="auto"/>
          </w:divBdr>
        </w:div>
        <w:div w:id="440298023">
          <w:marLeft w:val="0"/>
          <w:marRight w:val="0"/>
          <w:marTop w:val="0"/>
          <w:marBottom w:val="0"/>
          <w:divBdr>
            <w:top w:val="none" w:sz="0" w:space="0" w:color="auto"/>
            <w:left w:val="none" w:sz="0" w:space="0" w:color="auto"/>
            <w:bottom w:val="none" w:sz="0" w:space="0" w:color="auto"/>
            <w:right w:val="none" w:sz="0" w:space="0" w:color="auto"/>
          </w:divBdr>
        </w:div>
        <w:div w:id="1643802277">
          <w:marLeft w:val="0"/>
          <w:marRight w:val="0"/>
          <w:marTop w:val="0"/>
          <w:marBottom w:val="0"/>
          <w:divBdr>
            <w:top w:val="none" w:sz="0" w:space="0" w:color="auto"/>
            <w:left w:val="none" w:sz="0" w:space="0" w:color="auto"/>
            <w:bottom w:val="none" w:sz="0" w:space="0" w:color="auto"/>
            <w:right w:val="none" w:sz="0" w:space="0" w:color="auto"/>
          </w:divBdr>
        </w:div>
        <w:div w:id="1391726576">
          <w:marLeft w:val="0"/>
          <w:marRight w:val="0"/>
          <w:marTop w:val="0"/>
          <w:marBottom w:val="0"/>
          <w:divBdr>
            <w:top w:val="none" w:sz="0" w:space="0" w:color="auto"/>
            <w:left w:val="none" w:sz="0" w:space="0" w:color="auto"/>
            <w:bottom w:val="none" w:sz="0" w:space="0" w:color="auto"/>
            <w:right w:val="none" w:sz="0" w:space="0" w:color="auto"/>
          </w:divBdr>
        </w:div>
        <w:div w:id="2003042508">
          <w:marLeft w:val="0"/>
          <w:marRight w:val="0"/>
          <w:marTop w:val="0"/>
          <w:marBottom w:val="0"/>
          <w:divBdr>
            <w:top w:val="none" w:sz="0" w:space="0" w:color="auto"/>
            <w:left w:val="none" w:sz="0" w:space="0" w:color="auto"/>
            <w:bottom w:val="none" w:sz="0" w:space="0" w:color="auto"/>
            <w:right w:val="none" w:sz="0" w:space="0" w:color="auto"/>
          </w:divBdr>
        </w:div>
        <w:div w:id="1112821229">
          <w:marLeft w:val="0"/>
          <w:marRight w:val="0"/>
          <w:marTop w:val="0"/>
          <w:marBottom w:val="0"/>
          <w:divBdr>
            <w:top w:val="none" w:sz="0" w:space="0" w:color="auto"/>
            <w:left w:val="none" w:sz="0" w:space="0" w:color="auto"/>
            <w:bottom w:val="none" w:sz="0" w:space="0" w:color="auto"/>
            <w:right w:val="none" w:sz="0" w:space="0" w:color="auto"/>
          </w:divBdr>
        </w:div>
        <w:div w:id="1489781355">
          <w:marLeft w:val="0"/>
          <w:marRight w:val="0"/>
          <w:marTop w:val="0"/>
          <w:marBottom w:val="0"/>
          <w:divBdr>
            <w:top w:val="none" w:sz="0" w:space="0" w:color="auto"/>
            <w:left w:val="none" w:sz="0" w:space="0" w:color="auto"/>
            <w:bottom w:val="none" w:sz="0" w:space="0" w:color="auto"/>
            <w:right w:val="none" w:sz="0" w:space="0" w:color="auto"/>
          </w:divBdr>
        </w:div>
        <w:div w:id="766118277">
          <w:marLeft w:val="0"/>
          <w:marRight w:val="0"/>
          <w:marTop w:val="0"/>
          <w:marBottom w:val="0"/>
          <w:divBdr>
            <w:top w:val="none" w:sz="0" w:space="0" w:color="auto"/>
            <w:left w:val="none" w:sz="0" w:space="0" w:color="auto"/>
            <w:bottom w:val="none" w:sz="0" w:space="0" w:color="auto"/>
            <w:right w:val="none" w:sz="0" w:space="0" w:color="auto"/>
          </w:divBdr>
        </w:div>
        <w:div w:id="1424568200">
          <w:marLeft w:val="0"/>
          <w:marRight w:val="0"/>
          <w:marTop w:val="0"/>
          <w:marBottom w:val="0"/>
          <w:divBdr>
            <w:top w:val="none" w:sz="0" w:space="0" w:color="auto"/>
            <w:left w:val="none" w:sz="0" w:space="0" w:color="auto"/>
            <w:bottom w:val="none" w:sz="0" w:space="0" w:color="auto"/>
            <w:right w:val="none" w:sz="0" w:space="0" w:color="auto"/>
          </w:divBdr>
        </w:div>
        <w:div w:id="1740594475">
          <w:marLeft w:val="0"/>
          <w:marRight w:val="0"/>
          <w:marTop w:val="0"/>
          <w:marBottom w:val="0"/>
          <w:divBdr>
            <w:top w:val="none" w:sz="0" w:space="0" w:color="auto"/>
            <w:left w:val="none" w:sz="0" w:space="0" w:color="auto"/>
            <w:bottom w:val="none" w:sz="0" w:space="0" w:color="auto"/>
            <w:right w:val="none" w:sz="0" w:space="0" w:color="auto"/>
          </w:divBdr>
        </w:div>
        <w:div w:id="1782456375">
          <w:marLeft w:val="0"/>
          <w:marRight w:val="0"/>
          <w:marTop w:val="0"/>
          <w:marBottom w:val="0"/>
          <w:divBdr>
            <w:top w:val="none" w:sz="0" w:space="0" w:color="auto"/>
            <w:left w:val="none" w:sz="0" w:space="0" w:color="auto"/>
            <w:bottom w:val="none" w:sz="0" w:space="0" w:color="auto"/>
            <w:right w:val="none" w:sz="0" w:space="0" w:color="auto"/>
          </w:divBdr>
        </w:div>
        <w:div w:id="1255898758">
          <w:marLeft w:val="0"/>
          <w:marRight w:val="0"/>
          <w:marTop w:val="0"/>
          <w:marBottom w:val="0"/>
          <w:divBdr>
            <w:top w:val="none" w:sz="0" w:space="0" w:color="auto"/>
            <w:left w:val="none" w:sz="0" w:space="0" w:color="auto"/>
            <w:bottom w:val="none" w:sz="0" w:space="0" w:color="auto"/>
            <w:right w:val="none" w:sz="0" w:space="0" w:color="auto"/>
          </w:divBdr>
        </w:div>
        <w:div w:id="1455755659">
          <w:marLeft w:val="0"/>
          <w:marRight w:val="0"/>
          <w:marTop w:val="0"/>
          <w:marBottom w:val="0"/>
          <w:divBdr>
            <w:top w:val="none" w:sz="0" w:space="0" w:color="auto"/>
            <w:left w:val="none" w:sz="0" w:space="0" w:color="auto"/>
            <w:bottom w:val="none" w:sz="0" w:space="0" w:color="auto"/>
            <w:right w:val="none" w:sz="0" w:space="0" w:color="auto"/>
          </w:divBdr>
        </w:div>
        <w:div w:id="809588818">
          <w:marLeft w:val="0"/>
          <w:marRight w:val="0"/>
          <w:marTop w:val="0"/>
          <w:marBottom w:val="0"/>
          <w:divBdr>
            <w:top w:val="none" w:sz="0" w:space="0" w:color="auto"/>
            <w:left w:val="none" w:sz="0" w:space="0" w:color="auto"/>
            <w:bottom w:val="none" w:sz="0" w:space="0" w:color="auto"/>
            <w:right w:val="none" w:sz="0" w:space="0" w:color="auto"/>
          </w:divBdr>
        </w:div>
        <w:div w:id="963342613">
          <w:marLeft w:val="0"/>
          <w:marRight w:val="0"/>
          <w:marTop w:val="0"/>
          <w:marBottom w:val="0"/>
          <w:divBdr>
            <w:top w:val="none" w:sz="0" w:space="0" w:color="auto"/>
            <w:left w:val="none" w:sz="0" w:space="0" w:color="auto"/>
            <w:bottom w:val="none" w:sz="0" w:space="0" w:color="auto"/>
            <w:right w:val="none" w:sz="0" w:space="0" w:color="auto"/>
          </w:divBdr>
        </w:div>
        <w:div w:id="873273730">
          <w:marLeft w:val="0"/>
          <w:marRight w:val="0"/>
          <w:marTop w:val="0"/>
          <w:marBottom w:val="0"/>
          <w:divBdr>
            <w:top w:val="none" w:sz="0" w:space="0" w:color="auto"/>
            <w:left w:val="none" w:sz="0" w:space="0" w:color="auto"/>
            <w:bottom w:val="none" w:sz="0" w:space="0" w:color="auto"/>
            <w:right w:val="none" w:sz="0" w:space="0" w:color="auto"/>
          </w:divBdr>
        </w:div>
        <w:div w:id="547956881">
          <w:marLeft w:val="0"/>
          <w:marRight w:val="0"/>
          <w:marTop w:val="0"/>
          <w:marBottom w:val="0"/>
          <w:divBdr>
            <w:top w:val="none" w:sz="0" w:space="0" w:color="auto"/>
            <w:left w:val="none" w:sz="0" w:space="0" w:color="auto"/>
            <w:bottom w:val="none" w:sz="0" w:space="0" w:color="auto"/>
            <w:right w:val="none" w:sz="0" w:space="0" w:color="auto"/>
          </w:divBdr>
        </w:div>
        <w:div w:id="1583832883">
          <w:marLeft w:val="0"/>
          <w:marRight w:val="0"/>
          <w:marTop w:val="0"/>
          <w:marBottom w:val="0"/>
          <w:divBdr>
            <w:top w:val="none" w:sz="0" w:space="0" w:color="auto"/>
            <w:left w:val="none" w:sz="0" w:space="0" w:color="auto"/>
            <w:bottom w:val="none" w:sz="0" w:space="0" w:color="auto"/>
            <w:right w:val="none" w:sz="0" w:space="0" w:color="auto"/>
          </w:divBdr>
        </w:div>
        <w:div w:id="1767731404">
          <w:marLeft w:val="0"/>
          <w:marRight w:val="0"/>
          <w:marTop w:val="0"/>
          <w:marBottom w:val="0"/>
          <w:divBdr>
            <w:top w:val="none" w:sz="0" w:space="0" w:color="auto"/>
            <w:left w:val="none" w:sz="0" w:space="0" w:color="auto"/>
            <w:bottom w:val="none" w:sz="0" w:space="0" w:color="auto"/>
            <w:right w:val="none" w:sz="0" w:space="0" w:color="auto"/>
          </w:divBdr>
        </w:div>
        <w:div w:id="1909069890">
          <w:marLeft w:val="0"/>
          <w:marRight w:val="0"/>
          <w:marTop w:val="0"/>
          <w:marBottom w:val="0"/>
          <w:divBdr>
            <w:top w:val="none" w:sz="0" w:space="0" w:color="auto"/>
            <w:left w:val="none" w:sz="0" w:space="0" w:color="auto"/>
            <w:bottom w:val="none" w:sz="0" w:space="0" w:color="auto"/>
            <w:right w:val="none" w:sz="0" w:space="0" w:color="auto"/>
          </w:divBdr>
        </w:div>
        <w:div w:id="1943418958">
          <w:marLeft w:val="0"/>
          <w:marRight w:val="0"/>
          <w:marTop w:val="0"/>
          <w:marBottom w:val="0"/>
          <w:divBdr>
            <w:top w:val="none" w:sz="0" w:space="0" w:color="auto"/>
            <w:left w:val="none" w:sz="0" w:space="0" w:color="auto"/>
            <w:bottom w:val="none" w:sz="0" w:space="0" w:color="auto"/>
            <w:right w:val="none" w:sz="0" w:space="0" w:color="auto"/>
          </w:divBdr>
        </w:div>
        <w:div w:id="1755128788">
          <w:marLeft w:val="0"/>
          <w:marRight w:val="0"/>
          <w:marTop w:val="0"/>
          <w:marBottom w:val="0"/>
          <w:divBdr>
            <w:top w:val="none" w:sz="0" w:space="0" w:color="auto"/>
            <w:left w:val="none" w:sz="0" w:space="0" w:color="auto"/>
            <w:bottom w:val="none" w:sz="0" w:space="0" w:color="auto"/>
            <w:right w:val="none" w:sz="0" w:space="0" w:color="auto"/>
          </w:divBdr>
        </w:div>
        <w:div w:id="859970358">
          <w:marLeft w:val="0"/>
          <w:marRight w:val="0"/>
          <w:marTop w:val="0"/>
          <w:marBottom w:val="0"/>
          <w:divBdr>
            <w:top w:val="none" w:sz="0" w:space="0" w:color="auto"/>
            <w:left w:val="none" w:sz="0" w:space="0" w:color="auto"/>
            <w:bottom w:val="none" w:sz="0" w:space="0" w:color="auto"/>
            <w:right w:val="none" w:sz="0" w:space="0" w:color="auto"/>
          </w:divBdr>
        </w:div>
        <w:div w:id="389115170">
          <w:marLeft w:val="0"/>
          <w:marRight w:val="0"/>
          <w:marTop w:val="0"/>
          <w:marBottom w:val="0"/>
          <w:divBdr>
            <w:top w:val="none" w:sz="0" w:space="0" w:color="auto"/>
            <w:left w:val="none" w:sz="0" w:space="0" w:color="auto"/>
            <w:bottom w:val="none" w:sz="0" w:space="0" w:color="auto"/>
            <w:right w:val="none" w:sz="0" w:space="0" w:color="auto"/>
          </w:divBdr>
        </w:div>
        <w:div w:id="738600316">
          <w:marLeft w:val="0"/>
          <w:marRight w:val="0"/>
          <w:marTop w:val="0"/>
          <w:marBottom w:val="0"/>
          <w:divBdr>
            <w:top w:val="none" w:sz="0" w:space="0" w:color="auto"/>
            <w:left w:val="none" w:sz="0" w:space="0" w:color="auto"/>
            <w:bottom w:val="none" w:sz="0" w:space="0" w:color="auto"/>
            <w:right w:val="none" w:sz="0" w:space="0" w:color="auto"/>
          </w:divBdr>
        </w:div>
        <w:div w:id="1578049079">
          <w:marLeft w:val="0"/>
          <w:marRight w:val="0"/>
          <w:marTop w:val="0"/>
          <w:marBottom w:val="0"/>
          <w:divBdr>
            <w:top w:val="none" w:sz="0" w:space="0" w:color="auto"/>
            <w:left w:val="none" w:sz="0" w:space="0" w:color="auto"/>
            <w:bottom w:val="none" w:sz="0" w:space="0" w:color="auto"/>
            <w:right w:val="none" w:sz="0" w:space="0" w:color="auto"/>
          </w:divBdr>
        </w:div>
        <w:div w:id="2131968920">
          <w:marLeft w:val="0"/>
          <w:marRight w:val="0"/>
          <w:marTop w:val="0"/>
          <w:marBottom w:val="0"/>
          <w:divBdr>
            <w:top w:val="none" w:sz="0" w:space="0" w:color="auto"/>
            <w:left w:val="none" w:sz="0" w:space="0" w:color="auto"/>
            <w:bottom w:val="none" w:sz="0" w:space="0" w:color="auto"/>
            <w:right w:val="none" w:sz="0" w:space="0" w:color="auto"/>
          </w:divBdr>
        </w:div>
        <w:div w:id="944924745">
          <w:marLeft w:val="0"/>
          <w:marRight w:val="0"/>
          <w:marTop w:val="0"/>
          <w:marBottom w:val="0"/>
          <w:divBdr>
            <w:top w:val="none" w:sz="0" w:space="0" w:color="auto"/>
            <w:left w:val="none" w:sz="0" w:space="0" w:color="auto"/>
            <w:bottom w:val="none" w:sz="0" w:space="0" w:color="auto"/>
            <w:right w:val="none" w:sz="0" w:space="0" w:color="auto"/>
          </w:divBdr>
        </w:div>
        <w:div w:id="1853760807">
          <w:marLeft w:val="0"/>
          <w:marRight w:val="0"/>
          <w:marTop w:val="0"/>
          <w:marBottom w:val="0"/>
          <w:divBdr>
            <w:top w:val="none" w:sz="0" w:space="0" w:color="auto"/>
            <w:left w:val="none" w:sz="0" w:space="0" w:color="auto"/>
            <w:bottom w:val="none" w:sz="0" w:space="0" w:color="auto"/>
            <w:right w:val="none" w:sz="0" w:space="0" w:color="auto"/>
          </w:divBdr>
        </w:div>
        <w:div w:id="802236696">
          <w:marLeft w:val="0"/>
          <w:marRight w:val="0"/>
          <w:marTop w:val="0"/>
          <w:marBottom w:val="0"/>
          <w:divBdr>
            <w:top w:val="none" w:sz="0" w:space="0" w:color="auto"/>
            <w:left w:val="none" w:sz="0" w:space="0" w:color="auto"/>
            <w:bottom w:val="none" w:sz="0" w:space="0" w:color="auto"/>
            <w:right w:val="none" w:sz="0" w:space="0" w:color="auto"/>
          </w:divBdr>
        </w:div>
        <w:div w:id="72433401">
          <w:marLeft w:val="0"/>
          <w:marRight w:val="0"/>
          <w:marTop w:val="0"/>
          <w:marBottom w:val="0"/>
          <w:divBdr>
            <w:top w:val="none" w:sz="0" w:space="0" w:color="auto"/>
            <w:left w:val="none" w:sz="0" w:space="0" w:color="auto"/>
            <w:bottom w:val="none" w:sz="0" w:space="0" w:color="auto"/>
            <w:right w:val="none" w:sz="0" w:space="0" w:color="auto"/>
          </w:divBdr>
        </w:div>
        <w:div w:id="777793208">
          <w:marLeft w:val="0"/>
          <w:marRight w:val="0"/>
          <w:marTop w:val="0"/>
          <w:marBottom w:val="0"/>
          <w:divBdr>
            <w:top w:val="none" w:sz="0" w:space="0" w:color="auto"/>
            <w:left w:val="none" w:sz="0" w:space="0" w:color="auto"/>
            <w:bottom w:val="none" w:sz="0" w:space="0" w:color="auto"/>
            <w:right w:val="none" w:sz="0" w:space="0" w:color="auto"/>
          </w:divBdr>
        </w:div>
        <w:div w:id="915820604">
          <w:marLeft w:val="0"/>
          <w:marRight w:val="0"/>
          <w:marTop w:val="0"/>
          <w:marBottom w:val="0"/>
          <w:divBdr>
            <w:top w:val="none" w:sz="0" w:space="0" w:color="auto"/>
            <w:left w:val="none" w:sz="0" w:space="0" w:color="auto"/>
            <w:bottom w:val="none" w:sz="0" w:space="0" w:color="auto"/>
            <w:right w:val="none" w:sz="0" w:space="0" w:color="auto"/>
          </w:divBdr>
        </w:div>
        <w:div w:id="280259824">
          <w:marLeft w:val="0"/>
          <w:marRight w:val="0"/>
          <w:marTop w:val="0"/>
          <w:marBottom w:val="0"/>
          <w:divBdr>
            <w:top w:val="none" w:sz="0" w:space="0" w:color="auto"/>
            <w:left w:val="none" w:sz="0" w:space="0" w:color="auto"/>
            <w:bottom w:val="none" w:sz="0" w:space="0" w:color="auto"/>
            <w:right w:val="none" w:sz="0" w:space="0" w:color="auto"/>
          </w:divBdr>
        </w:div>
        <w:div w:id="752092395">
          <w:marLeft w:val="0"/>
          <w:marRight w:val="0"/>
          <w:marTop w:val="0"/>
          <w:marBottom w:val="0"/>
          <w:divBdr>
            <w:top w:val="none" w:sz="0" w:space="0" w:color="auto"/>
            <w:left w:val="none" w:sz="0" w:space="0" w:color="auto"/>
            <w:bottom w:val="none" w:sz="0" w:space="0" w:color="auto"/>
            <w:right w:val="none" w:sz="0" w:space="0" w:color="auto"/>
          </w:divBdr>
        </w:div>
        <w:div w:id="1082877354">
          <w:marLeft w:val="0"/>
          <w:marRight w:val="0"/>
          <w:marTop w:val="0"/>
          <w:marBottom w:val="0"/>
          <w:divBdr>
            <w:top w:val="none" w:sz="0" w:space="0" w:color="auto"/>
            <w:left w:val="none" w:sz="0" w:space="0" w:color="auto"/>
            <w:bottom w:val="none" w:sz="0" w:space="0" w:color="auto"/>
            <w:right w:val="none" w:sz="0" w:space="0" w:color="auto"/>
          </w:divBdr>
        </w:div>
        <w:div w:id="373966320">
          <w:marLeft w:val="0"/>
          <w:marRight w:val="0"/>
          <w:marTop w:val="0"/>
          <w:marBottom w:val="0"/>
          <w:divBdr>
            <w:top w:val="none" w:sz="0" w:space="0" w:color="auto"/>
            <w:left w:val="none" w:sz="0" w:space="0" w:color="auto"/>
            <w:bottom w:val="none" w:sz="0" w:space="0" w:color="auto"/>
            <w:right w:val="none" w:sz="0" w:space="0" w:color="auto"/>
          </w:divBdr>
        </w:div>
        <w:div w:id="1858739294">
          <w:marLeft w:val="0"/>
          <w:marRight w:val="0"/>
          <w:marTop w:val="0"/>
          <w:marBottom w:val="0"/>
          <w:divBdr>
            <w:top w:val="none" w:sz="0" w:space="0" w:color="auto"/>
            <w:left w:val="none" w:sz="0" w:space="0" w:color="auto"/>
            <w:bottom w:val="none" w:sz="0" w:space="0" w:color="auto"/>
            <w:right w:val="none" w:sz="0" w:space="0" w:color="auto"/>
          </w:divBdr>
        </w:div>
        <w:div w:id="1293942805">
          <w:marLeft w:val="0"/>
          <w:marRight w:val="0"/>
          <w:marTop w:val="0"/>
          <w:marBottom w:val="0"/>
          <w:divBdr>
            <w:top w:val="none" w:sz="0" w:space="0" w:color="auto"/>
            <w:left w:val="none" w:sz="0" w:space="0" w:color="auto"/>
            <w:bottom w:val="none" w:sz="0" w:space="0" w:color="auto"/>
            <w:right w:val="none" w:sz="0" w:space="0" w:color="auto"/>
          </w:divBdr>
        </w:div>
        <w:div w:id="1206335156">
          <w:marLeft w:val="0"/>
          <w:marRight w:val="0"/>
          <w:marTop w:val="0"/>
          <w:marBottom w:val="0"/>
          <w:divBdr>
            <w:top w:val="none" w:sz="0" w:space="0" w:color="auto"/>
            <w:left w:val="none" w:sz="0" w:space="0" w:color="auto"/>
            <w:bottom w:val="none" w:sz="0" w:space="0" w:color="auto"/>
            <w:right w:val="none" w:sz="0" w:space="0" w:color="auto"/>
          </w:divBdr>
        </w:div>
        <w:div w:id="704257732">
          <w:marLeft w:val="0"/>
          <w:marRight w:val="0"/>
          <w:marTop w:val="0"/>
          <w:marBottom w:val="0"/>
          <w:divBdr>
            <w:top w:val="none" w:sz="0" w:space="0" w:color="auto"/>
            <w:left w:val="none" w:sz="0" w:space="0" w:color="auto"/>
            <w:bottom w:val="none" w:sz="0" w:space="0" w:color="auto"/>
            <w:right w:val="none" w:sz="0" w:space="0" w:color="auto"/>
          </w:divBdr>
        </w:div>
        <w:div w:id="529340926">
          <w:marLeft w:val="0"/>
          <w:marRight w:val="0"/>
          <w:marTop w:val="0"/>
          <w:marBottom w:val="0"/>
          <w:divBdr>
            <w:top w:val="none" w:sz="0" w:space="0" w:color="auto"/>
            <w:left w:val="none" w:sz="0" w:space="0" w:color="auto"/>
            <w:bottom w:val="none" w:sz="0" w:space="0" w:color="auto"/>
            <w:right w:val="none" w:sz="0" w:space="0" w:color="auto"/>
          </w:divBdr>
        </w:div>
        <w:div w:id="919947392">
          <w:marLeft w:val="0"/>
          <w:marRight w:val="0"/>
          <w:marTop w:val="0"/>
          <w:marBottom w:val="0"/>
          <w:divBdr>
            <w:top w:val="none" w:sz="0" w:space="0" w:color="auto"/>
            <w:left w:val="none" w:sz="0" w:space="0" w:color="auto"/>
            <w:bottom w:val="none" w:sz="0" w:space="0" w:color="auto"/>
            <w:right w:val="none" w:sz="0" w:space="0" w:color="auto"/>
          </w:divBdr>
        </w:div>
        <w:div w:id="455565882">
          <w:marLeft w:val="0"/>
          <w:marRight w:val="0"/>
          <w:marTop w:val="0"/>
          <w:marBottom w:val="0"/>
          <w:divBdr>
            <w:top w:val="none" w:sz="0" w:space="0" w:color="auto"/>
            <w:left w:val="none" w:sz="0" w:space="0" w:color="auto"/>
            <w:bottom w:val="none" w:sz="0" w:space="0" w:color="auto"/>
            <w:right w:val="none" w:sz="0" w:space="0" w:color="auto"/>
          </w:divBdr>
        </w:div>
        <w:div w:id="803543477">
          <w:marLeft w:val="0"/>
          <w:marRight w:val="0"/>
          <w:marTop w:val="0"/>
          <w:marBottom w:val="0"/>
          <w:divBdr>
            <w:top w:val="none" w:sz="0" w:space="0" w:color="auto"/>
            <w:left w:val="none" w:sz="0" w:space="0" w:color="auto"/>
            <w:bottom w:val="none" w:sz="0" w:space="0" w:color="auto"/>
            <w:right w:val="none" w:sz="0" w:space="0" w:color="auto"/>
          </w:divBdr>
        </w:div>
        <w:div w:id="1779711306">
          <w:marLeft w:val="0"/>
          <w:marRight w:val="0"/>
          <w:marTop w:val="0"/>
          <w:marBottom w:val="0"/>
          <w:divBdr>
            <w:top w:val="none" w:sz="0" w:space="0" w:color="auto"/>
            <w:left w:val="none" w:sz="0" w:space="0" w:color="auto"/>
            <w:bottom w:val="none" w:sz="0" w:space="0" w:color="auto"/>
            <w:right w:val="none" w:sz="0" w:space="0" w:color="auto"/>
          </w:divBdr>
        </w:div>
        <w:div w:id="742485862">
          <w:marLeft w:val="0"/>
          <w:marRight w:val="0"/>
          <w:marTop w:val="0"/>
          <w:marBottom w:val="0"/>
          <w:divBdr>
            <w:top w:val="none" w:sz="0" w:space="0" w:color="auto"/>
            <w:left w:val="none" w:sz="0" w:space="0" w:color="auto"/>
            <w:bottom w:val="none" w:sz="0" w:space="0" w:color="auto"/>
            <w:right w:val="none" w:sz="0" w:space="0" w:color="auto"/>
          </w:divBdr>
        </w:div>
        <w:div w:id="1660882664">
          <w:marLeft w:val="0"/>
          <w:marRight w:val="0"/>
          <w:marTop w:val="0"/>
          <w:marBottom w:val="0"/>
          <w:divBdr>
            <w:top w:val="none" w:sz="0" w:space="0" w:color="auto"/>
            <w:left w:val="none" w:sz="0" w:space="0" w:color="auto"/>
            <w:bottom w:val="none" w:sz="0" w:space="0" w:color="auto"/>
            <w:right w:val="none" w:sz="0" w:space="0" w:color="auto"/>
          </w:divBdr>
        </w:div>
        <w:div w:id="1023441054">
          <w:marLeft w:val="0"/>
          <w:marRight w:val="0"/>
          <w:marTop w:val="0"/>
          <w:marBottom w:val="0"/>
          <w:divBdr>
            <w:top w:val="none" w:sz="0" w:space="0" w:color="auto"/>
            <w:left w:val="none" w:sz="0" w:space="0" w:color="auto"/>
            <w:bottom w:val="none" w:sz="0" w:space="0" w:color="auto"/>
            <w:right w:val="none" w:sz="0" w:space="0" w:color="auto"/>
          </w:divBdr>
        </w:div>
        <w:div w:id="658196344">
          <w:marLeft w:val="0"/>
          <w:marRight w:val="0"/>
          <w:marTop w:val="0"/>
          <w:marBottom w:val="0"/>
          <w:divBdr>
            <w:top w:val="none" w:sz="0" w:space="0" w:color="auto"/>
            <w:left w:val="none" w:sz="0" w:space="0" w:color="auto"/>
            <w:bottom w:val="none" w:sz="0" w:space="0" w:color="auto"/>
            <w:right w:val="none" w:sz="0" w:space="0" w:color="auto"/>
          </w:divBdr>
        </w:div>
        <w:div w:id="656540062">
          <w:marLeft w:val="0"/>
          <w:marRight w:val="0"/>
          <w:marTop w:val="0"/>
          <w:marBottom w:val="0"/>
          <w:divBdr>
            <w:top w:val="none" w:sz="0" w:space="0" w:color="auto"/>
            <w:left w:val="none" w:sz="0" w:space="0" w:color="auto"/>
            <w:bottom w:val="none" w:sz="0" w:space="0" w:color="auto"/>
            <w:right w:val="none" w:sz="0" w:space="0" w:color="auto"/>
          </w:divBdr>
        </w:div>
        <w:div w:id="1209534033">
          <w:marLeft w:val="0"/>
          <w:marRight w:val="0"/>
          <w:marTop w:val="0"/>
          <w:marBottom w:val="0"/>
          <w:divBdr>
            <w:top w:val="none" w:sz="0" w:space="0" w:color="auto"/>
            <w:left w:val="none" w:sz="0" w:space="0" w:color="auto"/>
            <w:bottom w:val="none" w:sz="0" w:space="0" w:color="auto"/>
            <w:right w:val="none" w:sz="0" w:space="0" w:color="auto"/>
          </w:divBdr>
        </w:div>
        <w:div w:id="1369599175">
          <w:marLeft w:val="0"/>
          <w:marRight w:val="0"/>
          <w:marTop w:val="0"/>
          <w:marBottom w:val="0"/>
          <w:divBdr>
            <w:top w:val="none" w:sz="0" w:space="0" w:color="auto"/>
            <w:left w:val="none" w:sz="0" w:space="0" w:color="auto"/>
            <w:bottom w:val="none" w:sz="0" w:space="0" w:color="auto"/>
            <w:right w:val="none" w:sz="0" w:space="0" w:color="auto"/>
          </w:divBdr>
        </w:div>
        <w:div w:id="2017878678">
          <w:marLeft w:val="0"/>
          <w:marRight w:val="0"/>
          <w:marTop w:val="0"/>
          <w:marBottom w:val="0"/>
          <w:divBdr>
            <w:top w:val="none" w:sz="0" w:space="0" w:color="auto"/>
            <w:left w:val="none" w:sz="0" w:space="0" w:color="auto"/>
            <w:bottom w:val="none" w:sz="0" w:space="0" w:color="auto"/>
            <w:right w:val="none" w:sz="0" w:space="0" w:color="auto"/>
          </w:divBdr>
        </w:div>
        <w:div w:id="1363480607">
          <w:marLeft w:val="0"/>
          <w:marRight w:val="0"/>
          <w:marTop w:val="0"/>
          <w:marBottom w:val="0"/>
          <w:divBdr>
            <w:top w:val="none" w:sz="0" w:space="0" w:color="auto"/>
            <w:left w:val="none" w:sz="0" w:space="0" w:color="auto"/>
            <w:bottom w:val="none" w:sz="0" w:space="0" w:color="auto"/>
            <w:right w:val="none" w:sz="0" w:space="0" w:color="auto"/>
          </w:divBdr>
        </w:div>
        <w:div w:id="758211155">
          <w:marLeft w:val="0"/>
          <w:marRight w:val="0"/>
          <w:marTop w:val="0"/>
          <w:marBottom w:val="0"/>
          <w:divBdr>
            <w:top w:val="none" w:sz="0" w:space="0" w:color="auto"/>
            <w:left w:val="none" w:sz="0" w:space="0" w:color="auto"/>
            <w:bottom w:val="none" w:sz="0" w:space="0" w:color="auto"/>
            <w:right w:val="none" w:sz="0" w:space="0" w:color="auto"/>
          </w:divBdr>
        </w:div>
        <w:div w:id="1036320812">
          <w:marLeft w:val="0"/>
          <w:marRight w:val="0"/>
          <w:marTop w:val="0"/>
          <w:marBottom w:val="0"/>
          <w:divBdr>
            <w:top w:val="none" w:sz="0" w:space="0" w:color="auto"/>
            <w:left w:val="none" w:sz="0" w:space="0" w:color="auto"/>
            <w:bottom w:val="none" w:sz="0" w:space="0" w:color="auto"/>
            <w:right w:val="none" w:sz="0" w:space="0" w:color="auto"/>
          </w:divBdr>
        </w:div>
        <w:div w:id="208153817">
          <w:marLeft w:val="0"/>
          <w:marRight w:val="0"/>
          <w:marTop w:val="0"/>
          <w:marBottom w:val="0"/>
          <w:divBdr>
            <w:top w:val="none" w:sz="0" w:space="0" w:color="auto"/>
            <w:left w:val="none" w:sz="0" w:space="0" w:color="auto"/>
            <w:bottom w:val="none" w:sz="0" w:space="0" w:color="auto"/>
            <w:right w:val="none" w:sz="0" w:space="0" w:color="auto"/>
          </w:divBdr>
        </w:div>
        <w:div w:id="1542746509">
          <w:marLeft w:val="0"/>
          <w:marRight w:val="0"/>
          <w:marTop w:val="0"/>
          <w:marBottom w:val="0"/>
          <w:divBdr>
            <w:top w:val="none" w:sz="0" w:space="0" w:color="auto"/>
            <w:left w:val="none" w:sz="0" w:space="0" w:color="auto"/>
            <w:bottom w:val="none" w:sz="0" w:space="0" w:color="auto"/>
            <w:right w:val="none" w:sz="0" w:space="0" w:color="auto"/>
          </w:divBdr>
        </w:div>
        <w:div w:id="1592855290">
          <w:marLeft w:val="0"/>
          <w:marRight w:val="0"/>
          <w:marTop w:val="0"/>
          <w:marBottom w:val="0"/>
          <w:divBdr>
            <w:top w:val="none" w:sz="0" w:space="0" w:color="auto"/>
            <w:left w:val="none" w:sz="0" w:space="0" w:color="auto"/>
            <w:bottom w:val="none" w:sz="0" w:space="0" w:color="auto"/>
            <w:right w:val="none" w:sz="0" w:space="0" w:color="auto"/>
          </w:divBdr>
        </w:div>
        <w:div w:id="1252163358">
          <w:marLeft w:val="0"/>
          <w:marRight w:val="0"/>
          <w:marTop w:val="0"/>
          <w:marBottom w:val="0"/>
          <w:divBdr>
            <w:top w:val="none" w:sz="0" w:space="0" w:color="auto"/>
            <w:left w:val="none" w:sz="0" w:space="0" w:color="auto"/>
            <w:bottom w:val="none" w:sz="0" w:space="0" w:color="auto"/>
            <w:right w:val="none" w:sz="0" w:space="0" w:color="auto"/>
          </w:divBdr>
        </w:div>
        <w:div w:id="550850035">
          <w:marLeft w:val="0"/>
          <w:marRight w:val="0"/>
          <w:marTop w:val="0"/>
          <w:marBottom w:val="0"/>
          <w:divBdr>
            <w:top w:val="none" w:sz="0" w:space="0" w:color="auto"/>
            <w:left w:val="none" w:sz="0" w:space="0" w:color="auto"/>
            <w:bottom w:val="none" w:sz="0" w:space="0" w:color="auto"/>
            <w:right w:val="none" w:sz="0" w:space="0" w:color="auto"/>
          </w:divBdr>
        </w:div>
        <w:div w:id="2124761695">
          <w:marLeft w:val="0"/>
          <w:marRight w:val="0"/>
          <w:marTop w:val="0"/>
          <w:marBottom w:val="0"/>
          <w:divBdr>
            <w:top w:val="none" w:sz="0" w:space="0" w:color="auto"/>
            <w:left w:val="none" w:sz="0" w:space="0" w:color="auto"/>
            <w:bottom w:val="none" w:sz="0" w:space="0" w:color="auto"/>
            <w:right w:val="none" w:sz="0" w:space="0" w:color="auto"/>
          </w:divBdr>
        </w:div>
        <w:div w:id="2133478913">
          <w:marLeft w:val="0"/>
          <w:marRight w:val="0"/>
          <w:marTop w:val="0"/>
          <w:marBottom w:val="0"/>
          <w:divBdr>
            <w:top w:val="none" w:sz="0" w:space="0" w:color="auto"/>
            <w:left w:val="none" w:sz="0" w:space="0" w:color="auto"/>
            <w:bottom w:val="none" w:sz="0" w:space="0" w:color="auto"/>
            <w:right w:val="none" w:sz="0" w:space="0" w:color="auto"/>
          </w:divBdr>
        </w:div>
        <w:div w:id="597563684">
          <w:marLeft w:val="0"/>
          <w:marRight w:val="0"/>
          <w:marTop w:val="0"/>
          <w:marBottom w:val="0"/>
          <w:divBdr>
            <w:top w:val="none" w:sz="0" w:space="0" w:color="auto"/>
            <w:left w:val="none" w:sz="0" w:space="0" w:color="auto"/>
            <w:bottom w:val="none" w:sz="0" w:space="0" w:color="auto"/>
            <w:right w:val="none" w:sz="0" w:space="0" w:color="auto"/>
          </w:divBdr>
        </w:div>
        <w:div w:id="329868422">
          <w:marLeft w:val="0"/>
          <w:marRight w:val="0"/>
          <w:marTop w:val="0"/>
          <w:marBottom w:val="0"/>
          <w:divBdr>
            <w:top w:val="none" w:sz="0" w:space="0" w:color="auto"/>
            <w:left w:val="none" w:sz="0" w:space="0" w:color="auto"/>
            <w:bottom w:val="none" w:sz="0" w:space="0" w:color="auto"/>
            <w:right w:val="none" w:sz="0" w:space="0" w:color="auto"/>
          </w:divBdr>
        </w:div>
        <w:div w:id="497040849">
          <w:marLeft w:val="0"/>
          <w:marRight w:val="0"/>
          <w:marTop w:val="0"/>
          <w:marBottom w:val="0"/>
          <w:divBdr>
            <w:top w:val="none" w:sz="0" w:space="0" w:color="auto"/>
            <w:left w:val="none" w:sz="0" w:space="0" w:color="auto"/>
            <w:bottom w:val="none" w:sz="0" w:space="0" w:color="auto"/>
            <w:right w:val="none" w:sz="0" w:space="0" w:color="auto"/>
          </w:divBdr>
        </w:div>
        <w:div w:id="600334879">
          <w:marLeft w:val="0"/>
          <w:marRight w:val="0"/>
          <w:marTop w:val="0"/>
          <w:marBottom w:val="0"/>
          <w:divBdr>
            <w:top w:val="none" w:sz="0" w:space="0" w:color="auto"/>
            <w:left w:val="none" w:sz="0" w:space="0" w:color="auto"/>
            <w:bottom w:val="none" w:sz="0" w:space="0" w:color="auto"/>
            <w:right w:val="none" w:sz="0" w:space="0" w:color="auto"/>
          </w:divBdr>
        </w:div>
        <w:div w:id="1507671318">
          <w:marLeft w:val="0"/>
          <w:marRight w:val="0"/>
          <w:marTop w:val="0"/>
          <w:marBottom w:val="0"/>
          <w:divBdr>
            <w:top w:val="none" w:sz="0" w:space="0" w:color="auto"/>
            <w:left w:val="none" w:sz="0" w:space="0" w:color="auto"/>
            <w:bottom w:val="none" w:sz="0" w:space="0" w:color="auto"/>
            <w:right w:val="none" w:sz="0" w:space="0" w:color="auto"/>
          </w:divBdr>
        </w:div>
        <w:div w:id="1027412622">
          <w:marLeft w:val="0"/>
          <w:marRight w:val="0"/>
          <w:marTop w:val="0"/>
          <w:marBottom w:val="0"/>
          <w:divBdr>
            <w:top w:val="none" w:sz="0" w:space="0" w:color="auto"/>
            <w:left w:val="none" w:sz="0" w:space="0" w:color="auto"/>
            <w:bottom w:val="none" w:sz="0" w:space="0" w:color="auto"/>
            <w:right w:val="none" w:sz="0" w:space="0" w:color="auto"/>
          </w:divBdr>
        </w:div>
        <w:div w:id="1699508433">
          <w:marLeft w:val="0"/>
          <w:marRight w:val="0"/>
          <w:marTop w:val="0"/>
          <w:marBottom w:val="0"/>
          <w:divBdr>
            <w:top w:val="none" w:sz="0" w:space="0" w:color="auto"/>
            <w:left w:val="none" w:sz="0" w:space="0" w:color="auto"/>
            <w:bottom w:val="none" w:sz="0" w:space="0" w:color="auto"/>
            <w:right w:val="none" w:sz="0" w:space="0" w:color="auto"/>
          </w:divBdr>
        </w:div>
        <w:div w:id="1934168575">
          <w:marLeft w:val="0"/>
          <w:marRight w:val="0"/>
          <w:marTop w:val="0"/>
          <w:marBottom w:val="0"/>
          <w:divBdr>
            <w:top w:val="none" w:sz="0" w:space="0" w:color="auto"/>
            <w:left w:val="none" w:sz="0" w:space="0" w:color="auto"/>
            <w:bottom w:val="none" w:sz="0" w:space="0" w:color="auto"/>
            <w:right w:val="none" w:sz="0" w:space="0" w:color="auto"/>
          </w:divBdr>
        </w:div>
        <w:div w:id="1849785341">
          <w:marLeft w:val="0"/>
          <w:marRight w:val="0"/>
          <w:marTop w:val="0"/>
          <w:marBottom w:val="0"/>
          <w:divBdr>
            <w:top w:val="none" w:sz="0" w:space="0" w:color="auto"/>
            <w:left w:val="none" w:sz="0" w:space="0" w:color="auto"/>
            <w:bottom w:val="none" w:sz="0" w:space="0" w:color="auto"/>
            <w:right w:val="none" w:sz="0" w:space="0" w:color="auto"/>
          </w:divBdr>
        </w:div>
        <w:div w:id="1430658508">
          <w:marLeft w:val="0"/>
          <w:marRight w:val="0"/>
          <w:marTop w:val="0"/>
          <w:marBottom w:val="0"/>
          <w:divBdr>
            <w:top w:val="none" w:sz="0" w:space="0" w:color="auto"/>
            <w:left w:val="none" w:sz="0" w:space="0" w:color="auto"/>
            <w:bottom w:val="none" w:sz="0" w:space="0" w:color="auto"/>
            <w:right w:val="none" w:sz="0" w:space="0" w:color="auto"/>
          </w:divBdr>
        </w:div>
        <w:div w:id="104807968">
          <w:marLeft w:val="0"/>
          <w:marRight w:val="0"/>
          <w:marTop w:val="0"/>
          <w:marBottom w:val="0"/>
          <w:divBdr>
            <w:top w:val="none" w:sz="0" w:space="0" w:color="auto"/>
            <w:left w:val="none" w:sz="0" w:space="0" w:color="auto"/>
            <w:bottom w:val="none" w:sz="0" w:space="0" w:color="auto"/>
            <w:right w:val="none" w:sz="0" w:space="0" w:color="auto"/>
          </w:divBdr>
        </w:div>
        <w:div w:id="1150168623">
          <w:marLeft w:val="0"/>
          <w:marRight w:val="0"/>
          <w:marTop w:val="0"/>
          <w:marBottom w:val="0"/>
          <w:divBdr>
            <w:top w:val="none" w:sz="0" w:space="0" w:color="auto"/>
            <w:left w:val="none" w:sz="0" w:space="0" w:color="auto"/>
            <w:bottom w:val="none" w:sz="0" w:space="0" w:color="auto"/>
            <w:right w:val="none" w:sz="0" w:space="0" w:color="auto"/>
          </w:divBdr>
        </w:div>
        <w:div w:id="1122769899">
          <w:marLeft w:val="0"/>
          <w:marRight w:val="0"/>
          <w:marTop w:val="0"/>
          <w:marBottom w:val="0"/>
          <w:divBdr>
            <w:top w:val="none" w:sz="0" w:space="0" w:color="auto"/>
            <w:left w:val="none" w:sz="0" w:space="0" w:color="auto"/>
            <w:bottom w:val="none" w:sz="0" w:space="0" w:color="auto"/>
            <w:right w:val="none" w:sz="0" w:space="0" w:color="auto"/>
          </w:divBdr>
        </w:div>
        <w:div w:id="821888546">
          <w:marLeft w:val="0"/>
          <w:marRight w:val="0"/>
          <w:marTop w:val="0"/>
          <w:marBottom w:val="0"/>
          <w:divBdr>
            <w:top w:val="none" w:sz="0" w:space="0" w:color="auto"/>
            <w:left w:val="none" w:sz="0" w:space="0" w:color="auto"/>
            <w:bottom w:val="none" w:sz="0" w:space="0" w:color="auto"/>
            <w:right w:val="none" w:sz="0" w:space="0" w:color="auto"/>
          </w:divBdr>
        </w:div>
        <w:div w:id="201333792">
          <w:marLeft w:val="0"/>
          <w:marRight w:val="0"/>
          <w:marTop w:val="0"/>
          <w:marBottom w:val="0"/>
          <w:divBdr>
            <w:top w:val="none" w:sz="0" w:space="0" w:color="auto"/>
            <w:left w:val="none" w:sz="0" w:space="0" w:color="auto"/>
            <w:bottom w:val="none" w:sz="0" w:space="0" w:color="auto"/>
            <w:right w:val="none" w:sz="0" w:space="0" w:color="auto"/>
          </w:divBdr>
        </w:div>
        <w:div w:id="1970940366">
          <w:marLeft w:val="0"/>
          <w:marRight w:val="0"/>
          <w:marTop w:val="0"/>
          <w:marBottom w:val="0"/>
          <w:divBdr>
            <w:top w:val="none" w:sz="0" w:space="0" w:color="auto"/>
            <w:left w:val="none" w:sz="0" w:space="0" w:color="auto"/>
            <w:bottom w:val="none" w:sz="0" w:space="0" w:color="auto"/>
            <w:right w:val="none" w:sz="0" w:space="0" w:color="auto"/>
          </w:divBdr>
        </w:div>
        <w:div w:id="1879538175">
          <w:marLeft w:val="0"/>
          <w:marRight w:val="0"/>
          <w:marTop w:val="0"/>
          <w:marBottom w:val="0"/>
          <w:divBdr>
            <w:top w:val="none" w:sz="0" w:space="0" w:color="auto"/>
            <w:left w:val="none" w:sz="0" w:space="0" w:color="auto"/>
            <w:bottom w:val="none" w:sz="0" w:space="0" w:color="auto"/>
            <w:right w:val="none" w:sz="0" w:space="0" w:color="auto"/>
          </w:divBdr>
        </w:div>
        <w:div w:id="1273122627">
          <w:marLeft w:val="0"/>
          <w:marRight w:val="0"/>
          <w:marTop w:val="0"/>
          <w:marBottom w:val="0"/>
          <w:divBdr>
            <w:top w:val="none" w:sz="0" w:space="0" w:color="auto"/>
            <w:left w:val="none" w:sz="0" w:space="0" w:color="auto"/>
            <w:bottom w:val="none" w:sz="0" w:space="0" w:color="auto"/>
            <w:right w:val="none" w:sz="0" w:space="0" w:color="auto"/>
          </w:divBdr>
        </w:div>
        <w:div w:id="2104960223">
          <w:marLeft w:val="0"/>
          <w:marRight w:val="0"/>
          <w:marTop w:val="0"/>
          <w:marBottom w:val="0"/>
          <w:divBdr>
            <w:top w:val="none" w:sz="0" w:space="0" w:color="auto"/>
            <w:left w:val="none" w:sz="0" w:space="0" w:color="auto"/>
            <w:bottom w:val="none" w:sz="0" w:space="0" w:color="auto"/>
            <w:right w:val="none" w:sz="0" w:space="0" w:color="auto"/>
          </w:divBdr>
        </w:div>
        <w:div w:id="1923220194">
          <w:marLeft w:val="0"/>
          <w:marRight w:val="0"/>
          <w:marTop w:val="0"/>
          <w:marBottom w:val="0"/>
          <w:divBdr>
            <w:top w:val="none" w:sz="0" w:space="0" w:color="auto"/>
            <w:left w:val="none" w:sz="0" w:space="0" w:color="auto"/>
            <w:bottom w:val="none" w:sz="0" w:space="0" w:color="auto"/>
            <w:right w:val="none" w:sz="0" w:space="0" w:color="auto"/>
          </w:divBdr>
        </w:div>
        <w:div w:id="775250761">
          <w:marLeft w:val="0"/>
          <w:marRight w:val="0"/>
          <w:marTop w:val="0"/>
          <w:marBottom w:val="0"/>
          <w:divBdr>
            <w:top w:val="none" w:sz="0" w:space="0" w:color="auto"/>
            <w:left w:val="none" w:sz="0" w:space="0" w:color="auto"/>
            <w:bottom w:val="none" w:sz="0" w:space="0" w:color="auto"/>
            <w:right w:val="none" w:sz="0" w:space="0" w:color="auto"/>
          </w:divBdr>
        </w:div>
        <w:div w:id="623000355">
          <w:marLeft w:val="0"/>
          <w:marRight w:val="0"/>
          <w:marTop w:val="0"/>
          <w:marBottom w:val="0"/>
          <w:divBdr>
            <w:top w:val="none" w:sz="0" w:space="0" w:color="auto"/>
            <w:left w:val="none" w:sz="0" w:space="0" w:color="auto"/>
            <w:bottom w:val="none" w:sz="0" w:space="0" w:color="auto"/>
            <w:right w:val="none" w:sz="0" w:space="0" w:color="auto"/>
          </w:divBdr>
        </w:div>
        <w:div w:id="2085371506">
          <w:marLeft w:val="0"/>
          <w:marRight w:val="0"/>
          <w:marTop w:val="0"/>
          <w:marBottom w:val="0"/>
          <w:divBdr>
            <w:top w:val="none" w:sz="0" w:space="0" w:color="auto"/>
            <w:left w:val="none" w:sz="0" w:space="0" w:color="auto"/>
            <w:bottom w:val="none" w:sz="0" w:space="0" w:color="auto"/>
            <w:right w:val="none" w:sz="0" w:space="0" w:color="auto"/>
          </w:divBdr>
        </w:div>
        <w:div w:id="1229270556">
          <w:marLeft w:val="0"/>
          <w:marRight w:val="0"/>
          <w:marTop w:val="0"/>
          <w:marBottom w:val="0"/>
          <w:divBdr>
            <w:top w:val="none" w:sz="0" w:space="0" w:color="auto"/>
            <w:left w:val="none" w:sz="0" w:space="0" w:color="auto"/>
            <w:bottom w:val="none" w:sz="0" w:space="0" w:color="auto"/>
            <w:right w:val="none" w:sz="0" w:space="0" w:color="auto"/>
          </w:divBdr>
        </w:div>
        <w:div w:id="1014769718">
          <w:marLeft w:val="0"/>
          <w:marRight w:val="0"/>
          <w:marTop w:val="0"/>
          <w:marBottom w:val="0"/>
          <w:divBdr>
            <w:top w:val="none" w:sz="0" w:space="0" w:color="auto"/>
            <w:left w:val="none" w:sz="0" w:space="0" w:color="auto"/>
            <w:bottom w:val="none" w:sz="0" w:space="0" w:color="auto"/>
            <w:right w:val="none" w:sz="0" w:space="0" w:color="auto"/>
          </w:divBdr>
        </w:div>
        <w:div w:id="2139178431">
          <w:marLeft w:val="0"/>
          <w:marRight w:val="0"/>
          <w:marTop w:val="0"/>
          <w:marBottom w:val="0"/>
          <w:divBdr>
            <w:top w:val="none" w:sz="0" w:space="0" w:color="auto"/>
            <w:left w:val="none" w:sz="0" w:space="0" w:color="auto"/>
            <w:bottom w:val="none" w:sz="0" w:space="0" w:color="auto"/>
            <w:right w:val="none" w:sz="0" w:space="0" w:color="auto"/>
          </w:divBdr>
        </w:div>
        <w:div w:id="1482043287">
          <w:marLeft w:val="0"/>
          <w:marRight w:val="0"/>
          <w:marTop w:val="0"/>
          <w:marBottom w:val="0"/>
          <w:divBdr>
            <w:top w:val="none" w:sz="0" w:space="0" w:color="auto"/>
            <w:left w:val="none" w:sz="0" w:space="0" w:color="auto"/>
            <w:bottom w:val="none" w:sz="0" w:space="0" w:color="auto"/>
            <w:right w:val="none" w:sz="0" w:space="0" w:color="auto"/>
          </w:divBdr>
        </w:div>
        <w:div w:id="683554651">
          <w:marLeft w:val="0"/>
          <w:marRight w:val="0"/>
          <w:marTop w:val="0"/>
          <w:marBottom w:val="0"/>
          <w:divBdr>
            <w:top w:val="none" w:sz="0" w:space="0" w:color="auto"/>
            <w:left w:val="none" w:sz="0" w:space="0" w:color="auto"/>
            <w:bottom w:val="none" w:sz="0" w:space="0" w:color="auto"/>
            <w:right w:val="none" w:sz="0" w:space="0" w:color="auto"/>
          </w:divBdr>
        </w:div>
        <w:div w:id="2021271041">
          <w:marLeft w:val="0"/>
          <w:marRight w:val="0"/>
          <w:marTop w:val="0"/>
          <w:marBottom w:val="0"/>
          <w:divBdr>
            <w:top w:val="none" w:sz="0" w:space="0" w:color="auto"/>
            <w:left w:val="none" w:sz="0" w:space="0" w:color="auto"/>
            <w:bottom w:val="none" w:sz="0" w:space="0" w:color="auto"/>
            <w:right w:val="none" w:sz="0" w:space="0" w:color="auto"/>
          </w:divBdr>
        </w:div>
        <w:div w:id="1800562305">
          <w:marLeft w:val="0"/>
          <w:marRight w:val="0"/>
          <w:marTop w:val="0"/>
          <w:marBottom w:val="0"/>
          <w:divBdr>
            <w:top w:val="none" w:sz="0" w:space="0" w:color="auto"/>
            <w:left w:val="none" w:sz="0" w:space="0" w:color="auto"/>
            <w:bottom w:val="none" w:sz="0" w:space="0" w:color="auto"/>
            <w:right w:val="none" w:sz="0" w:space="0" w:color="auto"/>
          </w:divBdr>
        </w:div>
        <w:div w:id="1816296669">
          <w:marLeft w:val="0"/>
          <w:marRight w:val="0"/>
          <w:marTop w:val="0"/>
          <w:marBottom w:val="0"/>
          <w:divBdr>
            <w:top w:val="none" w:sz="0" w:space="0" w:color="auto"/>
            <w:left w:val="none" w:sz="0" w:space="0" w:color="auto"/>
            <w:bottom w:val="none" w:sz="0" w:space="0" w:color="auto"/>
            <w:right w:val="none" w:sz="0" w:space="0" w:color="auto"/>
          </w:divBdr>
        </w:div>
        <w:div w:id="1269003892">
          <w:marLeft w:val="0"/>
          <w:marRight w:val="0"/>
          <w:marTop w:val="0"/>
          <w:marBottom w:val="0"/>
          <w:divBdr>
            <w:top w:val="none" w:sz="0" w:space="0" w:color="auto"/>
            <w:left w:val="none" w:sz="0" w:space="0" w:color="auto"/>
            <w:bottom w:val="none" w:sz="0" w:space="0" w:color="auto"/>
            <w:right w:val="none" w:sz="0" w:space="0" w:color="auto"/>
          </w:divBdr>
        </w:div>
        <w:div w:id="1432240337">
          <w:marLeft w:val="0"/>
          <w:marRight w:val="0"/>
          <w:marTop w:val="0"/>
          <w:marBottom w:val="0"/>
          <w:divBdr>
            <w:top w:val="none" w:sz="0" w:space="0" w:color="auto"/>
            <w:left w:val="none" w:sz="0" w:space="0" w:color="auto"/>
            <w:bottom w:val="none" w:sz="0" w:space="0" w:color="auto"/>
            <w:right w:val="none" w:sz="0" w:space="0" w:color="auto"/>
          </w:divBdr>
        </w:div>
        <w:div w:id="616453885">
          <w:marLeft w:val="0"/>
          <w:marRight w:val="0"/>
          <w:marTop w:val="0"/>
          <w:marBottom w:val="0"/>
          <w:divBdr>
            <w:top w:val="none" w:sz="0" w:space="0" w:color="auto"/>
            <w:left w:val="none" w:sz="0" w:space="0" w:color="auto"/>
            <w:bottom w:val="none" w:sz="0" w:space="0" w:color="auto"/>
            <w:right w:val="none" w:sz="0" w:space="0" w:color="auto"/>
          </w:divBdr>
        </w:div>
        <w:div w:id="31925767">
          <w:marLeft w:val="0"/>
          <w:marRight w:val="0"/>
          <w:marTop w:val="0"/>
          <w:marBottom w:val="0"/>
          <w:divBdr>
            <w:top w:val="none" w:sz="0" w:space="0" w:color="auto"/>
            <w:left w:val="none" w:sz="0" w:space="0" w:color="auto"/>
            <w:bottom w:val="none" w:sz="0" w:space="0" w:color="auto"/>
            <w:right w:val="none" w:sz="0" w:space="0" w:color="auto"/>
          </w:divBdr>
        </w:div>
        <w:div w:id="1797213451">
          <w:marLeft w:val="0"/>
          <w:marRight w:val="0"/>
          <w:marTop w:val="0"/>
          <w:marBottom w:val="0"/>
          <w:divBdr>
            <w:top w:val="none" w:sz="0" w:space="0" w:color="auto"/>
            <w:left w:val="none" w:sz="0" w:space="0" w:color="auto"/>
            <w:bottom w:val="none" w:sz="0" w:space="0" w:color="auto"/>
            <w:right w:val="none" w:sz="0" w:space="0" w:color="auto"/>
          </w:divBdr>
        </w:div>
        <w:div w:id="1869030026">
          <w:marLeft w:val="0"/>
          <w:marRight w:val="0"/>
          <w:marTop w:val="0"/>
          <w:marBottom w:val="0"/>
          <w:divBdr>
            <w:top w:val="none" w:sz="0" w:space="0" w:color="auto"/>
            <w:left w:val="none" w:sz="0" w:space="0" w:color="auto"/>
            <w:bottom w:val="none" w:sz="0" w:space="0" w:color="auto"/>
            <w:right w:val="none" w:sz="0" w:space="0" w:color="auto"/>
          </w:divBdr>
        </w:div>
        <w:div w:id="1954507932">
          <w:marLeft w:val="0"/>
          <w:marRight w:val="0"/>
          <w:marTop w:val="0"/>
          <w:marBottom w:val="0"/>
          <w:divBdr>
            <w:top w:val="none" w:sz="0" w:space="0" w:color="auto"/>
            <w:left w:val="none" w:sz="0" w:space="0" w:color="auto"/>
            <w:bottom w:val="none" w:sz="0" w:space="0" w:color="auto"/>
            <w:right w:val="none" w:sz="0" w:space="0" w:color="auto"/>
          </w:divBdr>
        </w:div>
        <w:div w:id="1055540605">
          <w:marLeft w:val="0"/>
          <w:marRight w:val="0"/>
          <w:marTop w:val="0"/>
          <w:marBottom w:val="0"/>
          <w:divBdr>
            <w:top w:val="none" w:sz="0" w:space="0" w:color="auto"/>
            <w:left w:val="none" w:sz="0" w:space="0" w:color="auto"/>
            <w:bottom w:val="none" w:sz="0" w:space="0" w:color="auto"/>
            <w:right w:val="none" w:sz="0" w:space="0" w:color="auto"/>
          </w:divBdr>
        </w:div>
        <w:div w:id="1393701629">
          <w:marLeft w:val="0"/>
          <w:marRight w:val="0"/>
          <w:marTop w:val="0"/>
          <w:marBottom w:val="0"/>
          <w:divBdr>
            <w:top w:val="none" w:sz="0" w:space="0" w:color="auto"/>
            <w:left w:val="none" w:sz="0" w:space="0" w:color="auto"/>
            <w:bottom w:val="none" w:sz="0" w:space="0" w:color="auto"/>
            <w:right w:val="none" w:sz="0" w:space="0" w:color="auto"/>
          </w:divBdr>
        </w:div>
        <w:div w:id="510872194">
          <w:marLeft w:val="0"/>
          <w:marRight w:val="0"/>
          <w:marTop w:val="0"/>
          <w:marBottom w:val="0"/>
          <w:divBdr>
            <w:top w:val="none" w:sz="0" w:space="0" w:color="auto"/>
            <w:left w:val="none" w:sz="0" w:space="0" w:color="auto"/>
            <w:bottom w:val="none" w:sz="0" w:space="0" w:color="auto"/>
            <w:right w:val="none" w:sz="0" w:space="0" w:color="auto"/>
          </w:divBdr>
        </w:div>
        <w:div w:id="554968405">
          <w:marLeft w:val="0"/>
          <w:marRight w:val="0"/>
          <w:marTop w:val="0"/>
          <w:marBottom w:val="0"/>
          <w:divBdr>
            <w:top w:val="none" w:sz="0" w:space="0" w:color="auto"/>
            <w:left w:val="none" w:sz="0" w:space="0" w:color="auto"/>
            <w:bottom w:val="none" w:sz="0" w:space="0" w:color="auto"/>
            <w:right w:val="none" w:sz="0" w:space="0" w:color="auto"/>
          </w:divBdr>
        </w:div>
        <w:div w:id="563762375">
          <w:marLeft w:val="0"/>
          <w:marRight w:val="0"/>
          <w:marTop w:val="0"/>
          <w:marBottom w:val="0"/>
          <w:divBdr>
            <w:top w:val="none" w:sz="0" w:space="0" w:color="auto"/>
            <w:left w:val="none" w:sz="0" w:space="0" w:color="auto"/>
            <w:bottom w:val="none" w:sz="0" w:space="0" w:color="auto"/>
            <w:right w:val="none" w:sz="0" w:space="0" w:color="auto"/>
          </w:divBdr>
        </w:div>
        <w:div w:id="573467817">
          <w:marLeft w:val="0"/>
          <w:marRight w:val="0"/>
          <w:marTop w:val="0"/>
          <w:marBottom w:val="0"/>
          <w:divBdr>
            <w:top w:val="none" w:sz="0" w:space="0" w:color="auto"/>
            <w:left w:val="none" w:sz="0" w:space="0" w:color="auto"/>
            <w:bottom w:val="none" w:sz="0" w:space="0" w:color="auto"/>
            <w:right w:val="none" w:sz="0" w:space="0" w:color="auto"/>
          </w:divBdr>
        </w:div>
        <w:div w:id="1763188153">
          <w:marLeft w:val="0"/>
          <w:marRight w:val="0"/>
          <w:marTop w:val="0"/>
          <w:marBottom w:val="0"/>
          <w:divBdr>
            <w:top w:val="none" w:sz="0" w:space="0" w:color="auto"/>
            <w:left w:val="none" w:sz="0" w:space="0" w:color="auto"/>
            <w:bottom w:val="none" w:sz="0" w:space="0" w:color="auto"/>
            <w:right w:val="none" w:sz="0" w:space="0" w:color="auto"/>
          </w:divBdr>
        </w:div>
        <w:div w:id="1654720330">
          <w:marLeft w:val="0"/>
          <w:marRight w:val="0"/>
          <w:marTop w:val="0"/>
          <w:marBottom w:val="0"/>
          <w:divBdr>
            <w:top w:val="none" w:sz="0" w:space="0" w:color="auto"/>
            <w:left w:val="none" w:sz="0" w:space="0" w:color="auto"/>
            <w:bottom w:val="none" w:sz="0" w:space="0" w:color="auto"/>
            <w:right w:val="none" w:sz="0" w:space="0" w:color="auto"/>
          </w:divBdr>
        </w:div>
        <w:div w:id="1975673282">
          <w:marLeft w:val="0"/>
          <w:marRight w:val="0"/>
          <w:marTop w:val="0"/>
          <w:marBottom w:val="0"/>
          <w:divBdr>
            <w:top w:val="none" w:sz="0" w:space="0" w:color="auto"/>
            <w:left w:val="none" w:sz="0" w:space="0" w:color="auto"/>
            <w:bottom w:val="none" w:sz="0" w:space="0" w:color="auto"/>
            <w:right w:val="none" w:sz="0" w:space="0" w:color="auto"/>
          </w:divBdr>
        </w:div>
        <w:div w:id="2091000092">
          <w:marLeft w:val="0"/>
          <w:marRight w:val="0"/>
          <w:marTop w:val="0"/>
          <w:marBottom w:val="0"/>
          <w:divBdr>
            <w:top w:val="none" w:sz="0" w:space="0" w:color="auto"/>
            <w:left w:val="none" w:sz="0" w:space="0" w:color="auto"/>
            <w:bottom w:val="none" w:sz="0" w:space="0" w:color="auto"/>
            <w:right w:val="none" w:sz="0" w:space="0" w:color="auto"/>
          </w:divBdr>
        </w:div>
        <w:div w:id="275529197">
          <w:marLeft w:val="0"/>
          <w:marRight w:val="0"/>
          <w:marTop w:val="0"/>
          <w:marBottom w:val="0"/>
          <w:divBdr>
            <w:top w:val="none" w:sz="0" w:space="0" w:color="auto"/>
            <w:left w:val="none" w:sz="0" w:space="0" w:color="auto"/>
            <w:bottom w:val="none" w:sz="0" w:space="0" w:color="auto"/>
            <w:right w:val="none" w:sz="0" w:space="0" w:color="auto"/>
          </w:divBdr>
        </w:div>
        <w:div w:id="1564177536">
          <w:marLeft w:val="0"/>
          <w:marRight w:val="0"/>
          <w:marTop w:val="0"/>
          <w:marBottom w:val="0"/>
          <w:divBdr>
            <w:top w:val="none" w:sz="0" w:space="0" w:color="auto"/>
            <w:left w:val="none" w:sz="0" w:space="0" w:color="auto"/>
            <w:bottom w:val="none" w:sz="0" w:space="0" w:color="auto"/>
            <w:right w:val="none" w:sz="0" w:space="0" w:color="auto"/>
          </w:divBdr>
        </w:div>
        <w:div w:id="179317320">
          <w:marLeft w:val="0"/>
          <w:marRight w:val="0"/>
          <w:marTop w:val="0"/>
          <w:marBottom w:val="0"/>
          <w:divBdr>
            <w:top w:val="none" w:sz="0" w:space="0" w:color="auto"/>
            <w:left w:val="none" w:sz="0" w:space="0" w:color="auto"/>
            <w:bottom w:val="none" w:sz="0" w:space="0" w:color="auto"/>
            <w:right w:val="none" w:sz="0" w:space="0" w:color="auto"/>
          </w:divBdr>
        </w:div>
        <w:div w:id="547226516">
          <w:marLeft w:val="0"/>
          <w:marRight w:val="0"/>
          <w:marTop w:val="0"/>
          <w:marBottom w:val="0"/>
          <w:divBdr>
            <w:top w:val="none" w:sz="0" w:space="0" w:color="auto"/>
            <w:left w:val="none" w:sz="0" w:space="0" w:color="auto"/>
            <w:bottom w:val="none" w:sz="0" w:space="0" w:color="auto"/>
            <w:right w:val="none" w:sz="0" w:space="0" w:color="auto"/>
          </w:divBdr>
        </w:div>
        <w:div w:id="1773747997">
          <w:marLeft w:val="0"/>
          <w:marRight w:val="0"/>
          <w:marTop w:val="0"/>
          <w:marBottom w:val="0"/>
          <w:divBdr>
            <w:top w:val="none" w:sz="0" w:space="0" w:color="auto"/>
            <w:left w:val="none" w:sz="0" w:space="0" w:color="auto"/>
            <w:bottom w:val="none" w:sz="0" w:space="0" w:color="auto"/>
            <w:right w:val="none" w:sz="0" w:space="0" w:color="auto"/>
          </w:divBdr>
        </w:div>
        <w:div w:id="611210169">
          <w:marLeft w:val="0"/>
          <w:marRight w:val="0"/>
          <w:marTop w:val="0"/>
          <w:marBottom w:val="0"/>
          <w:divBdr>
            <w:top w:val="none" w:sz="0" w:space="0" w:color="auto"/>
            <w:left w:val="none" w:sz="0" w:space="0" w:color="auto"/>
            <w:bottom w:val="none" w:sz="0" w:space="0" w:color="auto"/>
            <w:right w:val="none" w:sz="0" w:space="0" w:color="auto"/>
          </w:divBdr>
        </w:div>
        <w:div w:id="1549367878">
          <w:marLeft w:val="0"/>
          <w:marRight w:val="0"/>
          <w:marTop w:val="0"/>
          <w:marBottom w:val="0"/>
          <w:divBdr>
            <w:top w:val="none" w:sz="0" w:space="0" w:color="auto"/>
            <w:left w:val="none" w:sz="0" w:space="0" w:color="auto"/>
            <w:bottom w:val="none" w:sz="0" w:space="0" w:color="auto"/>
            <w:right w:val="none" w:sz="0" w:space="0" w:color="auto"/>
          </w:divBdr>
        </w:div>
        <w:div w:id="738331890">
          <w:marLeft w:val="0"/>
          <w:marRight w:val="0"/>
          <w:marTop w:val="0"/>
          <w:marBottom w:val="0"/>
          <w:divBdr>
            <w:top w:val="none" w:sz="0" w:space="0" w:color="auto"/>
            <w:left w:val="none" w:sz="0" w:space="0" w:color="auto"/>
            <w:bottom w:val="none" w:sz="0" w:space="0" w:color="auto"/>
            <w:right w:val="none" w:sz="0" w:space="0" w:color="auto"/>
          </w:divBdr>
        </w:div>
        <w:div w:id="987515696">
          <w:marLeft w:val="0"/>
          <w:marRight w:val="0"/>
          <w:marTop w:val="0"/>
          <w:marBottom w:val="0"/>
          <w:divBdr>
            <w:top w:val="none" w:sz="0" w:space="0" w:color="auto"/>
            <w:left w:val="none" w:sz="0" w:space="0" w:color="auto"/>
            <w:bottom w:val="none" w:sz="0" w:space="0" w:color="auto"/>
            <w:right w:val="none" w:sz="0" w:space="0" w:color="auto"/>
          </w:divBdr>
        </w:div>
        <w:div w:id="1669597889">
          <w:marLeft w:val="0"/>
          <w:marRight w:val="0"/>
          <w:marTop w:val="0"/>
          <w:marBottom w:val="0"/>
          <w:divBdr>
            <w:top w:val="none" w:sz="0" w:space="0" w:color="auto"/>
            <w:left w:val="none" w:sz="0" w:space="0" w:color="auto"/>
            <w:bottom w:val="none" w:sz="0" w:space="0" w:color="auto"/>
            <w:right w:val="none" w:sz="0" w:space="0" w:color="auto"/>
          </w:divBdr>
        </w:div>
        <w:div w:id="1633095573">
          <w:marLeft w:val="0"/>
          <w:marRight w:val="0"/>
          <w:marTop w:val="0"/>
          <w:marBottom w:val="0"/>
          <w:divBdr>
            <w:top w:val="none" w:sz="0" w:space="0" w:color="auto"/>
            <w:left w:val="none" w:sz="0" w:space="0" w:color="auto"/>
            <w:bottom w:val="none" w:sz="0" w:space="0" w:color="auto"/>
            <w:right w:val="none" w:sz="0" w:space="0" w:color="auto"/>
          </w:divBdr>
        </w:div>
        <w:div w:id="1253508548">
          <w:marLeft w:val="0"/>
          <w:marRight w:val="0"/>
          <w:marTop w:val="0"/>
          <w:marBottom w:val="0"/>
          <w:divBdr>
            <w:top w:val="none" w:sz="0" w:space="0" w:color="auto"/>
            <w:left w:val="none" w:sz="0" w:space="0" w:color="auto"/>
            <w:bottom w:val="none" w:sz="0" w:space="0" w:color="auto"/>
            <w:right w:val="none" w:sz="0" w:space="0" w:color="auto"/>
          </w:divBdr>
        </w:div>
        <w:div w:id="2069331825">
          <w:marLeft w:val="0"/>
          <w:marRight w:val="0"/>
          <w:marTop w:val="0"/>
          <w:marBottom w:val="0"/>
          <w:divBdr>
            <w:top w:val="none" w:sz="0" w:space="0" w:color="auto"/>
            <w:left w:val="none" w:sz="0" w:space="0" w:color="auto"/>
            <w:bottom w:val="none" w:sz="0" w:space="0" w:color="auto"/>
            <w:right w:val="none" w:sz="0" w:space="0" w:color="auto"/>
          </w:divBdr>
        </w:div>
        <w:div w:id="1611619781">
          <w:marLeft w:val="0"/>
          <w:marRight w:val="0"/>
          <w:marTop w:val="0"/>
          <w:marBottom w:val="0"/>
          <w:divBdr>
            <w:top w:val="none" w:sz="0" w:space="0" w:color="auto"/>
            <w:left w:val="none" w:sz="0" w:space="0" w:color="auto"/>
            <w:bottom w:val="none" w:sz="0" w:space="0" w:color="auto"/>
            <w:right w:val="none" w:sz="0" w:space="0" w:color="auto"/>
          </w:divBdr>
        </w:div>
        <w:div w:id="2082172198">
          <w:marLeft w:val="0"/>
          <w:marRight w:val="0"/>
          <w:marTop w:val="0"/>
          <w:marBottom w:val="0"/>
          <w:divBdr>
            <w:top w:val="none" w:sz="0" w:space="0" w:color="auto"/>
            <w:left w:val="none" w:sz="0" w:space="0" w:color="auto"/>
            <w:bottom w:val="none" w:sz="0" w:space="0" w:color="auto"/>
            <w:right w:val="none" w:sz="0" w:space="0" w:color="auto"/>
          </w:divBdr>
        </w:div>
        <w:div w:id="334769593">
          <w:marLeft w:val="0"/>
          <w:marRight w:val="0"/>
          <w:marTop w:val="0"/>
          <w:marBottom w:val="0"/>
          <w:divBdr>
            <w:top w:val="none" w:sz="0" w:space="0" w:color="auto"/>
            <w:left w:val="none" w:sz="0" w:space="0" w:color="auto"/>
            <w:bottom w:val="none" w:sz="0" w:space="0" w:color="auto"/>
            <w:right w:val="none" w:sz="0" w:space="0" w:color="auto"/>
          </w:divBdr>
        </w:div>
        <w:div w:id="939339772">
          <w:marLeft w:val="0"/>
          <w:marRight w:val="0"/>
          <w:marTop w:val="0"/>
          <w:marBottom w:val="0"/>
          <w:divBdr>
            <w:top w:val="none" w:sz="0" w:space="0" w:color="auto"/>
            <w:left w:val="none" w:sz="0" w:space="0" w:color="auto"/>
            <w:bottom w:val="none" w:sz="0" w:space="0" w:color="auto"/>
            <w:right w:val="none" w:sz="0" w:space="0" w:color="auto"/>
          </w:divBdr>
        </w:div>
        <w:div w:id="1326589137">
          <w:marLeft w:val="0"/>
          <w:marRight w:val="0"/>
          <w:marTop w:val="0"/>
          <w:marBottom w:val="0"/>
          <w:divBdr>
            <w:top w:val="none" w:sz="0" w:space="0" w:color="auto"/>
            <w:left w:val="none" w:sz="0" w:space="0" w:color="auto"/>
            <w:bottom w:val="none" w:sz="0" w:space="0" w:color="auto"/>
            <w:right w:val="none" w:sz="0" w:space="0" w:color="auto"/>
          </w:divBdr>
        </w:div>
        <w:div w:id="1837186550">
          <w:marLeft w:val="0"/>
          <w:marRight w:val="0"/>
          <w:marTop w:val="0"/>
          <w:marBottom w:val="0"/>
          <w:divBdr>
            <w:top w:val="none" w:sz="0" w:space="0" w:color="auto"/>
            <w:left w:val="none" w:sz="0" w:space="0" w:color="auto"/>
            <w:bottom w:val="none" w:sz="0" w:space="0" w:color="auto"/>
            <w:right w:val="none" w:sz="0" w:space="0" w:color="auto"/>
          </w:divBdr>
        </w:div>
        <w:div w:id="171647547">
          <w:marLeft w:val="0"/>
          <w:marRight w:val="0"/>
          <w:marTop w:val="0"/>
          <w:marBottom w:val="0"/>
          <w:divBdr>
            <w:top w:val="none" w:sz="0" w:space="0" w:color="auto"/>
            <w:left w:val="none" w:sz="0" w:space="0" w:color="auto"/>
            <w:bottom w:val="none" w:sz="0" w:space="0" w:color="auto"/>
            <w:right w:val="none" w:sz="0" w:space="0" w:color="auto"/>
          </w:divBdr>
        </w:div>
        <w:div w:id="397292724">
          <w:marLeft w:val="0"/>
          <w:marRight w:val="0"/>
          <w:marTop w:val="0"/>
          <w:marBottom w:val="0"/>
          <w:divBdr>
            <w:top w:val="none" w:sz="0" w:space="0" w:color="auto"/>
            <w:left w:val="none" w:sz="0" w:space="0" w:color="auto"/>
            <w:bottom w:val="none" w:sz="0" w:space="0" w:color="auto"/>
            <w:right w:val="none" w:sz="0" w:space="0" w:color="auto"/>
          </w:divBdr>
        </w:div>
        <w:div w:id="50619283">
          <w:marLeft w:val="0"/>
          <w:marRight w:val="0"/>
          <w:marTop w:val="0"/>
          <w:marBottom w:val="0"/>
          <w:divBdr>
            <w:top w:val="none" w:sz="0" w:space="0" w:color="auto"/>
            <w:left w:val="none" w:sz="0" w:space="0" w:color="auto"/>
            <w:bottom w:val="none" w:sz="0" w:space="0" w:color="auto"/>
            <w:right w:val="none" w:sz="0" w:space="0" w:color="auto"/>
          </w:divBdr>
        </w:div>
        <w:div w:id="1415862846">
          <w:marLeft w:val="0"/>
          <w:marRight w:val="0"/>
          <w:marTop w:val="0"/>
          <w:marBottom w:val="0"/>
          <w:divBdr>
            <w:top w:val="none" w:sz="0" w:space="0" w:color="auto"/>
            <w:left w:val="none" w:sz="0" w:space="0" w:color="auto"/>
            <w:bottom w:val="none" w:sz="0" w:space="0" w:color="auto"/>
            <w:right w:val="none" w:sz="0" w:space="0" w:color="auto"/>
          </w:divBdr>
        </w:div>
        <w:div w:id="539363246">
          <w:marLeft w:val="0"/>
          <w:marRight w:val="0"/>
          <w:marTop w:val="0"/>
          <w:marBottom w:val="0"/>
          <w:divBdr>
            <w:top w:val="none" w:sz="0" w:space="0" w:color="auto"/>
            <w:left w:val="none" w:sz="0" w:space="0" w:color="auto"/>
            <w:bottom w:val="none" w:sz="0" w:space="0" w:color="auto"/>
            <w:right w:val="none" w:sz="0" w:space="0" w:color="auto"/>
          </w:divBdr>
        </w:div>
        <w:div w:id="1464081424">
          <w:marLeft w:val="0"/>
          <w:marRight w:val="0"/>
          <w:marTop w:val="0"/>
          <w:marBottom w:val="0"/>
          <w:divBdr>
            <w:top w:val="none" w:sz="0" w:space="0" w:color="auto"/>
            <w:left w:val="none" w:sz="0" w:space="0" w:color="auto"/>
            <w:bottom w:val="none" w:sz="0" w:space="0" w:color="auto"/>
            <w:right w:val="none" w:sz="0" w:space="0" w:color="auto"/>
          </w:divBdr>
        </w:div>
        <w:div w:id="263998508">
          <w:marLeft w:val="0"/>
          <w:marRight w:val="0"/>
          <w:marTop w:val="0"/>
          <w:marBottom w:val="0"/>
          <w:divBdr>
            <w:top w:val="none" w:sz="0" w:space="0" w:color="auto"/>
            <w:left w:val="none" w:sz="0" w:space="0" w:color="auto"/>
            <w:bottom w:val="none" w:sz="0" w:space="0" w:color="auto"/>
            <w:right w:val="none" w:sz="0" w:space="0" w:color="auto"/>
          </w:divBdr>
        </w:div>
        <w:div w:id="2080637087">
          <w:marLeft w:val="0"/>
          <w:marRight w:val="0"/>
          <w:marTop w:val="0"/>
          <w:marBottom w:val="0"/>
          <w:divBdr>
            <w:top w:val="none" w:sz="0" w:space="0" w:color="auto"/>
            <w:left w:val="none" w:sz="0" w:space="0" w:color="auto"/>
            <w:bottom w:val="none" w:sz="0" w:space="0" w:color="auto"/>
            <w:right w:val="none" w:sz="0" w:space="0" w:color="auto"/>
          </w:divBdr>
        </w:div>
        <w:div w:id="949047853">
          <w:marLeft w:val="0"/>
          <w:marRight w:val="0"/>
          <w:marTop w:val="0"/>
          <w:marBottom w:val="0"/>
          <w:divBdr>
            <w:top w:val="none" w:sz="0" w:space="0" w:color="auto"/>
            <w:left w:val="none" w:sz="0" w:space="0" w:color="auto"/>
            <w:bottom w:val="none" w:sz="0" w:space="0" w:color="auto"/>
            <w:right w:val="none" w:sz="0" w:space="0" w:color="auto"/>
          </w:divBdr>
        </w:div>
        <w:div w:id="1921712397">
          <w:marLeft w:val="0"/>
          <w:marRight w:val="0"/>
          <w:marTop w:val="0"/>
          <w:marBottom w:val="0"/>
          <w:divBdr>
            <w:top w:val="none" w:sz="0" w:space="0" w:color="auto"/>
            <w:left w:val="none" w:sz="0" w:space="0" w:color="auto"/>
            <w:bottom w:val="none" w:sz="0" w:space="0" w:color="auto"/>
            <w:right w:val="none" w:sz="0" w:space="0" w:color="auto"/>
          </w:divBdr>
        </w:div>
        <w:div w:id="734624267">
          <w:marLeft w:val="0"/>
          <w:marRight w:val="0"/>
          <w:marTop w:val="0"/>
          <w:marBottom w:val="0"/>
          <w:divBdr>
            <w:top w:val="none" w:sz="0" w:space="0" w:color="auto"/>
            <w:left w:val="none" w:sz="0" w:space="0" w:color="auto"/>
            <w:bottom w:val="none" w:sz="0" w:space="0" w:color="auto"/>
            <w:right w:val="none" w:sz="0" w:space="0" w:color="auto"/>
          </w:divBdr>
        </w:div>
        <w:div w:id="657154110">
          <w:marLeft w:val="0"/>
          <w:marRight w:val="0"/>
          <w:marTop w:val="0"/>
          <w:marBottom w:val="0"/>
          <w:divBdr>
            <w:top w:val="none" w:sz="0" w:space="0" w:color="auto"/>
            <w:left w:val="none" w:sz="0" w:space="0" w:color="auto"/>
            <w:bottom w:val="none" w:sz="0" w:space="0" w:color="auto"/>
            <w:right w:val="none" w:sz="0" w:space="0" w:color="auto"/>
          </w:divBdr>
        </w:div>
        <w:div w:id="1255868008">
          <w:marLeft w:val="0"/>
          <w:marRight w:val="0"/>
          <w:marTop w:val="0"/>
          <w:marBottom w:val="0"/>
          <w:divBdr>
            <w:top w:val="none" w:sz="0" w:space="0" w:color="auto"/>
            <w:left w:val="none" w:sz="0" w:space="0" w:color="auto"/>
            <w:bottom w:val="none" w:sz="0" w:space="0" w:color="auto"/>
            <w:right w:val="none" w:sz="0" w:space="0" w:color="auto"/>
          </w:divBdr>
        </w:div>
        <w:div w:id="1538662255">
          <w:marLeft w:val="0"/>
          <w:marRight w:val="0"/>
          <w:marTop w:val="0"/>
          <w:marBottom w:val="0"/>
          <w:divBdr>
            <w:top w:val="none" w:sz="0" w:space="0" w:color="auto"/>
            <w:left w:val="none" w:sz="0" w:space="0" w:color="auto"/>
            <w:bottom w:val="none" w:sz="0" w:space="0" w:color="auto"/>
            <w:right w:val="none" w:sz="0" w:space="0" w:color="auto"/>
          </w:divBdr>
        </w:div>
        <w:div w:id="743533074">
          <w:marLeft w:val="0"/>
          <w:marRight w:val="0"/>
          <w:marTop w:val="0"/>
          <w:marBottom w:val="0"/>
          <w:divBdr>
            <w:top w:val="none" w:sz="0" w:space="0" w:color="auto"/>
            <w:left w:val="none" w:sz="0" w:space="0" w:color="auto"/>
            <w:bottom w:val="none" w:sz="0" w:space="0" w:color="auto"/>
            <w:right w:val="none" w:sz="0" w:space="0" w:color="auto"/>
          </w:divBdr>
        </w:div>
        <w:div w:id="1218279161">
          <w:marLeft w:val="0"/>
          <w:marRight w:val="0"/>
          <w:marTop w:val="0"/>
          <w:marBottom w:val="0"/>
          <w:divBdr>
            <w:top w:val="none" w:sz="0" w:space="0" w:color="auto"/>
            <w:left w:val="none" w:sz="0" w:space="0" w:color="auto"/>
            <w:bottom w:val="none" w:sz="0" w:space="0" w:color="auto"/>
            <w:right w:val="none" w:sz="0" w:space="0" w:color="auto"/>
          </w:divBdr>
        </w:div>
        <w:div w:id="165751142">
          <w:marLeft w:val="0"/>
          <w:marRight w:val="0"/>
          <w:marTop w:val="0"/>
          <w:marBottom w:val="0"/>
          <w:divBdr>
            <w:top w:val="none" w:sz="0" w:space="0" w:color="auto"/>
            <w:left w:val="none" w:sz="0" w:space="0" w:color="auto"/>
            <w:bottom w:val="none" w:sz="0" w:space="0" w:color="auto"/>
            <w:right w:val="none" w:sz="0" w:space="0" w:color="auto"/>
          </w:divBdr>
        </w:div>
        <w:div w:id="1329408140">
          <w:marLeft w:val="0"/>
          <w:marRight w:val="0"/>
          <w:marTop w:val="0"/>
          <w:marBottom w:val="0"/>
          <w:divBdr>
            <w:top w:val="none" w:sz="0" w:space="0" w:color="auto"/>
            <w:left w:val="none" w:sz="0" w:space="0" w:color="auto"/>
            <w:bottom w:val="none" w:sz="0" w:space="0" w:color="auto"/>
            <w:right w:val="none" w:sz="0" w:space="0" w:color="auto"/>
          </w:divBdr>
        </w:div>
        <w:div w:id="87241802">
          <w:marLeft w:val="0"/>
          <w:marRight w:val="0"/>
          <w:marTop w:val="0"/>
          <w:marBottom w:val="0"/>
          <w:divBdr>
            <w:top w:val="none" w:sz="0" w:space="0" w:color="auto"/>
            <w:left w:val="none" w:sz="0" w:space="0" w:color="auto"/>
            <w:bottom w:val="none" w:sz="0" w:space="0" w:color="auto"/>
            <w:right w:val="none" w:sz="0" w:space="0" w:color="auto"/>
          </w:divBdr>
        </w:div>
        <w:div w:id="2146270381">
          <w:marLeft w:val="0"/>
          <w:marRight w:val="0"/>
          <w:marTop w:val="0"/>
          <w:marBottom w:val="0"/>
          <w:divBdr>
            <w:top w:val="none" w:sz="0" w:space="0" w:color="auto"/>
            <w:left w:val="none" w:sz="0" w:space="0" w:color="auto"/>
            <w:bottom w:val="none" w:sz="0" w:space="0" w:color="auto"/>
            <w:right w:val="none" w:sz="0" w:space="0" w:color="auto"/>
          </w:divBdr>
        </w:div>
        <w:div w:id="1053383759">
          <w:marLeft w:val="0"/>
          <w:marRight w:val="0"/>
          <w:marTop w:val="0"/>
          <w:marBottom w:val="0"/>
          <w:divBdr>
            <w:top w:val="none" w:sz="0" w:space="0" w:color="auto"/>
            <w:left w:val="none" w:sz="0" w:space="0" w:color="auto"/>
            <w:bottom w:val="none" w:sz="0" w:space="0" w:color="auto"/>
            <w:right w:val="none" w:sz="0" w:space="0" w:color="auto"/>
          </w:divBdr>
        </w:div>
        <w:div w:id="1825462230">
          <w:marLeft w:val="0"/>
          <w:marRight w:val="0"/>
          <w:marTop w:val="0"/>
          <w:marBottom w:val="0"/>
          <w:divBdr>
            <w:top w:val="none" w:sz="0" w:space="0" w:color="auto"/>
            <w:left w:val="none" w:sz="0" w:space="0" w:color="auto"/>
            <w:bottom w:val="none" w:sz="0" w:space="0" w:color="auto"/>
            <w:right w:val="none" w:sz="0" w:space="0" w:color="auto"/>
          </w:divBdr>
        </w:div>
        <w:div w:id="203443575">
          <w:marLeft w:val="0"/>
          <w:marRight w:val="0"/>
          <w:marTop w:val="0"/>
          <w:marBottom w:val="0"/>
          <w:divBdr>
            <w:top w:val="none" w:sz="0" w:space="0" w:color="auto"/>
            <w:left w:val="none" w:sz="0" w:space="0" w:color="auto"/>
            <w:bottom w:val="none" w:sz="0" w:space="0" w:color="auto"/>
            <w:right w:val="none" w:sz="0" w:space="0" w:color="auto"/>
          </w:divBdr>
        </w:div>
        <w:div w:id="251360239">
          <w:marLeft w:val="0"/>
          <w:marRight w:val="0"/>
          <w:marTop w:val="0"/>
          <w:marBottom w:val="0"/>
          <w:divBdr>
            <w:top w:val="none" w:sz="0" w:space="0" w:color="auto"/>
            <w:left w:val="none" w:sz="0" w:space="0" w:color="auto"/>
            <w:bottom w:val="none" w:sz="0" w:space="0" w:color="auto"/>
            <w:right w:val="none" w:sz="0" w:space="0" w:color="auto"/>
          </w:divBdr>
        </w:div>
        <w:div w:id="806817074">
          <w:marLeft w:val="0"/>
          <w:marRight w:val="0"/>
          <w:marTop w:val="0"/>
          <w:marBottom w:val="0"/>
          <w:divBdr>
            <w:top w:val="none" w:sz="0" w:space="0" w:color="auto"/>
            <w:left w:val="none" w:sz="0" w:space="0" w:color="auto"/>
            <w:bottom w:val="none" w:sz="0" w:space="0" w:color="auto"/>
            <w:right w:val="none" w:sz="0" w:space="0" w:color="auto"/>
          </w:divBdr>
        </w:div>
        <w:div w:id="804932132">
          <w:marLeft w:val="0"/>
          <w:marRight w:val="0"/>
          <w:marTop w:val="0"/>
          <w:marBottom w:val="0"/>
          <w:divBdr>
            <w:top w:val="none" w:sz="0" w:space="0" w:color="auto"/>
            <w:left w:val="none" w:sz="0" w:space="0" w:color="auto"/>
            <w:bottom w:val="none" w:sz="0" w:space="0" w:color="auto"/>
            <w:right w:val="none" w:sz="0" w:space="0" w:color="auto"/>
          </w:divBdr>
        </w:div>
        <w:div w:id="1470705830">
          <w:marLeft w:val="0"/>
          <w:marRight w:val="0"/>
          <w:marTop w:val="0"/>
          <w:marBottom w:val="0"/>
          <w:divBdr>
            <w:top w:val="none" w:sz="0" w:space="0" w:color="auto"/>
            <w:left w:val="none" w:sz="0" w:space="0" w:color="auto"/>
            <w:bottom w:val="none" w:sz="0" w:space="0" w:color="auto"/>
            <w:right w:val="none" w:sz="0" w:space="0" w:color="auto"/>
          </w:divBdr>
        </w:div>
        <w:div w:id="972296729">
          <w:marLeft w:val="0"/>
          <w:marRight w:val="0"/>
          <w:marTop w:val="0"/>
          <w:marBottom w:val="0"/>
          <w:divBdr>
            <w:top w:val="none" w:sz="0" w:space="0" w:color="auto"/>
            <w:left w:val="none" w:sz="0" w:space="0" w:color="auto"/>
            <w:bottom w:val="none" w:sz="0" w:space="0" w:color="auto"/>
            <w:right w:val="none" w:sz="0" w:space="0" w:color="auto"/>
          </w:divBdr>
        </w:div>
        <w:div w:id="1273053098">
          <w:marLeft w:val="0"/>
          <w:marRight w:val="0"/>
          <w:marTop w:val="0"/>
          <w:marBottom w:val="0"/>
          <w:divBdr>
            <w:top w:val="none" w:sz="0" w:space="0" w:color="auto"/>
            <w:left w:val="none" w:sz="0" w:space="0" w:color="auto"/>
            <w:bottom w:val="none" w:sz="0" w:space="0" w:color="auto"/>
            <w:right w:val="none" w:sz="0" w:space="0" w:color="auto"/>
          </w:divBdr>
        </w:div>
        <w:div w:id="1950164244">
          <w:marLeft w:val="0"/>
          <w:marRight w:val="0"/>
          <w:marTop w:val="0"/>
          <w:marBottom w:val="0"/>
          <w:divBdr>
            <w:top w:val="none" w:sz="0" w:space="0" w:color="auto"/>
            <w:left w:val="none" w:sz="0" w:space="0" w:color="auto"/>
            <w:bottom w:val="none" w:sz="0" w:space="0" w:color="auto"/>
            <w:right w:val="none" w:sz="0" w:space="0" w:color="auto"/>
          </w:divBdr>
        </w:div>
        <w:div w:id="166286806">
          <w:marLeft w:val="0"/>
          <w:marRight w:val="0"/>
          <w:marTop w:val="0"/>
          <w:marBottom w:val="0"/>
          <w:divBdr>
            <w:top w:val="none" w:sz="0" w:space="0" w:color="auto"/>
            <w:left w:val="none" w:sz="0" w:space="0" w:color="auto"/>
            <w:bottom w:val="none" w:sz="0" w:space="0" w:color="auto"/>
            <w:right w:val="none" w:sz="0" w:space="0" w:color="auto"/>
          </w:divBdr>
        </w:div>
        <w:div w:id="1750813544">
          <w:marLeft w:val="0"/>
          <w:marRight w:val="0"/>
          <w:marTop w:val="0"/>
          <w:marBottom w:val="0"/>
          <w:divBdr>
            <w:top w:val="none" w:sz="0" w:space="0" w:color="auto"/>
            <w:left w:val="none" w:sz="0" w:space="0" w:color="auto"/>
            <w:bottom w:val="none" w:sz="0" w:space="0" w:color="auto"/>
            <w:right w:val="none" w:sz="0" w:space="0" w:color="auto"/>
          </w:divBdr>
        </w:div>
        <w:div w:id="302196720">
          <w:marLeft w:val="0"/>
          <w:marRight w:val="0"/>
          <w:marTop w:val="0"/>
          <w:marBottom w:val="0"/>
          <w:divBdr>
            <w:top w:val="none" w:sz="0" w:space="0" w:color="auto"/>
            <w:left w:val="none" w:sz="0" w:space="0" w:color="auto"/>
            <w:bottom w:val="none" w:sz="0" w:space="0" w:color="auto"/>
            <w:right w:val="none" w:sz="0" w:space="0" w:color="auto"/>
          </w:divBdr>
        </w:div>
        <w:div w:id="317809029">
          <w:marLeft w:val="0"/>
          <w:marRight w:val="0"/>
          <w:marTop w:val="0"/>
          <w:marBottom w:val="0"/>
          <w:divBdr>
            <w:top w:val="none" w:sz="0" w:space="0" w:color="auto"/>
            <w:left w:val="none" w:sz="0" w:space="0" w:color="auto"/>
            <w:bottom w:val="none" w:sz="0" w:space="0" w:color="auto"/>
            <w:right w:val="none" w:sz="0" w:space="0" w:color="auto"/>
          </w:divBdr>
        </w:div>
        <w:div w:id="926114877">
          <w:marLeft w:val="0"/>
          <w:marRight w:val="0"/>
          <w:marTop w:val="0"/>
          <w:marBottom w:val="0"/>
          <w:divBdr>
            <w:top w:val="none" w:sz="0" w:space="0" w:color="auto"/>
            <w:left w:val="none" w:sz="0" w:space="0" w:color="auto"/>
            <w:bottom w:val="none" w:sz="0" w:space="0" w:color="auto"/>
            <w:right w:val="none" w:sz="0" w:space="0" w:color="auto"/>
          </w:divBdr>
        </w:div>
        <w:div w:id="441804689">
          <w:marLeft w:val="0"/>
          <w:marRight w:val="0"/>
          <w:marTop w:val="0"/>
          <w:marBottom w:val="0"/>
          <w:divBdr>
            <w:top w:val="none" w:sz="0" w:space="0" w:color="auto"/>
            <w:left w:val="none" w:sz="0" w:space="0" w:color="auto"/>
            <w:bottom w:val="none" w:sz="0" w:space="0" w:color="auto"/>
            <w:right w:val="none" w:sz="0" w:space="0" w:color="auto"/>
          </w:divBdr>
        </w:div>
        <w:div w:id="1720200970">
          <w:marLeft w:val="0"/>
          <w:marRight w:val="0"/>
          <w:marTop w:val="0"/>
          <w:marBottom w:val="0"/>
          <w:divBdr>
            <w:top w:val="none" w:sz="0" w:space="0" w:color="auto"/>
            <w:left w:val="none" w:sz="0" w:space="0" w:color="auto"/>
            <w:bottom w:val="none" w:sz="0" w:space="0" w:color="auto"/>
            <w:right w:val="none" w:sz="0" w:space="0" w:color="auto"/>
          </w:divBdr>
        </w:div>
        <w:div w:id="1229147726">
          <w:marLeft w:val="0"/>
          <w:marRight w:val="0"/>
          <w:marTop w:val="0"/>
          <w:marBottom w:val="0"/>
          <w:divBdr>
            <w:top w:val="none" w:sz="0" w:space="0" w:color="auto"/>
            <w:left w:val="none" w:sz="0" w:space="0" w:color="auto"/>
            <w:bottom w:val="none" w:sz="0" w:space="0" w:color="auto"/>
            <w:right w:val="none" w:sz="0" w:space="0" w:color="auto"/>
          </w:divBdr>
        </w:div>
        <w:div w:id="2124693275">
          <w:marLeft w:val="0"/>
          <w:marRight w:val="0"/>
          <w:marTop w:val="0"/>
          <w:marBottom w:val="0"/>
          <w:divBdr>
            <w:top w:val="none" w:sz="0" w:space="0" w:color="auto"/>
            <w:left w:val="none" w:sz="0" w:space="0" w:color="auto"/>
            <w:bottom w:val="none" w:sz="0" w:space="0" w:color="auto"/>
            <w:right w:val="none" w:sz="0" w:space="0" w:color="auto"/>
          </w:divBdr>
        </w:div>
        <w:div w:id="1871332926">
          <w:marLeft w:val="0"/>
          <w:marRight w:val="0"/>
          <w:marTop w:val="0"/>
          <w:marBottom w:val="0"/>
          <w:divBdr>
            <w:top w:val="none" w:sz="0" w:space="0" w:color="auto"/>
            <w:left w:val="none" w:sz="0" w:space="0" w:color="auto"/>
            <w:bottom w:val="none" w:sz="0" w:space="0" w:color="auto"/>
            <w:right w:val="none" w:sz="0" w:space="0" w:color="auto"/>
          </w:divBdr>
        </w:div>
        <w:div w:id="1006177545">
          <w:marLeft w:val="0"/>
          <w:marRight w:val="0"/>
          <w:marTop w:val="0"/>
          <w:marBottom w:val="0"/>
          <w:divBdr>
            <w:top w:val="none" w:sz="0" w:space="0" w:color="auto"/>
            <w:left w:val="none" w:sz="0" w:space="0" w:color="auto"/>
            <w:bottom w:val="none" w:sz="0" w:space="0" w:color="auto"/>
            <w:right w:val="none" w:sz="0" w:space="0" w:color="auto"/>
          </w:divBdr>
        </w:div>
        <w:div w:id="1248033185">
          <w:marLeft w:val="0"/>
          <w:marRight w:val="0"/>
          <w:marTop w:val="0"/>
          <w:marBottom w:val="0"/>
          <w:divBdr>
            <w:top w:val="none" w:sz="0" w:space="0" w:color="auto"/>
            <w:left w:val="none" w:sz="0" w:space="0" w:color="auto"/>
            <w:bottom w:val="none" w:sz="0" w:space="0" w:color="auto"/>
            <w:right w:val="none" w:sz="0" w:space="0" w:color="auto"/>
          </w:divBdr>
        </w:div>
        <w:div w:id="274948753">
          <w:marLeft w:val="0"/>
          <w:marRight w:val="0"/>
          <w:marTop w:val="0"/>
          <w:marBottom w:val="0"/>
          <w:divBdr>
            <w:top w:val="none" w:sz="0" w:space="0" w:color="auto"/>
            <w:left w:val="none" w:sz="0" w:space="0" w:color="auto"/>
            <w:bottom w:val="none" w:sz="0" w:space="0" w:color="auto"/>
            <w:right w:val="none" w:sz="0" w:space="0" w:color="auto"/>
          </w:divBdr>
        </w:div>
        <w:div w:id="719523523">
          <w:marLeft w:val="0"/>
          <w:marRight w:val="0"/>
          <w:marTop w:val="0"/>
          <w:marBottom w:val="0"/>
          <w:divBdr>
            <w:top w:val="none" w:sz="0" w:space="0" w:color="auto"/>
            <w:left w:val="none" w:sz="0" w:space="0" w:color="auto"/>
            <w:bottom w:val="none" w:sz="0" w:space="0" w:color="auto"/>
            <w:right w:val="none" w:sz="0" w:space="0" w:color="auto"/>
          </w:divBdr>
        </w:div>
      </w:divsChild>
    </w:div>
    <w:div w:id="1350987557">
      <w:bodyDiv w:val="1"/>
      <w:marLeft w:val="0"/>
      <w:marRight w:val="0"/>
      <w:marTop w:val="0"/>
      <w:marBottom w:val="0"/>
      <w:divBdr>
        <w:top w:val="none" w:sz="0" w:space="0" w:color="auto"/>
        <w:left w:val="none" w:sz="0" w:space="0" w:color="auto"/>
        <w:bottom w:val="none" w:sz="0" w:space="0" w:color="auto"/>
        <w:right w:val="none" w:sz="0" w:space="0" w:color="auto"/>
      </w:divBdr>
    </w:div>
    <w:div w:id="1361929181">
      <w:bodyDiv w:val="1"/>
      <w:marLeft w:val="0"/>
      <w:marRight w:val="0"/>
      <w:marTop w:val="0"/>
      <w:marBottom w:val="0"/>
      <w:divBdr>
        <w:top w:val="none" w:sz="0" w:space="0" w:color="auto"/>
        <w:left w:val="none" w:sz="0" w:space="0" w:color="auto"/>
        <w:bottom w:val="none" w:sz="0" w:space="0" w:color="auto"/>
        <w:right w:val="none" w:sz="0" w:space="0" w:color="auto"/>
      </w:divBdr>
    </w:div>
    <w:div w:id="1582250180">
      <w:bodyDiv w:val="1"/>
      <w:marLeft w:val="0"/>
      <w:marRight w:val="0"/>
      <w:marTop w:val="0"/>
      <w:marBottom w:val="0"/>
      <w:divBdr>
        <w:top w:val="none" w:sz="0" w:space="0" w:color="auto"/>
        <w:left w:val="none" w:sz="0" w:space="0" w:color="auto"/>
        <w:bottom w:val="none" w:sz="0" w:space="0" w:color="auto"/>
        <w:right w:val="none" w:sz="0" w:space="0" w:color="auto"/>
      </w:divBdr>
      <w:divsChild>
        <w:div w:id="183860273">
          <w:marLeft w:val="446"/>
          <w:marRight w:val="0"/>
          <w:marTop w:val="77"/>
          <w:marBottom w:val="0"/>
          <w:divBdr>
            <w:top w:val="none" w:sz="0" w:space="0" w:color="auto"/>
            <w:left w:val="none" w:sz="0" w:space="0" w:color="auto"/>
            <w:bottom w:val="none" w:sz="0" w:space="0" w:color="auto"/>
            <w:right w:val="none" w:sz="0" w:space="0" w:color="auto"/>
          </w:divBdr>
        </w:div>
        <w:div w:id="246698090">
          <w:marLeft w:val="446"/>
          <w:marRight w:val="0"/>
          <w:marTop w:val="77"/>
          <w:marBottom w:val="0"/>
          <w:divBdr>
            <w:top w:val="none" w:sz="0" w:space="0" w:color="auto"/>
            <w:left w:val="none" w:sz="0" w:space="0" w:color="auto"/>
            <w:bottom w:val="none" w:sz="0" w:space="0" w:color="auto"/>
            <w:right w:val="none" w:sz="0" w:space="0" w:color="auto"/>
          </w:divBdr>
        </w:div>
        <w:div w:id="707724542">
          <w:marLeft w:val="446"/>
          <w:marRight w:val="0"/>
          <w:marTop w:val="77"/>
          <w:marBottom w:val="0"/>
          <w:divBdr>
            <w:top w:val="none" w:sz="0" w:space="0" w:color="auto"/>
            <w:left w:val="none" w:sz="0" w:space="0" w:color="auto"/>
            <w:bottom w:val="none" w:sz="0" w:space="0" w:color="auto"/>
            <w:right w:val="none" w:sz="0" w:space="0" w:color="auto"/>
          </w:divBdr>
        </w:div>
        <w:div w:id="928348628">
          <w:marLeft w:val="446"/>
          <w:marRight w:val="0"/>
          <w:marTop w:val="77"/>
          <w:marBottom w:val="0"/>
          <w:divBdr>
            <w:top w:val="none" w:sz="0" w:space="0" w:color="auto"/>
            <w:left w:val="none" w:sz="0" w:space="0" w:color="auto"/>
            <w:bottom w:val="none" w:sz="0" w:space="0" w:color="auto"/>
            <w:right w:val="none" w:sz="0" w:space="0" w:color="auto"/>
          </w:divBdr>
        </w:div>
        <w:div w:id="1112090294">
          <w:marLeft w:val="446"/>
          <w:marRight w:val="0"/>
          <w:marTop w:val="77"/>
          <w:marBottom w:val="0"/>
          <w:divBdr>
            <w:top w:val="none" w:sz="0" w:space="0" w:color="auto"/>
            <w:left w:val="none" w:sz="0" w:space="0" w:color="auto"/>
            <w:bottom w:val="none" w:sz="0" w:space="0" w:color="auto"/>
            <w:right w:val="none" w:sz="0" w:space="0" w:color="auto"/>
          </w:divBdr>
        </w:div>
        <w:div w:id="1853061219">
          <w:marLeft w:val="446"/>
          <w:marRight w:val="0"/>
          <w:marTop w:val="77"/>
          <w:marBottom w:val="0"/>
          <w:divBdr>
            <w:top w:val="none" w:sz="0" w:space="0" w:color="auto"/>
            <w:left w:val="none" w:sz="0" w:space="0" w:color="auto"/>
            <w:bottom w:val="none" w:sz="0" w:space="0" w:color="auto"/>
            <w:right w:val="none" w:sz="0" w:space="0" w:color="auto"/>
          </w:divBdr>
        </w:div>
      </w:divsChild>
    </w:div>
    <w:div w:id="1753744762">
      <w:bodyDiv w:val="1"/>
      <w:marLeft w:val="0"/>
      <w:marRight w:val="0"/>
      <w:marTop w:val="0"/>
      <w:marBottom w:val="0"/>
      <w:divBdr>
        <w:top w:val="none" w:sz="0" w:space="0" w:color="auto"/>
        <w:left w:val="none" w:sz="0" w:space="0" w:color="auto"/>
        <w:bottom w:val="none" w:sz="0" w:space="0" w:color="auto"/>
        <w:right w:val="none" w:sz="0" w:space="0" w:color="auto"/>
      </w:divBdr>
      <w:divsChild>
        <w:div w:id="945118060">
          <w:marLeft w:val="994"/>
          <w:marRight w:val="0"/>
          <w:marTop w:val="0"/>
          <w:marBottom w:val="137"/>
          <w:divBdr>
            <w:top w:val="none" w:sz="0" w:space="0" w:color="auto"/>
            <w:left w:val="none" w:sz="0" w:space="0" w:color="auto"/>
            <w:bottom w:val="none" w:sz="0" w:space="0" w:color="auto"/>
            <w:right w:val="none" w:sz="0" w:space="0" w:color="auto"/>
          </w:divBdr>
        </w:div>
      </w:divsChild>
    </w:div>
    <w:div w:id="1826973418">
      <w:bodyDiv w:val="1"/>
      <w:marLeft w:val="0"/>
      <w:marRight w:val="0"/>
      <w:marTop w:val="0"/>
      <w:marBottom w:val="0"/>
      <w:divBdr>
        <w:top w:val="none" w:sz="0" w:space="0" w:color="auto"/>
        <w:left w:val="none" w:sz="0" w:space="0" w:color="auto"/>
        <w:bottom w:val="none" w:sz="0" w:space="0" w:color="auto"/>
        <w:right w:val="none" w:sz="0" w:space="0" w:color="auto"/>
      </w:divBdr>
      <w:divsChild>
        <w:div w:id="139806332">
          <w:marLeft w:val="0"/>
          <w:marRight w:val="0"/>
          <w:marTop w:val="0"/>
          <w:marBottom w:val="0"/>
          <w:divBdr>
            <w:top w:val="none" w:sz="0" w:space="0" w:color="auto"/>
            <w:left w:val="none" w:sz="0" w:space="0" w:color="auto"/>
            <w:bottom w:val="none" w:sz="0" w:space="0" w:color="auto"/>
            <w:right w:val="none" w:sz="0" w:space="0" w:color="auto"/>
          </w:divBdr>
        </w:div>
        <w:div w:id="128911370">
          <w:marLeft w:val="0"/>
          <w:marRight w:val="0"/>
          <w:marTop w:val="0"/>
          <w:marBottom w:val="0"/>
          <w:divBdr>
            <w:top w:val="none" w:sz="0" w:space="0" w:color="auto"/>
            <w:left w:val="none" w:sz="0" w:space="0" w:color="auto"/>
            <w:bottom w:val="none" w:sz="0" w:space="0" w:color="auto"/>
            <w:right w:val="none" w:sz="0" w:space="0" w:color="auto"/>
          </w:divBdr>
        </w:div>
        <w:div w:id="2118519944">
          <w:marLeft w:val="0"/>
          <w:marRight w:val="0"/>
          <w:marTop w:val="0"/>
          <w:marBottom w:val="0"/>
          <w:divBdr>
            <w:top w:val="none" w:sz="0" w:space="0" w:color="auto"/>
            <w:left w:val="none" w:sz="0" w:space="0" w:color="auto"/>
            <w:bottom w:val="none" w:sz="0" w:space="0" w:color="auto"/>
            <w:right w:val="none" w:sz="0" w:space="0" w:color="auto"/>
          </w:divBdr>
        </w:div>
        <w:div w:id="1126462300">
          <w:marLeft w:val="0"/>
          <w:marRight w:val="0"/>
          <w:marTop w:val="0"/>
          <w:marBottom w:val="0"/>
          <w:divBdr>
            <w:top w:val="none" w:sz="0" w:space="0" w:color="auto"/>
            <w:left w:val="none" w:sz="0" w:space="0" w:color="auto"/>
            <w:bottom w:val="none" w:sz="0" w:space="0" w:color="auto"/>
            <w:right w:val="none" w:sz="0" w:space="0" w:color="auto"/>
          </w:divBdr>
        </w:div>
        <w:div w:id="241526447">
          <w:marLeft w:val="0"/>
          <w:marRight w:val="0"/>
          <w:marTop w:val="0"/>
          <w:marBottom w:val="0"/>
          <w:divBdr>
            <w:top w:val="none" w:sz="0" w:space="0" w:color="auto"/>
            <w:left w:val="none" w:sz="0" w:space="0" w:color="auto"/>
            <w:bottom w:val="none" w:sz="0" w:space="0" w:color="auto"/>
            <w:right w:val="none" w:sz="0" w:space="0" w:color="auto"/>
          </w:divBdr>
        </w:div>
        <w:div w:id="24915326">
          <w:marLeft w:val="0"/>
          <w:marRight w:val="0"/>
          <w:marTop w:val="0"/>
          <w:marBottom w:val="0"/>
          <w:divBdr>
            <w:top w:val="none" w:sz="0" w:space="0" w:color="auto"/>
            <w:left w:val="none" w:sz="0" w:space="0" w:color="auto"/>
            <w:bottom w:val="none" w:sz="0" w:space="0" w:color="auto"/>
            <w:right w:val="none" w:sz="0" w:space="0" w:color="auto"/>
          </w:divBdr>
        </w:div>
        <w:div w:id="416706927">
          <w:marLeft w:val="0"/>
          <w:marRight w:val="0"/>
          <w:marTop w:val="0"/>
          <w:marBottom w:val="0"/>
          <w:divBdr>
            <w:top w:val="none" w:sz="0" w:space="0" w:color="auto"/>
            <w:left w:val="none" w:sz="0" w:space="0" w:color="auto"/>
            <w:bottom w:val="none" w:sz="0" w:space="0" w:color="auto"/>
            <w:right w:val="none" w:sz="0" w:space="0" w:color="auto"/>
          </w:divBdr>
        </w:div>
        <w:div w:id="1407414816">
          <w:marLeft w:val="0"/>
          <w:marRight w:val="0"/>
          <w:marTop w:val="0"/>
          <w:marBottom w:val="0"/>
          <w:divBdr>
            <w:top w:val="none" w:sz="0" w:space="0" w:color="auto"/>
            <w:left w:val="none" w:sz="0" w:space="0" w:color="auto"/>
            <w:bottom w:val="none" w:sz="0" w:space="0" w:color="auto"/>
            <w:right w:val="none" w:sz="0" w:space="0" w:color="auto"/>
          </w:divBdr>
        </w:div>
        <w:div w:id="345251770">
          <w:marLeft w:val="0"/>
          <w:marRight w:val="0"/>
          <w:marTop w:val="0"/>
          <w:marBottom w:val="0"/>
          <w:divBdr>
            <w:top w:val="none" w:sz="0" w:space="0" w:color="auto"/>
            <w:left w:val="none" w:sz="0" w:space="0" w:color="auto"/>
            <w:bottom w:val="none" w:sz="0" w:space="0" w:color="auto"/>
            <w:right w:val="none" w:sz="0" w:space="0" w:color="auto"/>
          </w:divBdr>
        </w:div>
        <w:div w:id="1928882610">
          <w:marLeft w:val="0"/>
          <w:marRight w:val="0"/>
          <w:marTop w:val="0"/>
          <w:marBottom w:val="0"/>
          <w:divBdr>
            <w:top w:val="none" w:sz="0" w:space="0" w:color="auto"/>
            <w:left w:val="none" w:sz="0" w:space="0" w:color="auto"/>
            <w:bottom w:val="none" w:sz="0" w:space="0" w:color="auto"/>
            <w:right w:val="none" w:sz="0" w:space="0" w:color="auto"/>
          </w:divBdr>
        </w:div>
        <w:div w:id="1846359102">
          <w:marLeft w:val="0"/>
          <w:marRight w:val="0"/>
          <w:marTop w:val="0"/>
          <w:marBottom w:val="0"/>
          <w:divBdr>
            <w:top w:val="none" w:sz="0" w:space="0" w:color="auto"/>
            <w:left w:val="none" w:sz="0" w:space="0" w:color="auto"/>
            <w:bottom w:val="none" w:sz="0" w:space="0" w:color="auto"/>
            <w:right w:val="none" w:sz="0" w:space="0" w:color="auto"/>
          </w:divBdr>
        </w:div>
        <w:div w:id="515579303">
          <w:marLeft w:val="0"/>
          <w:marRight w:val="0"/>
          <w:marTop w:val="0"/>
          <w:marBottom w:val="0"/>
          <w:divBdr>
            <w:top w:val="none" w:sz="0" w:space="0" w:color="auto"/>
            <w:left w:val="none" w:sz="0" w:space="0" w:color="auto"/>
            <w:bottom w:val="none" w:sz="0" w:space="0" w:color="auto"/>
            <w:right w:val="none" w:sz="0" w:space="0" w:color="auto"/>
          </w:divBdr>
        </w:div>
        <w:div w:id="101455848">
          <w:marLeft w:val="0"/>
          <w:marRight w:val="0"/>
          <w:marTop w:val="0"/>
          <w:marBottom w:val="0"/>
          <w:divBdr>
            <w:top w:val="none" w:sz="0" w:space="0" w:color="auto"/>
            <w:left w:val="none" w:sz="0" w:space="0" w:color="auto"/>
            <w:bottom w:val="none" w:sz="0" w:space="0" w:color="auto"/>
            <w:right w:val="none" w:sz="0" w:space="0" w:color="auto"/>
          </w:divBdr>
        </w:div>
        <w:div w:id="1379938995">
          <w:marLeft w:val="0"/>
          <w:marRight w:val="0"/>
          <w:marTop w:val="0"/>
          <w:marBottom w:val="0"/>
          <w:divBdr>
            <w:top w:val="none" w:sz="0" w:space="0" w:color="auto"/>
            <w:left w:val="none" w:sz="0" w:space="0" w:color="auto"/>
            <w:bottom w:val="none" w:sz="0" w:space="0" w:color="auto"/>
            <w:right w:val="none" w:sz="0" w:space="0" w:color="auto"/>
          </w:divBdr>
        </w:div>
        <w:div w:id="766509079">
          <w:marLeft w:val="0"/>
          <w:marRight w:val="0"/>
          <w:marTop w:val="0"/>
          <w:marBottom w:val="0"/>
          <w:divBdr>
            <w:top w:val="none" w:sz="0" w:space="0" w:color="auto"/>
            <w:left w:val="none" w:sz="0" w:space="0" w:color="auto"/>
            <w:bottom w:val="none" w:sz="0" w:space="0" w:color="auto"/>
            <w:right w:val="none" w:sz="0" w:space="0" w:color="auto"/>
          </w:divBdr>
        </w:div>
        <w:div w:id="1409233842">
          <w:marLeft w:val="0"/>
          <w:marRight w:val="0"/>
          <w:marTop w:val="0"/>
          <w:marBottom w:val="0"/>
          <w:divBdr>
            <w:top w:val="none" w:sz="0" w:space="0" w:color="auto"/>
            <w:left w:val="none" w:sz="0" w:space="0" w:color="auto"/>
            <w:bottom w:val="none" w:sz="0" w:space="0" w:color="auto"/>
            <w:right w:val="none" w:sz="0" w:space="0" w:color="auto"/>
          </w:divBdr>
        </w:div>
        <w:div w:id="1320770065">
          <w:marLeft w:val="0"/>
          <w:marRight w:val="0"/>
          <w:marTop w:val="0"/>
          <w:marBottom w:val="0"/>
          <w:divBdr>
            <w:top w:val="none" w:sz="0" w:space="0" w:color="auto"/>
            <w:left w:val="none" w:sz="0" w:space="0" w:color="auto"/>
            <w:bottom w:val="none" w:sz="0" w:space="0" w:color="auto"/>
            <w:right w:val="none" w:sz="0" w:space="0" w:color="auto"/>
          </w:divBdr>
        </w:div>
        <w:div w:id="1101335333">
          <w:marLeft w:val="0"/>
          <w:marRight w:val="0"/>
          <w:marTop w:val="0"/>
          <w:marBottom w:val="0"/>
          <w:divBdr>
            <w:top w:val="none" w:sz="0" w:space="0" w:color="auto"/>
            <w:left w:val="none" w:sz="0" w:space="0" w:color="auto"/>
            <w:bottom w:val="none" w:sz="0" w:space="0" w:color="auto"/>
            <w:right w:val="none" w:sz="0" w:space="0" w:color="auto"/>
          </w:divBdr>
        </w:div>
        <w:div w:id="26567774">
          <w:marLeft w:val="0"/>
          <w:marRight w:val="0"/>
          <w:marTop w:val="0"/>
          <w:marBottom w:val="0"/>
          <w:divBdr>
            <w:top w:val="none" w:sz="0" w:space="0" w:color="auto"/>
            <w:left w:val="none" w:sz="0" w:space="0" w:color="auto"/>
            <w:bottom w:val="none" w:sz="0" w:space="0" w:color="auto"/>
            <w:right w:val="none" w:sz="0" w:space="0" w:color="auto"/>
          </w:divBdr>
        </w:div>
        <w:div w:id="834959079">
          <w:marLeft w:val="0"/>
          <w:marRight w:val="0"/>
          <w:marTop w:val="0"/>
          <w:marBottom w:val="0"/>
          <w:divBdr>
            <w:top w:val="none" w:sz="0" w:space="0" w:color="auto"/>
            <w:left w:val="none" w:sz="0" w:space="0" w:color="auto"/>
            <w:bottom w:val="none" w:sz="0" w:space="0" w:color="auto"/>
            <w:right w:val="none" w:sz="0" w:space="0" w:color="auto"/>
          </w:divBdr>
        </w:div>
        <w:div w:id="1836336313">
          <w:marLeft w:val="0"/>
          <w:marRight w:val="0"/>
          <w:marTop w:val="0"/>
          <w:marBottom w:val="0"/>
          <w:divBdr>
            <w:top w:val="none" w:sz="0" w:space="0" w:color="auto"/>
            <w:left w:val="none" w:sz="0" w:space="0" w:color="auto"/>
            <w:bottom w:val="none" w:sz="0" w:space="0" w:color="auto"/>
            <w:right w:val="none" w:sz="0" w:space="0" w:color="auto"/>
          </w:divBdr>
        </w:div>
        <w:div w:id="1262226652">
          <w:marLeft w:val="0"/>
          <w:marRight w:val="0"/>
          <w:marTop w:val="0"/>
          <w:marBottom w:val="0"/>
          <w:divBdr>
            <w:top w:val="none" w:sz="0" w:space="0" w:color="auto"/>
            <w:left w:val="none" w:sz="0" w:space="0" w:color="auto"/>
            <w:bottom w:val="none" w:sz="0" w:space="0" w:color="auto"/>
            <w:right w:val="none" w:sz="0" w:space="0" w:color="auto"/>
          </w:divBdr>
        </w:div>
        <w:div w:id="1165903852">
          <w:marLeft w:val="0"/>
          <w:marRight w:val="0"/>
          <w:marTop w:val="0"/>
          <w:marBottom w:val="0"/>
          <w:divBdr>
            <w:top w:val="none" w:sz="0" w:space="0" w:color="auto"/>
            <w:left w:val="none" w:sz="0" w:space="0" w:color="auto"/>
            <w:bottom w:val="none" w:sz="0" w:space="0" w:color="auto"/>
            <w:right w:val="none" w:sz="0" w:space="0" w:color="auto"/>
          </w:divBdr>
        </w:div>
        <w:div w:id="1022509643">
          <w:marLeft w:val="0"/>
          <w:marRight w:val="0"/>
          <w:marTop w:val="0"/>
          <w:marBottom w:val="0"/>
          <w:divBdr>
            <w:top w:val="none" w:sz="0" w:space="0" w:color="auto"/>
            <w:left w:val="none" w:sz="0" w:space="0" w:color="auto"/>
            <w:bottom w:val="none" w:sz="0" w:space="0" w:color="auto"/>
            <w:right w:val="none" w:sz="0" w:space="0" w:color="auto"/>
          </w:divBdr>
        </w:div>
        <w:div w:id="294140237">
          <w:marLeft w:val="0"/>
          <w:marRight w:val="0"/>
          <w:marTop w:val="0"/>
          <w:marBottom w:val="0"/>
          <w:divBdr>
            <w:top w:val="none" w:sz="0" w:space="0" w:color="auto"/>
            <w:left w:val="none" w:sz="0" w:space="0" w:color="auto"/>
            <w:bottom w:val="none" w:sz="0" w:space="0" w:color="auto"/>
            <w:right w:val="none" w:sz="0" w:space="0" w:color="auto"/>
          </w:divBdr>
        </w:div>
        <w:div w:id="1240287558">
          <w:marLeft w:val="0"/>
          <w:marRight w:val="0"/>
          <w:marTop w:val="0"/>
          <w:marBottom w:val="0"/>
          <w:divBdr>
            <w:top w:val="none" w:sz="0" w:space="0" w:color="auto"/>
            <w:left w:val="none" w:sz="0" w:space="0" w:color="auto"/>
            <w:bottom w:val="none" w:sz="0" w:space="0" w:color="auto"/>
            <w:right w:val="none" w:sz="0" w:space="0" w:color="auto"/>
          </w:divBdr>
        </w:div>
        <w:div w:id="670446524">
          <w:marLeft w:val="0"/>
          <w:marRight w:val="0"/>
          <w:marTop w:val="0"/>
          <w:marBottom w:val="0"/>
          <w:divBdr>
            <w:top w:val="none" w:sz="0" w:space="0" w:color="auto"/>
            <w:left w:val="none" w:sz="0" w:space="0" w:color="auto"/>
            <w:bottom w:val="none" w:sz="0" w:space="0" w:color="auto"/>
            <w:right w:val="none" w:sz="0" w:space="0" w:color="auto"/>
          </w:divBdr>
        </w:div>
        <w:div w:id="950090538">
          <w:marLeft w:val="0"/>
          <w:marRight w:val="0"/>
          <w:marTop w:val="0"/>
          <w:marBottom w:val="0"/>
          <w:divBdr>
            <w:top w:val="none" w:sz="0" w:space="0" w:color="auto"/>
            <w:left w:val="none" w:sz="0" w:space="0" w:color="auto"/>
            <w:bottom w:val="none" w:sz="0" w:space="0" w:color="auto"/>
            <w:right w:val="none" w:sz="0" w:space="0" w:color="auto"/>
          </w:divBdr>
        </w:div>
        <w:div w:id="1587954899">
          <w:marLeft w:val="0"/>
          <w:marRight w:val="0"/>
          <w:marTop w:val="0"/>
          <w:marBottom w:val="0"/>
          <w:divBdr>
            <w:top w:val="none" w:sz="0" w:space="0" w:color="auto"/>
            <w:left w:val="none" w:sz="0" w:space="0" w:color="auto"/>
            <w:bottom w:val="none" w:sz="0" w:space="0" w:color="auto"/>
            <w:right w:val="none" w:sz="0" w:space="0" w:color="auto"/>
          </w:divBdr>
        </w:div>
        <w:div w:id="1352684661">
          <w:marLeft w:val="0"/>
          <w:marRight w:val="0"/>
          <w:marTop w:val="0"/>
          <w:marBottom w:val="0"/>
          <w:divBdr>
            <w:top w:val="none" w:sz="0" w:space="0" w:color="auto"/>
            <w:left w:val="none" w:sz="0" w:space="0" w:color="auto"/>
            <w:bottom w:val="none" w:sz="0" w:space="0" w:color="auto"/>
            <w:right w:val="none" w:sz="0" w:space="0" w:color="auto"/>
          </w:divBdr>
        </w:div>
        <w:div w:id="1043863799">
          <w:marLeft w:val="0"/>
          <w:marRight w:val="0"/>
          <w:marTop w:val="0"/>
          <w:marBottom w:val="0"/>
          <w:divBdr>
            <w:top w:val="none" w:sz="0" w:space="0" w:color="auto"/>
            <w:left w:val="none" w:sz="0" w:space="0" w:color="auto"/>
            <w:bottom w:val="none" w:sz="0" w:space="0" w:color="auto"/>
            <w:right w:val="none" w:sz="0" w:space="0" w:color="auto"/>
          </w:divBdr>
        </w:div>
        <w:div w:id="699008926">
          <w:marLeft w:val="0"/>
          <w:marRight w:val="0"/>
          <w:marTop w:val="0"/>
          <w:marBottom w:val="0"/>
          <w:divBdr>
            <w:top w:val="none" w:sz="0" w:space="0" w:color="auto"/>
            <w:left w:val="none" w:sz="0" w:space="0" w:color="auto"/>
            <w:bottom w:val="none" w:sz="0" w:space="0" w:color="auto"/>
            <w:right w:val="none" w:sz="0" w:space="0" w:color="auto"/>
          </w:divBdr>
        </w:div>
        <w:div w:id="1652368441">
          <w:marLeft w:val="0"/>
          <w:marRight w:val="0"/>
          <w:marTop w:val="0"/>
          <w:marBottom w:val="0"/>
          <w:divBdr>
            <w:top w:val="none" w:sz="0" w:space="0" w:color="auto"/>
            <w:left w:val="none" w:sz="0" w:space="0" w:color="auto"/>
            <w:bottom w:val="none" w:sz="0" w:space="0" w:color="auto"/>
            <w:right w:val="none" w:sz="0" w:space="0" w:color="auto"/>
          </w:divBdr>
        </w:div>
        <w:div w:id="431167955">
          <w:marLeft w:val="0"/>
          <w:marRight w:val="0"/>
          <w:marTop w:val="0"/>
          <w:marBottom w:val="0"/>
          <w:divBdr>
            <w:top w:val="none" w:sz="0" w:space="0" w:color="auto"/>
            <w:left w:val="none" w:sz="0" w:space="0" w:color="auto"/>
            <w:bottom w:val="none" w:sz="0" w:space="0" w:color="auto"/>
            <w:right w:val="none" w:sz="0" w:space="0" w:color="auto"/>
          </w:divBdr>
        </w:div>
        <w:div w:id="1775634343">
          <w:marLeft w:val="0"/>
          <w:marRight w:val="0"/>
          <w:marTop w:val="0"/>
          <w:marBottom w:val="0"/>
          <w:divBdr>
            <w:top w:val="none" w:sz="0" w:space="0" w:color="auto"/>
            <w:left w:val="none" w:sz="0" w:space="0" w:color="auto"/>
            <w:bottom w:val="none" w:sz="0" w:space="0" w:color="auto"/>
            <w:right w:val="none" w:sz="0" w:space="0" w:color="auto"/>
          </w:divBdr>
        </w:div>
        <w:div w:id="1519007020">
          <w:marLeft w:val="0"/>
          <w:marRight w:val="0"/>
          <w:marTop w:val="0"/>
          <w:marBottom w:val="0"/>
          <w:divBdr>
            <w:top w:val="none" w:sz="0" w:space="0" w:color="auto"/>
            <w:left w:val="none" w:sz="0" w:space="0" w:color="auto"/>
            <w:bottom w:val="none" w:sz="0" w:space="0" w:color="auto"/>
            <w:right w:val="none" w:sz="0" w:space="0" w:color="auto"/>
          </w:divBdr>
        </w:div>
        <w:div w:id="450324330">
          <w:marLeft w:val="0"/>
          <w:marRight w:val="0"/>
          <w:marTop w:val="0"/>
          <w:marBottom w:val="0"/>
          <w:divBdr>
            <w:top w:val="none" w:sz="0" w:space="0" w:color="auto"/>
            <w:left w:val="none" w:sz="0" w:space="0" w:color="auto"/>
            <w:bottom w:val="none" w:sz="0" w:space="0" w:color="auto"/>
            <w:right w:val="none" w:sz="0" w:space="0" w:color="auto"/>
          </w:divBdr>
        </w:div>
        <w:div w:id="853610707">
          <w:marLeft w:val="0"/>
          <w:marRight w:val="0"/>
          <w:marTop w:val="0"/>
          <w:marBottom w:val="0"/>
          <w:divBdr>
            <w:top w:val="none" w:sz="0" w:space="0" w:color="auto"/>
            <w:left w:val="none" w:sz="0" w:space="0" w:color="auto"/>
            <w:bottom w:val="none" w:sz="0" w:space="0" w:color="auto"/>
            <w:right w:val="none" w:sz="0" w:space="0" w:color="auto"/>
          </w:divBdr>
        </w:div>
        <w:div w:id="761101143">
          <w:marLeft w:val="0"/>
          <w:marRight w:val="0"/>
          <w:marTop w:val="0"/>
          <w:marBottom w:val="0"/>
          <w:divBdr>
            <w:top w:val="none" w:sz="0" w:space="0" w:color="auto"/>
            <w:left w:val="none" w:sz="0" w:space="0" w:color="auto"/>
            <w:bottom w:val="none" w:sz="0" w:space="0" w:color="auto"/>
            <w:right w:val="none" w:sz="0" w:space="0" w:color="auto"/>
          </w:divBdr>
        </w:div>
        <w:div w:id="44530605">
          <w:marLeft w:val="0"/>
          <w:marRight w:val="0"/>
          <w:marTop w:val="0"/>
          <w:marBottom w:val="0"/>
          <w:divBdr>
            <w:top w:val="none" w:sz="0" w:space="0" w:color="auto"/>
            <w:left w:val="none" w:sz="0" w:space="0" w:color="auto"/>
            <w:bottom w:val="none" w:sz="0" w:space="0" w:color="auto"/>
            <w:right w:val="none" w:sz="0" w:space="0" w:color="auto"/>
          </w:divBdr>
        </w:div>
        <w:div w:id="1545872000">
          <w:marLeft w:val="0"/>
          <w:marRight w:val="0"/>
          <w:marTop w:val="0"/>
          <w:marBottom w:val="0"/>
          <w:divBdr>
            <w:top w:val="none" w:sz="0" w:space="0" w:color="auto"/>
            <w:left w:val="none" w:sz="0" w:space="0" w:color="auto"/>
            <w:bottom w:val="none" w:sz="0" w:space="0" w:color="auto"/>
            <w:right w:val="none" w:sz="0" w:space="0" w:color="auto"/>
          </w:divBdr>
        </w:div>
        <w:div w:id="1945532331">
          <w:marLeft w:val="0"/>
          <w:marRight w:val="0"/>
          <w:marTop w:val="0"/>
          <w:marBottom w:val="0"/>
          <w:divBdr>
            <w:top w:val="none" w:sz="0" w:space="0" w:color="auto"/>
            <w:left w:val="none" w:sz="0" w:space="0" w:color="auto"/>
            <w:bottom w:val="none" w:sz="0" w:space="0" w:color="auto"/>
            <w:right w:val="none" w:sz="0" w:space="0" w:color="auto"/>
          </w:divBdr>
        </w:div>
        <w:div w:id="347485860">
          <w:marLeft w:val="0"/>
          <w:marRight w:val="0"/>
          <w:marTop w:val="0"/>
          <w:marBottom w:val="0"/>
          <w:divBdr>
            <w:top w:val="none" w:sz="0" w:space="0" w:color="auto"/>
            <w:left w:val="none" w:sz="0" w:space="0" w:color="auto"/>
            <w:bottom w:val="none" w:sz="0" w:space="0" w:color="auto"/>
            <w:right w:val="none" w:sz="0" w:space="0" w:color="auto"/>
          </w:divBdr>
        </w:div>
        <w:div w:id="447703977">
          <w:marLeft w:val="0"/>
          <w:marRight w:val="0"/>
          <w:marTop w:val="0"/>
          <w:marBottom w:val="0"/>
          <w:divBdr>
            <w:top w:val="none" w:sz="0" w:space="0" w:color="auto"/>
            <w:left w:val="none" w:sz="0" w:space="0" w:color="auto"/>
            <w:bottom w:val="none" w:sz="0" w:space="0" w:color="auto"/>
            <w:right w:val="none" w:sz="0" w:space="0" w:color="auto"/>
          </w:divBdr>
        </w:div>
        <w:div w:id="901477420">
          <w:marLeft w:val="0"/>
          <w:marRight w:val="0"/>
          <w:marTop w:val="0"/>
          <w:marBottom w:val="0"/>
          <w:divBdr>
            <w:top w:val="none" w:sz="0" w:space="0" w:color="auto"/>
            <w:left w:val="none" w:sz="0" w:space="0" w:color="auto"/>
            <w:bottom w:val="none" w:sz="0" w:space="0" w:color="auto"/>
            <w:right w:val="none" w:sz="0" w:space="0" w:color="auto"/>
          </w:divBdr>
        </w:div>
        <w:div w:id="1908029725">
          <w:marLeft w:val="0"/>
          <w:marRight w:val="0"/>
          <w:marTop w:val="0"/>
          <w:marBottom w:val="0"/>
          <w:divBdr>
            <w:top w:val="none" w:sz="0" w:space="0" w:color="auto"/>
            <w:left w:val="none" w:sz="0" w:space="0" w:color="auto"/>
            <w:bottom w:val="none" w:sz="0" w:space="0" w:color="auto"/>
            <w:right w:val="none" w:sz="0" w:space="0" w:color="auto"/>
          </w:divBdr>
        </w:div>
        <w:div w:id="1317803800">
          <w:marLeft w:val="0"/>
          <w:marRight w:val="0"/>
          <w:marTop w:val="0"/>
          <w:marBottom w:val="0"/>
          <w:divBdr>
            <w:top w:val="none" w:sz="0" w:space="0" w:color="auto"/>
            <w:left w:val="none" w:sz="0" w:space="0" w:color="auto"/>
            <w:bottom w:val="none" w:sz="0" w:space="0" w:color="auto"/>
            <w:right w:val="none" w:sz="0" w:space="0" w:color="auto"/>
          </w:divBdr>
        </w:div>
        <w:div w:id="1130438419">
          <w:marLeft w:val="0"/>
          <w:marRight w:val="0"/>
          <w:marTop w:val="0"/>
          <w:marBottom w:val="0"/>
          <w:divBdr>
            <w:top w:val="none" w:sz="0" w:space="0" w:color="auto"/>
            <w:left w:val="none" w:sz="0" w:space="0" w:color="auto"/>
            <w:bottom w:val="none" w:sz="0" w:space="0" w:color="auto"/>
            <w:right w:val="none" w:sz="0" w:space="0" w:color="auto"/>
          </w:divBdr>
        </w:div>
        <w:div w:id="1877309793">
          <w:marLeft w:val="0"/>
          <w:marRight w:val="0"/>
          <w:marTop w:val="0"/>
          <w:marBottom w:val="0"/>
          <w:divBdr>
            <w:top w:val="none" w:sz="0" w:space="0" w:color="auto"/>
            <w:left w:val="none" w:sz="0" w:space="0" w:color="auto"/>
            <w:bottom w:val="none" w:sz="0" w:space="0" w:color="auto"/>
            <w:right w:val="none" w:sz="0" w:space="0" w:color="auto"/>
          </w:divBdr>
        </w:div>
        <w:div w:id="261188725">
          <w:marLeft w:val="0"/>
          <w:marRight w:val="0"/>
          <w:marTop w:val="0"/>
          <w:marBottom w:val="0"/>
          <w:divBdr>
            <w:top w:val="none" w:sz="0" w:space="0" w:color="auto"/>
            <w:left w:val="none" w:sz="0" w:space="0" w:color="auto"/>
            <w:bottom w:val="none" w:sz="0" w:space="0" w:color="auto"/>
            <w:right w:val="none" w:sz="0" w:space="0" w:color="auto"/>
          </w:divBdr>
        </w:div>
        <w:div w:id="2040230466">
          <w:marLeft w:val="0"/>
          <w:marRight w:val="0"/>
          <w:marTop w:val="0"/>
          <w:marBottom w:val="0"/>
          <w:divBdr>
            <w:top w:val="none" w:sz="0" w:space="0" w:color="auto"/>
            <w:left w:val="none" w:sz="0" w:space="0" w:color="auto"/>
            <w:bottom w:val="none" w:sz="0" w:space="0" w:color="auto"/>
            <w:right w:val="none" w:sz="0" w:space="0" w:color="auto"/>
          </w:divBdr>
        </w:div>
        <w:div w:id="310909349">
          <w:marLeft w:val="0"/>
          <w:marRight w:val="0"/>
          <w:marTop w:val="0"/>
          <w:marBottom w:val="0"/>
          <w:divBdr>
            <w:top w:val="none" w:sz="0" w:space="0" w:color="auto"/>
            <w:left w:val="none" w:sz="0" w:space="0" w:color="auto"/>
            <w:bottom w:val="none" w:sz="0" w:space="0" w:color="auto"/>
            <w:right w:val="none" w:sz="0" w:space="0" w:color="auto"/>
          </w:divBdr>
        </w:div>
        <w:div w:id="347297985">
          <w:marLeft w:val="0"/>
          <w:marRight w:val="0"/>
          <w:marTop w:val="0"/>
          <w:marBottom w:val="0"/>
          <w:divBdr>
            <w:top w:val="none" w:sz="0" w:space="0" w:color="auto"/>
            <w:left w:val="none" w:sz="0" w:space="0" w:color="auto"/>
            <w:bottom w:val="none" w:sz="0" w:space="0" w:color="auto"/>
            <w:right w:val="none" w:sz="0" w:space="0" w:color="auto"/>
          </w:divBdr>
        </w:div>
        <w:div w:id="898398603">
          <w:marLeft w:val="0"/>
          <w:marRight w:val="0"/>
          <w:marTop w:val="0"/>
          <w:marBottom w:val="0"/>
          <w:divBdr>
            <w:top w:val="none" w:sz="0" w:space="0" w:color="auto"/>
            <w:left w:val="none" w:sz="0" w:space="0" w:color="auto"/>
            <w:bottom w:val="none" w:sz="0" w:space="0" w:color="auto"/>
            <w:right w:val="none" w:sz="0" w:space="0" w:color="auto"/>
          </w:divBdr>
        </w:div>
        <w:div w:id="314072709">
          <w:marLeft w:val="0"/>
          <w:marRight w:val="0"/>
          <w:marTop w:val="0"/>
          <w:marBottom w:val="0"/>
          <w:divBdr>
            <w:top w:val="none" w:sz="0" w:space="0" w:color="auto"/>
            <w:left w:val="none" w:sz="0" w:space="0" w:color="auto"/>
            <w:bottom w:val="none" w:sz="0" w:space="0" w:color="auto"/>
            <w:right w:val="none" w:sz="0" w:space="0" w:color="auto"/>
          </w:divBdr>
        </w:div>
        <w:div w:id="748379978">
          <w:marLeft w:val="0"/>
          <w:marRight w:val="0"/>
          <w:marTop w:val="0"/>
          <w:marBottom w:val="0"/>
          <w:divBdr>
            <w:top w:val="none" w:sz="0" w:space="0" w:color="auto"/>
            <w:left w:val="none" w:sz="0" w:space="0" w:color="auto"/>
            <w:bottom w:val="none" w:sz="0" w:space="0" w:color="auto"/>
            <w:right w:val="none" w:sz="0" w:space="0" w:color="auto"/>
          </w:divBdr>
        </w:div>
        <w:div w:id="2021620060">
          <w:marLeft w:val="0"/>
          <w:marRight w:val="0"/>
          <w:marTop w:val="0"/>
          <w:marBottom w:val="0"/>
          <w:divBdr>
            <w:top w:val="none" w:sz="0" w:space="0" w:color="auto"/>
            <w:left w:val="none" w:sz="0" w:space="0" w:color="auto"/>
            <w:bottom w:val="none" w:sz="0" w:space="0" w:color="auto"/>
            <w:right w:val="none" w:sz="0" w:space="0" w:color="auto"/>
          </w:divBdr>
        </w:div>
        <w:div w:id="744762836">
          <w:marLeft w:val="0"/>
          <w:marRight w:val="0"/>
          <w:marTop w:val="0"/>
          <w:marBottom w:val="0"/>
          <w:divBdr>
            <w:top w:val="none" w:sz="0" w:space="0" w:color="auto"/>
            <w:left w:val="none" w:sz="0" w:space="0" w:color="auto"/>
            <w:bottom w:val="none" w:sz="0" w:space="0" w:color="auto"/>
            <w:right w:val="none" w:sz="0" w:space="0" w:color="auto"/>
          </w:divBdr>
        </w:div>
        <w:div w:id="1136071835">
          <w:marLeft w:val="0"/>
          <w:marRight w:val="0"/>
          <w:marTop w:val="0"/>
          <w:marBottom w:val="0"/>
          <w:divBdr>
            <w:top w:val="none" w:sz="0" w:space="0" w:color="auto"/>
            <w:left w:val="none" w:sz="0" w:space="0" w:color="auto"/>
            <w:bottom w:val="none" w:sz="0" w:space="0" w:color="auto"/>
            <w:right w:val="none" w:sz="0" w:space="0" w:color="auto"/>
          </w:divBdr>
        </w:div>
        <w:div w:id="1731730915">
          <w:marLeft w:val="0"/>
          <w:marRight w:val="0"/>
          <w:marTop w:val="0"/>
          <w:marBottom w:val="0"/>
          <w:divBdr>
            <w:top w:val="none" w:sz="0" w:space="0" w:color="auto"/>
            <w:left w:val="none" w:sz="0" w:space="0" w:color="auto"/>
            <w:bottom w:val="none" w:sz="0" w:space="0" w:color="auto"/>
            <w:right w:val="none" w:sz="0" w:space="0" w:color="auto"/>
          </w:divBdr>
        </w:div>
        <w:div w:id="301230801">
          <w:marLeft w:val="0"/>
          <w:marRight w:val="0"/>
          <w:marTop w:val="0"/>
          <w:marBottom w:val="0"/>
          <w:divBdr>
            <w:top w:val="none" w:sz="0" w:space="0" w:color="auto"/>
            <w:left w:val="none" w:sz="0" w:space="0" w:color="auto"/>
            <w:bottom w:val="none" w:sz="0" w:space="0" w:color="auto"/>
            <w:right w:val="none" w:sz="0" w:space="0" w:color="auto"/>
          </w:divBdr>
        </w:div>
        <w:div w:id="2118523323">
          <w:marLeft w:val="0"/>
          <w:marRight w:val="0"/>
          <w:marTop w:val="0"/>
          <w:marBottom w:val="0"/>
          <w:divBdr>
            <w:top w:val="none" w:sz="0" w:space="0" w:color="auto"/>
            <w:left w:val="none" w:sz="0" w:space="0" w:color="auto"/>
            <w:bottom w:val="none" w:sz="0" w:space="0" w:color="auto"/>
            <w:right w:val="none" w:sz="0" w:space="0" w:color="auto"/>
          </w:divBdr>
        </w:div>
        <w:div w:id="802969944">
          <w:marLeft w:val="0"/>
          <w:marRight w:val="0"/>
          <w:marTop w:val="0"/>
          <w:marBottom w:val="0"/>
          <w:divBdr>
            <w:top w:val="none" w:sz="0" w:space="0" w:color="auto"/>
            <w:left w:val="none" w:sz="0" w:space="0" w:color="auto"/>
            <w:bottom w:val="none" w:sz="0" w:space="0" w:color="auto"/>
            <w:right w:val="none" w:sz="0" w:space="0" w:color="auto"/>
          </w:divBdr>
        </w:div>
        <w:div w:id="1357149037">
          <w:marLeft w:val="0"/>
          <w:marRight w:val="0"/>
          <w:marTop w:val="0"/>
          <w:marBottom w:val="0"/>
          <w:divBdr>
            <w:top w:val="none" w:sz="0" w:space="0" w:color="auto"/>
            <w:left w:val="none" w:sz="0" w:space="0" w:color="auto"/>
            <w:bottom w:val="none" w:sz="0" w:space="0" w:color="auto"/>
            <w:right w:val="none" w:sz="0" w:space="0" w:color="auto"/>
          </w:divBdr>
        </w:div>
        <w:div w:id="621303036">
          <w:marLeft w:val="0"/>
          <w:marRight w:val="0"/>
          <w:marTop w:val="0"/>
          <w:marBottom w:val="0"/>
          <w:divBdr>
            <w:top w:val="none" w:sz="0" w:space="0" w:color="auto"/>
            <w:left w:val="none" w:sz="0" w:space="0" w:color="auto"/>
            <w:bottom w:val="none" w:sz="0" w:space="0" w:color="auto"/>
            <w:right w:val="none" w:sz="0" w:space="0" w:color="auto"/>
          </w:divBdr>
        </w:div>
        <w:div w:id="817111013">
          <w:marLeft w:val="0"/>
          <w:marRight w:val="0"/>
          <w:marTop w:val="0"/>
          <w:marBottom w:val="0"/>
          <w:divBdr>
            <w:top w:val="none" w:sz="0" w:space="0" w:color="auto"/>
            <w:left w:val="none" w:sz="0" w:space="0" w:color="auto"/>
            <w:bottom w:val="none" w:sz="0" w:space="0" w:color="auto"/>
            <w:right w:val="none" w:sz="0" w:space="0" w:color="auto"/>
          </w:divBdr>
        </w:div>
        <w:div w:id="607154988">
          <w:marLeft w:val="0"/>
          <w:marRight w:val="0"/>
          <w:marTop w:val="0"/>
          <w:marBottom w:val="0"/>
          <w:divBdr>
            <w:top w:val="none" w:sz="0" w:space="0" w:color="auto"/>
            <w:left w:val="none" w:sz="0" w:space="0" w:color="auto"/>
            <w:bottom w:val="none" w:sz="0" w:space="0" w:color="auto"/>
            <w:right w:val="none" w:sz="0" w:space="0" w:color="auto"/>
          </w:divBdr>
        </w:div>
        <w:div w:id="1180510058">
          <w:marLeft w:val="0"/>
          <w:marRight w:val="0"/>
          <w:marTop w:val="0"/>
          <w:marBottom w:val="0"/>
          <w:divBdr>
            <w:top w:val="none" w:sz="0" w:space="0" w:color="auto"/>
            <w:left w:val="none" w:sz="0" w:space="0" w:color="auto"/>
            <w:bottom w:val="none" w:sz="0" w:space="0" w:color="auto"/>
            <w:right w:val="none" w:sz="0" w:space="0" w:color="auto"/>
          </w:divBdr>
        </w:div>
        <w:div w:id="315644028">
          <w:marLeft w:val="0"/>
          <w:marRight w:val="0"/>
          <w:marTop w:val="0"/>
          <w:marBottom w:val="0"/>
          <w:divBdr>
            <w:top w:val="none" w:sz="0" w:space="0" w:color="auto"/>
            <w:left w:val="none" w:sz="0" w:space="0" w:color="auto"/>
            <w:bottom w:val="none" w:sz="0" w:space="0" w:color="auto"/>
            <w:right w:val="none" w:sz="0" w:space="0" w:color="auto"/>
          </w:divBdr>
        </w:div>
        <w:div w:id="578059039">
          <w:marLeft w:val="0"/>
          <w:marRight w:val="0"/>
          <w:marTop w:val="0"/>
          <w:marBottom w:val="0"/>
          <w:divBdr>
            <w:top w:val="none" w:sz="0" w:space="0" w:color="auto"/>
            <w:left w:val="none" w:sz="0" w:space="0" w:color="auto"/>
            <w:bottom w:val="none" w:sz="0" w:space="0" w:color="auto"/>
            <w:right w:val="none" w:sz="0" w:space="0" w:color="auto"/>
          </w:divBdr>
        </w:div>
        <w:div w:id="553467575">
          <w:marLeft w:val="0"/>
          <w:marRight w:val="0"/>
          <w:marTop w:val="0"/>
          <w:marBottom w:val="0"/>
          <w:divBdr>
            <w:top w:val="none" w:sz="0" w:space="0" w:color="auto"/>
            <w:left w:val="none" w:sz="0" w:space="0" w:color="auto"/>
            <w:bottom w:val="none" w:sz="0" w:space="0" w:color="auto"/>
            <w:right w:val="none" w:sz="0" w:space="0" w:color="auto"/>
          </w:divBdr>
        </w:div>
        <w:div w:id="2095977070">
          <w:marLeft w:val="0"/>
          <w:marRight w:val="0"/>
          <w:marTop w:val="0"/>
          <w:marBottom w:val="0"/>
          <w:divBdr>
            <w:top w:val="none" w:sz="0" w:space="0" w:color="auto"/>
            <w:left w:val="none" w:sz="0" w:space="0" w:color="auto"/>
            <w:bottom w:val="none" w:sz="0" w:space="0" w:color="auto"/>
            <w:right w:val="none" w:sz="0" w:space="0" w:color="auto"/>
          </w:divBdr>
        </w:div>
        <w:div w:id="1075130761">
          <w:marLeft w:val="0"/>
          <w:marRight w:val="0"/>
          <w:marTop w:val="0"/>
          <w:marBottom w:val="0"/>
          <w:divBdr>
            <w:top w:val="none" w:sz="0" w:space="0" w:color="auto"/>
            <w:left w:val="none" w:sz="0" w:space="0" w:color="auto"/>
            <w:bottom w:val="none" w:sz="0" w:space="0" w:color="auto"/>
            <w:right w:val="none" w:sz="0" w:space="0" w:color="auto"/>
          </w:divBdr>
        </w:div>
        <w:div w:id="208031131">
          <w:marLeft w:val="0"/>
          <w:marRight w:val="0"/>
          <w:marTop w:val="0"/>
          <w:marBottom w:val="0"/>
          <w:divBdr>
            <w:top w:val="none" w:sz="0" w:space="0" w:color="auto"/>
            <w:left w:val="none" w:sz="0" w:space="0" w:color="auto"/>
            <w:bottom w:val="none" w:sz="0" w:space="0" w:color="auto"/>
            <w:right w:val="none" w:sz="0" w:space="0" w:color="auto"/>
          </w:divBdr>
        </w:div>
        <w:div w:id="199049943">
          <w:marLeft w:val="0"/>
          <w:marRight w:val="0"/>
          <w:marTop w:val="0"/>
          <w:marBottom w:val="0"/>
          <w:divBdr>
            <w:top w:val="none" w:sz="0" w:space="0" w:color="auto"/>
            <w:left w:val="none" w:sz="0" w:space="0" w:color="auto"/>
            <w:bottom w:val="none" w:sz="0" w:space="0" w:color="auto"/>
            <w:right w:val="none" w:sz="0" w:space="0" w:color="auto"/>
          </w:divBdr>
        </w:div>
        <w:div w:id="596449562">
          <w:marLeft w:val="0"/>
          <w:marRight w:val="0"/>
          <w:marTop w:val="0"/>
          <w:marBottom w:val="0"/>
          <w:divBdr>
            <w:top w:val="none" w:sz="0" w:space="0" w:color="auto"/>
            <w:left w:val="none" w:sz="0" w:space="0" w:color="auto"/>
            <w:bottom w:val="none" w:sz="0" w:space="0" w:color="auto"/>
            <w:right w:val="none" w:sz="0" w:space="0" w:color="auto"/>
          </w:divBdr>
        </w:div>
        <w:div w:id="1850947799">
          <w:marLeft w:val="0"/>
          <w:marRight w:val="0"/>
          <w:marTop w:val="0"/>
          <w:marBottom w:val="0"/>
          <w:divBdr>
            <w:top w:val="none" w:sz="0" w:space="0" w:color="auto"/>
            <w:left w:val="none" w:sz="0" w:space="0" w:color="auto"/>
            <w:bottom w:val="none" w:sz="0" w:space="0" w:color="auto"/>
            <w:right w:val="none" w:sz="0" w:space="0" w:color="auto"/>
          </w:divBdr>
        </w:div>
        <w:div w:id="2059433680">
          <w:marLeft w:val="0"/>
          <w:marRight w:val="0"/>
          <w:marTop w:val="0"/>
          <w:marBottom w:val="0"/>
          <w:divBdr>
            <w:top w:val="none" w:sz="0" w:space="0" w:color="auto"/>
            <w:left w:val="none" w:sz="0" w:space="0" w:color="auto"/>
            <w:bottom w:val="none" w:sz="0" w:space="0" w:color="auto"/>
            <w:right w:val="none" w:sz="0" w:space="0" w:color="auto"/>
          </w:divBdr>
        </w:div>
        <w:div w:id="334655750">
          <w:marLeft w:val="0"/>
          <w:marRight w:val="0"/>
          <w:marTop w:val="0"/>
          <w:marBottom w:val="0"/>
          <w:divBdr>
            <w:top w:val="none" w:sz="0" w:space="0" w:color="auto"/>
            <w:left w:val="none" w:sz="0" w:space="0" w:color="auto"/>
            <w:bottom w:val="none" w:sz="0" w:space="0" w:color="auto"/>
            <w:right w:val="none" w:sz="0" w:space="0" w:color="auto"/>
          </w:divBdr>
        </w:div>
        <w:div w:id="2075933586">
          <w:marLeft w:val="0"/>
          <w:marRight w:val="0"/>
          <w:marTop w:val="0"/>
          <w:marBottom w:val="0"/>
          <w:divBdr>
            <w:top w:val="none" w:sz="0" w:space="0" w:color="auto"/>
            <w:left w:val="none" w:sz="0" w:space="0" w:color="auto"/>
            <w:bottom w:val="none" w:sz="0" w:space="0" w:color="auto"/>
            <w:right w:val="none" w:sz="0" w:space="0" w:color="auto"/>
          </w:divBdr>
        </w:div>
        <w:div w:id="742996464">
          <w:marLeft w:val="0"/>
          <w:marRight w:val="0"/>
          <w:marTop w:val="0"/>
          <w:marBottom w:val="0"/>
          <w:divBdr>
            <w:top w:val="none" w:sz="0" w:space="0" w:color="auto"/>
            <w:left w:val="none" w:sz="0" w:space="0" w:color="auto"/>
            <w:bottom w:val="none" w:sz="0" w:space="0" w:color="auto"/>
            <w:right w:val="none" w:sz="0" w:space="0" w:color="auto"/>
          </w:divBdr>
        </w:div>
        <w:div w:id="1425343809">
          <w:marLeft w:val="0"/>
          <w:marRight w:val="0"/>
          <w:marTop w:val="0"/>
          <w:marBottom w:val="0"/>
          <w:divBdr>
            <w:top w:val="none" w:sz="0" w:space="0" w:color="auto"/>
            <w:left w:val="none" w:sz="0" w:space="0" w:color="auto"/>
            <w:bottom w:val="none" w:sz="0" w:space="0" w:color="auto"/>
            <w:right w:val="none" w:sz="0" w:space="0" w:color="auto"/>
          </w:divBdr>
        </w:div>
        <w:div w:id="1644848499">
          <w:marLeft w:val="0"/>
          <w:marRight w:val="0"/>
          <w:marTop w:val="0"/>
          <w:marBottom w:val="0"/>
          <w:divBdr>
            <w:top w:val="none" w:sz="0" w:space="0" w:color="auto"/>
            <w:left w:val="none" w:sz="0" w:space="0" w:color="auto"/>
            <w:bottom w:val="none" w:sz="0" w:space="0" w:color="auto"/>
            <w:right w:val="none" w:sz="0" w:space="0" w:color="auto"/>
          </w:divBdr>
        </w:div>
        <w:div w:id="909658248">
          <w:marLeft w:val="0"/>
          <w:marRight w:val="0"/>
          <w:marTop w:val="0"/>
          <w:marBottom w:val="0"/>
          <w:divBdr>
            <w:top w:val="none" w:sz="0" w:space="0" w:color="auto"/>
            <w:left w:val="none" w:sz="0" w:space="0" w:color="auto"/>
            <w:bottom w:val="none" w:sz="0" w:space="0" w:color="auto"/>
            <w:right w:val="none" w:sz="0" w:space="0" w:color="auto"/>
          </w:divBdr>
        </w:div>
        <w:div w:id="445664869">
          <w:marLeft w:val="0"/>
          <w:marRight w:val="0"/>
          <w:marTop w:val="0"/>
          <w:marBottom w:val="0"/>
          <w:divBdr>
            <w:top w:val="none" w:sz="0" w:space="0" w:color="auto"/>
            <w:left w:val="none" w:sz="0" w:space="0" w:color="auto"/>
            <w:bottom w:val="none" w:sz="0" w:space="0" w:color="auto"/>
            <w:right w:val="none" w:sz="0" w:space="0" w:color="auto"/>
          </w:divBdr>
        </w:div>
        <w:div w:id="197475418">
          <w:marLeft w:val="0"/>
          <w:marRight w:val="0"/>
          <w:marTop w:val="0"/>
          <w:marBottom w:val="0"/>
          <w:divBdr>
            <w:top w:val="none" w:sz="0" w:space="0" w:color="auto"/>
            <w:left w:val="none" w:sz="0" w:space="0" w:color="auto"/>
            <w:bottom w:val="none" w:sz="0" w:space="0" w:color="auto"/>
            <w:right w:val="none" w:sz="0" w:space="0" w:color="auto"/>
          </w:divBdr>
        </w:div>
        <w:div w:id="1827668728">
          <w:marLeft w:val="0"/>
          <w:marRight w:val="0"/>
          <w:marTop w:val="0"/>
          <w:marBottom w:val="0"/>
          <w:divBdr>
            <w:top w:val="none" w:sz="0" w:space="0" w:color="auto"/>
            <w:left w:val="none" w:sz="0" w:space="0" w:color="auto"/>
            <w:bottom w:val="none" w:sz="0" w:space="0" w:color="auto"/>
            <w:right w:val="none" w:sz="0" w:space="0" w:color="auto"/>
          </w:divBdr>
        </w:div>
        <w:div w:id="906915151">
          <w:marLeft w:val="0"/>
          <w:marRight w:val="0"/>
          <w:marTop w:val="0"/>
          <w:marBottom w:val="0"/>
          <w:divBdr>
            <w:top w:val="none" w:sz="0" w:space="0" w:color="auto"/>
            <w:left w:val="none" w:sz="0" w:space="0" w:color="auto"/>
            <w:bottom w:val="none" w:sz="0" w:space="0" w:color="auto"/>
            <w:right w:val="none" w:sz="0" w:space="0" w:color="auto"/>
          </w:divBdr>
        </w:div>
        <w:div w:id="765348402">
          <w:marLeft w:val="0"/>
          <w:marRight w:val="0"/>
          <w:marTop w:val="0"/>
          <w:marBottom w:val="0"/>
          <w:divBdr>
            <w:top w:val="none" w:sz="0" w:space="0" w:color="auto"/>
            <w:left w:val="none" w:sz="0" w:space="0" w:color="auto"/>
            <w:bottom w:val="none" w:sz="0" w:space="0" w:color="auto"/>
            <w:right w:val="none" w:sz="0" w:space="0" w:color="auto"/>
          </w:divBdr>
        </w:div>
        <w:div w:id="234781918">
          <w:marLeft w:val="0"/>
          <w:marRight w:val="0"/>
          <w:marTop w:val="0"/>
          <w:marBottom w:val="0"/>
          <w:divBdr>
            <w:top w:val="none" w:sz="0" w:space="0" w:color="auto"/>
            <w:left w:val="none" w:sz="0" w:space="0" w:color="auto"/>
            <w:bottom w:val="none" w:sz="0" w:space="0" w:color="auto"/>
            <w:right w:val="none" w:sz="0" w:space="0" w:color="auto"/>
          </w:divBdr>
        </w:div>
        <w:div w:id="209341352">
          <w:marLeft w:val="0"/>
          <w:marRight w:val="0"/>
          <w:marTop w:val="0"/>
          <w:marBottom w:val="0"/>
          <w:divBdr>
            <w:top w:val="none" w:sz="0" w:space="0" w:color="auto"/>
            <w:left w:val="none" w:sz="0" w:space="0" w:color="auto"/>
            <w:bottom w:val="none" w:sz="0" w:space="0" w:color="auto"/>
            <w:right w:val="none" w:sz="0" w:space="0" w:color="auto"/>
          </w:divBdr>
        </w:div>
        <w:div w:id="1321077859">
          <w:marLeft w:val="0"/>
          <w:marRight w:val="0"/>
          <w:marTop w:val="0"/>
          <w:marBottom w:val="0"/>
          <w:divBdr>
            <w:top w:val="none" w:sz="0" w:space="0" w:color="auto"/>
            <w:left w:val="none" w:sz="0" w:space="0" w:color="auto"/>
            <w:bottom w:val="none" w:sz="0" w:space="0" w:color="auto"/>
            <w:right w:val="none" w:sz="0" w:space="0" w:color="auto"/>
          </w:divBdr>
        </w:div>
        <w:div w:id="582490618">
          <w:marLeft w:val="0"/>
          <w:marRight w:val="0"/>
          <w:marTop w:val="0"/>
          <w:marBottom w:val="0"/>
          <w:divBdr>
            <w:top w:val="none" w:sz="0" w:space="0" w:color="auto"/>
            <w:left w:val="none" w:sz="0" w:space="0" w:color="auto"/>
            <w:bottom w:val="none" w:sz="0" w:space="0" w:color="auto"/>
            <w:right w:val="none" w:sz="0" w:space="0" w:color="auto"/>
          </w:divBdr>
        </w:div>
        <w:div w:id="1389962771">
          <w:marLeft w:val="0"/>
          <w:marRight w:val="0"/>
          <w:marTop w:val="0"/>
          <w:marBottom w:val="0"/>
          <w:divBdr>
            <w:top w:val="none" w:sz="0" w:space="0" w:color="auto"/>
            <w:left w:val="none" w:sz="0" w:space="0" w:color="auto"/>
            <w:bottom w:val="none" w:sz="0" w:space="0" w:color="auto"/>
            <w:right w:val="none" w:sz="0" w:space="0" w:color="auto"/>
          </w:divBdr>
        </w:div>
        <w:div w:id="785123425">
          <w:marLeft w:val="0"/>
          <w:marRight w:val="0"/>
          <w:marTop w:val="0"/>
          <w:marBottom w:val="0"/>
          <w:divBdr>
            <w:top w:val="none" w:sz="0" w:space="0" w:color="auto"/>
            <w:left w:val="none" w:sz="0" w:space="0" w:color="auto"/>
            <w:bottom w:val="none" w:sz="0" w:space="0" w:color="auto"/>
            <w:right w:val="none" w:sz="0" w:space="0" w:color="auto"/>
          </w:divBdr>
        </w:div>
        <w:div w:id="1468164375">
          <w:marLeft w:val="0"/>
          <w:marRight w:val="0"/>
          <w:marTop w:val="0"/>
          <w:marBottom w:val="0"/>
          <w:divBdr>
            <w:top w:val="none" w:sz="0" w:space="0" w:color="auto"/>
            <w:left w:val="none" w:sz="0" w:space="0" w:color="auto"/>
            <w:bottom w:val="none" w:sz="0" w:space="0" w:color="auto"/>
            <w:right w:val="none" w:sz="0" w:space="0" w:color="auto"/>
          </w:divBdr>
        </w:div>
        <w:div w:id="331103497">
          <w:marLeft w:val="0"/>
          <w:marRight w:val="0"/>
          <w:marTop w:val="0"/>
          <w:marBottom w:val="0"/>
          <w:divBdr>
            <w:top w:val="none" w:sz="0" w:space="0" w:color="auto"/>
            <w:left w:val="none" w:sz="0" w:space="0" w:color="auto"/>
            <w:bottom w:val="none" w:sz="0" w:space="0" w:color="auto"/>
            <w:right w:val="none" w:sz="0" w:space="0" w:color="auto"/>
          </w:divBdr>
        </w:div>
        <w:div w:id="786242310">
          <w:marLeft w:val="0"/>
          <w:marRight w:val="0"/>
          <w:marTop w:val="0"/>
          <w:marBottom w:val="0"/>
          <w:divBdr>
            <w:top w:val="none" w:sz="0" w:space="0" w:color="auto"/>
            <w:left w:val="none" w:sz="0" w:space="0" w:color="auto"/>
            <w:bottom w:val="none" w:sz="0" w:space="0" w:color="auto"/>
            <w:right w:val="none" w:sz="0" w:space="0" w:color="auto"/>
          </w:divBdr>
        </w:div>
        <w:div w:id="271321684">
          <w:marLeft w:val="0"/>
          <w:marRight w:val="0"/>
          <w:marTop w:val="0"/>
          <w:marBottom w:val="0"/>
          <w:divBdr>
            <w:top w:val="none" w:sz="0" w:space="0" w:color="auto"/>
            <w:left w:val="none" w:sz="0" w:space="0" w:color="auto"/>
            <w:bottom w:val="none" w:sz="0" w:space="0" w:color="auto"/>
            <w:right w:val="none" w:sz="0" w:space="0" w:color="auto"/>
          </w:divBdr>
        </w:div>
        <w:div w:id="812064525">
          <w:marLeft w:val="0"/>
          <w:marRight w:val="0"/>
          <w:marTop w:val="0"/>
          <w:marBottom w:val="0"/>
          <w:divBdr>
            <w:top w:val="none" w:sz="0" w:space="0" w:color="auto"/>
            <w:left w:val="none" w:sz="0" w:space="0" w:color="auto"/>
            <w:bottom w:val="none" w:sz="0" w:space="0" w:color="auto"/>
            <w:right w:val="none" w:sz="0" w:space="0" w:color="auto"/>
          </w:divBdr>
        </w:div>
        <w:div w:id="1427924301">
          <w:marLeft w:val="0"/>
          <w:marRight w:val="0"/>
          <w:marTop w:val="0"/>
          <w:marBottom w:val="0"/>
          <w:divBdr>
            <w:top w:val="none" w:sz="0" w:space="0" w:color="auto"/>
            <w:left w:val="none" w:sz="0" w:space="0" w:color="auto"/>
            <w:bottom w:val="none" w:sz="0" w:space="0" w:color="auto"/>
            <w:right w:val="none" w:sz="0" w:space="0" w:color="auto"/>
          </w:divBdr>
        </w:div>
        <w:div w:id="2144038024">
          <w:marLeft w:val="0"/>
          <w:marRight w:val="0"/>
          <w:marTop w:val="0"/>
          <w:marBottom w:val="0"/>
          <w:divBdr>
            <w:top w:val="none" w:sz="0" w:space="0" w:color="auto"/>
            <w:left w:val="none" w:sz="0" w:space="0" w:color="auto"/>
            <w:bottom w:val="none" w:sz="0" w:space="0" w:color="auto"/>
            <w:right w:val="none" w:sz="0" w:space="0" w:color="auto"/>
          </w:divBdr>
        </w:div>
        <w:div w:id="320816863">
          <w:marLeft w:val="0"/>
          <w:marRight w:val="0"/>
          <w:marTop w:val="0"/>
          <w:marBottom w:val="0"/>
          <w:divBdr>
            <w:top w:val="none" w:sz="0" w:space="0" w:color="auto"/>
            <w:left w:val="none" w:sz="0" w:space="0" w:color="auto"/>
            <w:bottom w:val="none" w:sz="0" w:space="0" w:color="auto"/>
            <w:right w:val="none" w:sz="0" w:space="0" w:color="auto"/>
          </w:divBdr>
        </w:div>
        <w:div w:id="1033845910">
          <w:marLeft w:val="0"/>
          <w:marRight w:val="0"/>
          <w:marTop w:val="0"/>
          <w:marBottom w:val="0"/>
          <w:divBdr>
            <w:top w:val="none" w:sz="0" w:space="0" w:color="auto"/>
            <w:left w:val="none" w:sz="0" w:space="0" w:color="auto"/>
            <w:bottom w:val="none" w:sz="0" w:space="0" w:color="auto"/>
            <w:right w:val="none" w:sz="0" w:space="0" w:color="auto"/>
          </w:divBdr>
        </w:div>
        <w:div w:id="1886601984">
          <w:marLeft w:val="0"/>
          <w:marRight w:val="0"/>
          <w:marTop w:val="0"/>
          <w:marBottom w:val="0"/>
          <w:divBdr>
            <w:top w:val="none" w:sz="0" w:space="0" w:color="auto"/>
            <w:left w:val="none" w:sz="0" w:space="0" w:color="auto"/>
            <w:bottom w:val="none" w:sz="0" w:space="0" w:color="auto"/>
            <w:right w:val="none" w:sz="0" w:space="0" w:color="auto"/>
          </w:divBdr>
        </w:div>
        <w:div w:id="89207409">
          <w:marLeft w:val="0"/>
          <w:marRight w:val="0"/>
          <w:marTop w:val="0"/>
          <w:marBottom w:val="0"/>
          <w:divBdr>
            <w:top w:val="none" w:sz="0" w:space="0" w:color="auto"/>
            <w:left w:val="none" w:sz="0" w:space="0" w:color="auto"/>
            <w:bottom w:val="none" w:sz="0" w:space="0" w:color="auto"/>
            <w:right w:val="none" w:sz="0" w:space="0" w:color="auto"/>
          </w:divBdr>
        </w:div>
        <w:div w:id="772214100">
          <w:marLeft w:val="0"/>
          <w:marRight w:val="0"/>
          <w:marTop w:val="0"/>
          <w:marBottom w:val="0"/>
          <w:divBdr>
            <w:top w:val="none" w:sz="0" w:space="0" w:color="auto"/>
            <w:left w:val="none" w:sz="0" w:space="0" w:color="auto"/>
            <w:bottom w:val="none" w:sz="0" w:space="0" w:color="auto"/>
            <w:right w:val="none" w:sz="0" w:space="0" w:color="auto"/>
          </w:divBdr>
        </w:div>
        <w:div w:id="84301313">
          <w:marLeft w:val="0"/>
          <w:marRight w:val="0"/>
          <w:marTop w:val="0"/>
          <w:marBottom w:val="0"/>
          <w:divBdr>
            <w:top w:val="none" w:sz="0" w:space="0" w:color="auto"/>
            <w:left w:val="none" w:sz="0" w:space="0" w:color="auto"/>
            <w:bottom w:val="none" w:sz="0" w:space="0" w:color="auto"/>
            <w:right w:val="none" w:sz="0" w:space="0" w:color="auto"/>
          </w:divBdr>
        </w:div>
        <w:div w:id="316302685">
          <w:marLeft w:val="0"/>
          <w:marRight w:val="0"/>
          <w:marTop w:val="0"/>
          <w:marBottom w:val="0"/>
          <w:divBdr>
            <w:top w:val="none" w:sz="0" w:space="0" w:color="auto"/>
            <w:left w:val="none" w:sz="0" w:space="0" w:color="auto"/>
            <w:bottom w:val="none" w:sz="0" w:space="0" w:color="auto"/>
            <w:right w:val="none" w:sz="0" w:space="0" w:color="auto"/>
          </w:divBdr>
        </w:div>
        <w:div w:id="1803498442">
          <w:marLeft w:val="0"/>
          <w:marRight w:val="0"/>
          <w:marTop w:val="0"/>
          <w:marBottom w:val="0"/>
          <w:divBdr>
            <w:top w:val="none" w:sz="0" w:space="0" w:color="auto"/>
            <w:left w:val="none" w:sz="0" w:space="0" w:color="auto"/>
            <w:bottom w:val="none" w:sz="0" w:space="0" w:color="auto"/>
            <w:right w:val="none" w:sz="0" w:space="0" w:color="auto"/>
          </w:divBdr>
        </w:div>
        <w:div w:id="1087767730">
          <w:marLeft w:val="0"/>
          <w:marRight w:val="0"/>
          <w:marTop w:val="0"/>
          <w:marBottom w:val="0"/>
          <w:divBdr>
            <w:top w:val="none" w:sz="0" w:space="0" w:color="auto"/>
            <w:left w:val="none" w:sz="0" w:space="0" w:color="auto"/>
            <w:bottom w:val="none" w:sz="0" w:space="0" w:color="auto"/>
            <w:right w:val="none" w:sz="0" w:space="0" w:color="auto"/>
          </w:divBdr>
        </w:div>
        <w:div w:id="1065909325">
          <w:marLeft w:val="0"/>
          <w:marRight w:val="0"/>
          <w:marTop w:val="0"/>
          <w:marBottom w:val="0"/>
          <w:divBdr>
            <w:top w:val="none" w:sz="0" w:space="0" w:color="auto"/>
            <w:left w:val="none" w:sz="0" w:space="0" w:color="auto"/>
            <w:bottom w:val="none" w:sz="0" w:space="0" w:color="auto"/>
            <w:right w:val="none" w:sz="0" w:space="0" w:color="auto"/>
          </w:divBdr>
        </w:div>
        <w:div w:id="1661150682">
          <w:marLeft w:val="0"/>
          <w:marRight w:val="0"/>
          <w:marTop w:val="0"/>
          <w:marBottom w:val="0"/>
          <w:divBdr>
            <w:top w:val="none" w:sz="0" w:space="0" w:color="auto"/>
            <w:left w:val="none" w:sz="0" w:space="0" w:color="auto"/>
            <w:bottom w:val="none" w:sz="0" w:space="0" w:color="auto"/>
            <w:right w:val="none" w:sz="0" w:space="0" w:color="auto"/>
          </w:divBdr>
        </w:div>
        <w:div w:id="1990091127">
          <w:marLeft w:val="0"/>
          <w:marRight w:val="0"/>
          <w:marTop w:val="0"/>
          <w:marBottom w:val="0"/>
          <w:divBdr>
            <w:top w:val="none" w:sz="0" w:space="0" w:color="auto"/>
            <w:left w:val="none" w:sz="0" w:space="0" w:color="auto"/>
            <w:bottom w:val="none" w:sz="0" w:space="0" w:color="auto"/>
            <w:right w:val="none" w:sz="0" w:space="0" w:color="auto"/>
          </w:divBdr>
        </w:div>
        <w:div w:id="802235369">
          <w:marLeft w:val="0"/>
          <w:marRight w:val="0"/>
          <w:marTop w:val="0"/>
          <w:marBottom w:val="0"/>
          <w:divBdr>
            <w:top w:val="none" w:sz="0" w:space="0" w:color="auto"/>
            <w:left w:val="none" w:sz="0" w:space="0" w:color="auto"/>
            <w:bottom w:val="none" w:sz="0" w:space="0" w:color="auto"/>
            <w:right w:val="none" w:sz="0" w:space="0" w:color="auto"/>
          </w:divBdr>
        </w:div>
        <w:div w:id="379400367">
          <w:marLeft w:val="0"/>
          <w:marRight w:val="0"/>
          <w:marTop w:val="0"/>
          <w:marBottom w:val="0"/>
          <w:divBdr>
            <w:top w:val="none" w:sz="0" w:space="0" w:color="auto"/>
            <w:left w:val="none" w:sz="0" w:space="0" w:color="auto"/>
            <w:bottom w:val="none" w:sz="0" w:space="0" w:color="auto"/>
            <w:right w:val="none" w:sz="0" w:space="0" w:color="auto"/>
          </w:divBdr>
        </w:div>
        <w:div w:id="1317878824">
          <w:marLeft w:val="0"/>
          <w:marRight w:val="0"/>
          <w:marTop w:val="0"/>
          <w:marBottom w:val="0"/>
          <w:divBdr>
            <w:top w:val="none" w:sz="0" w:space="0" w:color="auto"/>
            <w:left w:val="none" w:sz="0" w:space="0" w:color="auto"/>
            <w:bottom w:val="none" w:sz="0" w:space="0" w:color="auto"/>
            <w:right w:val="none" w:sz="0" w:space="0" w:color="auto"/>
          </w:divBdr>
        </w:div>
        <w:div w:id="100347714">
          <w:marLeft w:val="0"/>
          <w:marRight w:val="0"/>
          <w:marTop w:val="0"/>
          <w:marBottom w:val="0"/>
          <w:divBdr>
            <w:top w:val="none" w:sz="0" w:space="0" w:color="auto"/>
            <w:left w:val="none" w:sz="0" w:space="0" w:color="auto"/>
            <w:bottom w:val="none" w:sz="0" w:space="0" w:color="auto"/>
            <w:right w:val="none" w:sz="0" w:space="0" w:color="auto"/>
          </w:divBdr>
        </w:div>
        <w:div w:id="529954879">
          <w:marLeft w:val="0"/>
          <w:marRight w:val="0"/>
          <w:marTop w:val="0"/>
          <w:marBottom w:val="0"/>
          <w:divBdr>
            <w:top w:val="none" w:sz="0" w:space="0" w:color="auto"/>
            <w:left w:val="none" w:sz="0" w:space="0" w:color="auto"/>
            <w:bottom w:val="none" w:sz="0" w:space="0" w:color="auto"/>
            <w:right w:val="none" w:sz="0" w:space="0" w:color="auto"/>
          </w:divBdr>
        </w:div>
        <w:div w:id="1039627471">
          <w:marLeft w:val="0"/>
          <w:marRight w:val="0"/>
          <w:marTop w:val="0"/>
          <w:marBottom w:val="0"/>
          <w:divBdr>
            <w:top w:val="none" w:sz="0" w:space="0" w:color="auto"/>
            <w:left w:val="none" w:sz="0" w:space="0" w:color="auto"/>
            <w:bottom w:val="none" w:sz="0" w:space="0" w:color="auto"/>
            <w:right w:val="none" w:sz="0" w:space="0" w:color="auto"/>
          </w:divBdr>
        </w:div>
        <w:div w:id="993877463">
          <w:marLeft w:val="0"/>
          <w:marRight w:val="0"/>
          <w:marTop w:val="0"/>
          <w:marBottom w:val="0"/>
          <w:divBdr>
            <w:top w:val="none" w:sz="0" w:space="0" w:color="auto"/>
            <w:left w:val="none" w:sz="0" w:space="0" w:color="auto"/>
            <w:bottom w:val="none" w:sz="0" w:space="0" w:color="auto"/>
            <w:right w:val="none" w:sz="0" w:space="0" w:color="auto"/>
          </w:divBdr>
        </w:div>
        <w:div w:id="1796483651">
          <w:marLeft w:val="0"/>
          <w:marRight w:val="0"/>
          <w:marTop w:val="0"/>
          <w:marBottom w:val="0"/>
          <w:divBdr>
            <w:top w:val="none" w:sz="0" w:space="0" w:color="auto"/>
            <w:left w:val="none" w:sz="0" w:space="0" w:color="auto"/>
            <w:bottom w:val="none" w:sz="0" w:space="0" w:color="auto"/>
            <w:right w:val="none" w:sz="0" w:space="0" w:color="auto"/>
          </w:divBdr>
        </w:div>
        <w:div w:id="867138154">
          <w:marLeft w:val="0"/>
          <w:marRight w:val="0"/>
          <w:marTop w:val="0"/>
          <w:marBottom w:val="0"/>
          <w:divBdr>
            <w:top w:val="none" w:sz="0" w:space="0" w:color="auto"/>
            <w:left w:val="none" w:sz="0" w:space="0" w:color="auto"/>
            <w:bottom w:val="none" w:sz="0" w:space="0" w:color="auto"/>
            <w:right w:val="none" w:sz="0" w:space="0" w:color="auto"/>
          </w:divBdr>
        </w:div>
        <w:div w:id="471677108">
          <w:marLeft w:val="0"/>
          <w:marRight w:val="0"/>
          <w:marTop w:val="0"/>
          <w:marBottom w:val="0"/>
          <w:divBdr>
            <w:top w:val="none" w:sz="0" w:space="0" w:color="auto"/>
            <w:left w:val="none" w:sz="0" w:space="0" w:color="auto"/>
            <w:bottom w:val="none" w:sz="0" w:space="0" w:color="auto"/>
            <w:right w:val="none" w:sz="0" w:space="0" w:color="auto"/>
          </w:divBdr>
        </w:div>
        <w:div w:id="1460610019">
          <w:marLeft w:val="0"/>
          <w:marRight w:val="0"/>
          <w:marTop w:val="0"/>
          <w:marBottom w:val="0"/>
          <w:divBdr>
            <w:top w:val="none" w:sz="0" w:space="0" w:color="auto"/>
            <w:left w:val="none" w:sz="0" w:space="0" w:color="auto"/>
            <w:bottom w:val="none" w:sz="0" w:space="0" w:color="auto"/>
            <w:right w:val="none" w:sz="0" w:space="0" w:color="auto"/>
          </w:divBdr>
        </w:div>
        <w:div w:id="1468159090">
          <w:marLeft w:val="0"/>
          <w:marRight w:val="0"/>
          <w:marTop w:val="0"/>
          <w:marBottom w:val="0"/>
          <w:divBdr>
            <w:top w:val="none" w:sz="0" w:space="0" w:color="auto"/>
            <w:left w:val="none" w:sz="0" w:space="0" w:color="auto"/>
            <w:bottom w:val="none" w:sz="0" w:space="0" w:color="auto"/>
            <w:right w:val="none" w:sz="0" w:space="0" w:color="auto"/>
          </w:divBdr>
        </w:div>
        <w:div w:id="1779762840">
          <w:marLeft w:val="0"/>
          <w:marRight w:val="0"/>
          <w:marTop w:val="0"/>
          <w:marBottom w:val="0"/>
          <w:divBdr>
            <w:top w:val="none" w:sz="0" w:space="0" w:color="auto"/>
            <w:left w:val="none" w:sz="0" w:space="0" w:color="auto"/>
            <w:bottom w:val="none" w:sz="0" w:space="0" w:color="auto"/>
            <w:right w:val="none" w:sz="0" w:space="0" w:color="auto"/>
          </w:divBdr>
        </w:div>
        <w:div w:id="2140567319">
          <w:marLeft w:val="0"/>
          <w:marRight w:val="0"/>
          <w:marTop w:val="0"/>
          <w:marBottom w:val="0"/>
          <w:divBdr>
            <w:top w:val="none" w:sz="0" w:space="0" w:color="auto"/>
            <w:left w:val="none" w:sz="0" w:space="0" w:color="auto"/>
            <w:bottom w:val="none" w:sz="0" w:space="0" w:color="auto"/>
            <w:right w:val="none" w:sz="0" w:space="0" w:color="auto"/>
          </w:divBdr>
        </w:div>
        <w:div w:id="311721377">
          <w:marLeft w:val="0"/>
          <w:marRight w:val="0"/>
          <w:marTop w:val="0"/>
          <w:marBottom w:val="0"/>
          <w:divBdr>
            <w:top w:val="none" w:sz="0" w:space="0" w:color="auto"/>
            <w:left w:val="none" w:sz="0" w:space="0" w:color="auto"/>
            <w:bottom w:val="none" w:sz="0" w:space="0" w:color="auto"/>
            <w:right w:val="none" w:sz="0" w:space="0" w:color="auto"/>
          </w:divBdr>
        </w:div>
        <w:div w:id="1275407186">
          <w:marLeft w:val="0"/>
          <w:marRight w:val="0"/>
          <w:marTop w:val="0"/>
          <w:marBottom w:val="0"/>
          <w:divBdr>
            <w:top w:val="none" w:sz="0" w:space="0" w:color="auto"/>
            <w:left w:val="none" w:sz="0" w:space="0" w:color="auto"/>
            <w:bottom w:val="none" w:sz="0" w:space="0" w:color="auto"/>
            <w:right w:val="none" w:sz="0" w:space="0" w:color="auto"/>
          </w:divBdr>
        </w:div>
        <w:div w:id="1556698121">
          <w:marLeft w:val="0"/>
          <w:marRight w:val="0"/>
          <w:marTop w:val="0"/>
          <w:marBottom w:val="0"/>
          <w:divBdr>
            <w:top w:val="none" w:sz="0" w:space="0" w:color="auto"/>
            <w:left w:val="none" w:sz="0" w:space="0" w:color="auto"/>
            <w:bottom w:val="none" w:sz="0" w:space="0" w:color="auto"/>
            <w:right w:val="none" w:sz="0" w:space="0" w:color="auto"/>
          </w:divBdr>
        </w:div>
        <w:div w:id="2052683171">
          <w:marLeft w:val="0"/>
          <w:marRight w:val="0"/>
          <w:marTop w:val="0"/>
          <w:marBottom w:val="0"/>
          <w:divBdr>
            <w:top w:val="none" w:sz="0" w:space="0" w:color="auto"/>
            <w:left w:val="none" w:sz="0" w:space="0" w:color="auto"/>
            <w:bottom w:val="none" w:sz="0" w:space="0" w:color="auto"/>
            <w:right w:val="none" w:sz="0" w:space="0" w:color="auto"/>
          </w:divBdr>
        </w:div>
        <w:div w:id="2128812260">
          <w:marLeft w:val="0"/>
          <w:marRight w:val="0"/>
          <w:marTop w:val="0"/>
          <w:marBottom w:val="0"/>
          <w:divBdr>
            <w:top w:val="none" w:sz="0" w:space="0" w:color="auto"/>
            <w:left w:val="none" w:sz="0" w:space="0" w:color="auto"/>
            <w:bottom w:val="none" w:sz="0" w:space="0" w:color="auto"/>
            <w:right w:val="none" w:sz="0" w:space="0" w:color="auto"/>
          </w:divBdr>
        </w:div>
        <w:div w:id="846099880">
          <w:marLeft w:val="0"/>
          <w:marRight w:val="0"/>
          <w:marTop w:val="0"/>
          <w:marBottom w:val="0"/>
          <w:divBdr>
            <w:top w:val="none" w:sz="0" w:space="0" w:color="auto"/>
            <w:left w:val="none" w:sz="0" w:space="0" w:color="auto"/>
            <w:bottom w:val="none" w:sz="0" w:space="0" w:color="auto"/>
            <w:right w:val="none" w:sz="0" w:space="0" w:color="auto"/>
          </w:divBdr>
        </w:div>
        <w:div w:id="1283995737">
          <w:marLeft w:val="0"/>
          <w:marRight w:val="0"/>
          <w:marTop w:val="0"/>
          <w:marBottom w:val="0"/>
          <w:divBdr>
            <w:top w:val="none" w:sz="0" w:space="0" w:color="auto"/>
            <w:left w:val="none" w:sz="0" w:space="0" w:color="auto"/>
            <w:bottom w:val="none" w:sz="0" w:space="0" w:color="auto"/>
            <w:right w:val="none" w:sz="0" w:space="0" w:color="auto"/>
          </w:divBdr>
        </w:div>
        <w:div w:id="390856919">
          <w:marLeft w:val="0"/>
          <w:marRight w:val="0"/>
          <w:marTop w:val="0"/>
          <w:marBottom w:val="0"/>
          <w:divBdr>
            <w:top w:val="none" w:sz="0" w:space="0" w:color="auto"/>
            <w:left w:val="none" w:sz="0" w:space="0" w:color="auto"/>
            <w:bottom w:val="none" w:sz="0" w:space="0" w:color="auto"/>
            <w:right w:val="none" w:sz="0" w:space="0" w:color="auto"/>
          </w:divBdr>
        </w:div>
        <w:div w:id="729159449">
          <w:marLeft w:val="0"/>
          <w:marRight w:val="0"/>
          <w:marTop w:val="0"/>
          <w:marBottom w:val="0"/>
          <w:divBdr>
            <w:top w:val="none" w:sz="0" w:space="0" w:color="auto"/>
            <w:left w:val="none" w:sz="0" w:space="0" w:color="auto"/>
            <w:bottom w:val="none" w:sz="0" w:space="0" w:color="auto"/>
            <w:right w:val="none" w:sz="0" w:space="0" w:color="auto"/>
          </w:divBdr>
        </w:div>
        <w:div w:id="116611689">
          <w:marLeft w:val="0"/>
          <w:marRight w:val="0"/>
          <w:marTop w:val="0"/>
          <w:marBottom w:val="0"/>
          <w:divBdr>
            <w:top w:val="none" w:sz="0" w:space="0" w:color="auto"/>
            <w:left w:val="none" w:sz="0" w:space="0" w:color="auto"/>
            <w:bottom w:val="none" w:sz="0" w:space="0" w:color="auto"/>
            <w:right w:val="none" w:sz="0" w:space="0" w:color="auto"/>
          </w:divBdr>
        </w:div>
        <w:div w:id="1519343792">
          <w:marLeft w:val="0"/>
          <w:marRight w:val="0"/>
          <w:marTop w:val="0"/>
          <w:marBottom w:val="0"/>
          <w:divBdr>
            <w:top w:val="none" w:sz="0" w:space="0" w:color="auto"/>
            <w:left w:val="none" w:sz="0" w:space="0" w:color="auto"/>
            <w:bottom w:val="none" w:sz="0" w:space="0" w:color="auto"/>
            <w:right w:val="none" w:sz="0" w:space="0" w:color="auto"/>
          </w:divBdr>
        </w:div>
        <w:div w:id="838618613">
          <w:marLeft w:val="0"/>
          <w:marRight w:val="0"/>
          <w:marTop w:val="0"/>
          <w:marBottom w:val="0"/>
          <w:divBdr>
            <w:top w:val="none" w:sz="0" w:space="0" w:color="auto"/>
            <w:left w:val="none" w:sz="0" w:space="0" w:color="auto"/>
            <w:bottom w:val="none" w:sz="0" w:space="0" w:color="auto"/>
            <w:right w:val="none" w:sz="0" w:space="0" w:color="auto"/>
          </w:divBdr>
        </w:div>
        <w:div w:id="196897546">
          <w:marLeft w:val="0"/>
          <w:marRight w:val="0"/>
          <w:marTop w:val="0"/>
          <w:marBottom w:val="0"/>
          <w:divBdr>
            <w:top w:val="none" w:sz="0" w:space="0" w:color="auto"/>
            <w:left w:val="none" w:sz="0" w:space="0" w:color="auto"/>
            <w:bottom w:val="none" w:sz="0" w:space="0" w:color="auto"/>
            <w:right w:val="none" w:sz="0" w:space="0" w:color="auto"/>
          </w:divBdr>
        </w:div>
        <w:div w:id="560218055">
          <w:marLeft w:val="0"/>
          <w:marRight w:val="0"/>
          <w:marTop w:val="0"/>
          <w:marBottom w:val="0"/>
          <w:divBdr>
            <w:top w:val="none" w:sz="0" w:space="0" w:color="auto"/>
            <w:left w:val="none" w:sz="0" w:space="0" w:color="auto"/>
            <w:bottom w:val="none" w:sz="0" w:space="0" w:color="auto"/>
            <w:right w:val="none" w:sz="0" w:space="0" w:color="auto"/>
          </w:divBdr>
        </w:div>
        <w:div w:id="331957188">
          <w:marLeft w:val="0"/>
          <w:marRight w:val="0"/>
          <w:marTop w:val="0"/>
          <w:marBottom w:val="0"/>
          <w:divBdr>
            <w:top w:val="none" w:sz="0" w:space="0" w:color="auto"/>
            <w:left w:val="none" w:sz="0" w:space="0" w:color="auto"/>
            <w:bottom w:val="none" w:sz="0" w:space="0" w:color="auto"/>
            <w:right w:val="none" w:sz="0" w:space="0" w:color="auto"/>
          </w:divBdr>
        </w:div>
        <w:div w:id="1543134842">
          <w:marLeft w:val="0"/>
          <w:marRight w:val="0"/>
          <w:marTop w:val="0"/>
          <w:marBottom w:val="0"/>
          <w:divBdr>
            <w:top w:val="none" w:sz="0" w:space="0" w:color="auto"/>
            <w:left w:val="none" w:sz="0" w:space="0" w:color="auto"/>
            <w:bottom w:val="none" w:sz="0" w:space="0" w:color="auto"/>
            <w:right w:val="none" w:sz="0" w:space="0" w:color="auto"/>
          </w:divBdr>
        </w:div>
        <w:div w:id="563178349">
          <w:marLeft w:val="0"/>
          <w:marRight w:val="0"/>
          <w:marTop w:val="0"/>
          <w:marBottom w:val="0"/>
          <w:divBdr>
            <w:top w:val="none" w:sz="0" w:space="0" w:color="auto"/>
            <w:left w:val="none" w:sz="0" w:space="0" w:color="auto"/>
            <w:bottom w:val="none" w:sz="0" w:space="0" w:color="auto"/>
            <w:right w:val="none" w:sz="0" w:space="0" w:color="auto"/>
          </w:divBdr>
        </w:div>
        <w:div w:id="559099935">
          <w:marLeft w:val="0"/>
          <w:marRight w:val="0"/>
          <w:marTop w:val="0"/>
          <w:marBottom w:val="0"/>
          <w:divBdr>
            <w:top w:val="none" w:sz="0" w:space="0" w:color="auto"/>
            <w:left w:val="none" w:sz="0" w:space="0" w:color="auto"/>
            <w:bottom w:val="none" w:sz="0" w:space="0" w:color="auto"/>
            <w:right w:val="none" w:sz="0" w:space="0" w:color="auto"/>
          </w:divBdr>
        </w:div>
        <w:div w:id="783112655">
          <w:marLeft w:val="0"/>
          <w:marRight w:val="0"/>
          <w:marTop w:val="0"/>
          <w:marBottom w:val="0"/>
          <w:divBdr>
            <w:top w:val="none" w:sz="0" w:space="0" w:color="auto"/>
            <w:left w:val="none" w:sz="0" w:space="0" w:color="auto"/>
            <w:bottom w:val="none" w:sz="0" w:space="0" w:color="auto"/>
            <w:right w:val="none" w:sz="0" w:space="0" w:color="auto"/>
          </w:divBdr>
        </w:div>
        <w:div w:id="1073164053">
          <w:marLeft w:val="0"/>
          <w:marRight w:val="0"/>
          <w:marTop w:val="0"/>
          <w:marBottom w:val="0"/>
          <w:divBdr>
            <w:top w:val="none" w:sz="0" w:space="0" w:color="auto"/>
            <w:left w:val="none" w:sz="0" w:space="0" w:color="auto"/>
            <w:bottom w:val="none" w:sz="0" w:space="0" w:color="auto"/>
            <w:right w:val="none" w:sz="0" w:space="0" w:color="auto"/>
          </w:divBdr>
        </w:div>
        <w:div w:id="1576277405">
          <w:marLeft w:val="0"/>
          <w:marRight w:val="0"/>
          <w:marTop w:val="0"/>
          <w:marBottom w:val="0"/>
          <w:divBdr>
            <w:top w:val="none" w:sz="0" w:space="0" w:color="auto"/>
            <w:left w:val="none" w:sz="0" w:space="0" w:color="auto"/>
            <w:bottom w:val="none" w:sz="0" w:space="0" w:color="auto"/>
            <w:right w:val="none" w:sz="0" w:space="0" w:color="auto"/>
          </w:divBdr>
        </w:div>
        <w:div w:id="2038657465">
          <w:marLeft w:val="0"/>
          <w:marRight w:val="0"/>
          <w:marTop w:val="0"/>
          <w:marBottom w:val="0"/>
          <w:divBdr>
            <w:top w:val="none" w:sz="0" w:space="0" w:color="auto"/>
            <w:left w:val="none" w:sz="0" w:space="0" w:color="auto"/>
            <w:bottom w:val="none" w:sz="0" w:space="0" w:color="auto"/>
            <w:right w:val="none" w:sz="0" w:space="0" w:color="auto"/>
          </w:divBdr>
        </w:div>
        <w:div w:id="2111974661">
          <w:marLeft w:val="0"/>
          <w:marRight w:val="0"/>
          <w:marTop w:val="0"/>
          <w:marBottom w:val="0"/>
          <w:divBdr>
            <w:top w:val="none" w:sz="0" w:space="0" w:color="auto"/>
            <w:left w:val="none" w:sz="0" w:space="0" w:color="auto"/>
            <w:bottom w:val="none" w:sz="0" w:space="0" w:color="auto"/>
            <w:right w:val="none" w:sz="0" w:space="0" w:color="auto"/>
          </w:divBdr>
        </w:div>
        <w:div w:id="1869173969">
          <w:marLeft w:val="0"/>
          <w:marRight w:val="0"/>
          <w:marTop w:val="0"/>
          <w:marBottom w:val="0"/>
          <w:divBdr>
            <w:top w:val="none" w:sz="0" w:space="0" w:color="auto"/>
            <w:left w:val="none" w:sz="0" w:space="0" w:color="auto"/>
            <w:bottom w:val="none" w:sz="0" w:space="0" w:color="auto"/>
            <w:right w:val="none" w:sz="0" w:space="0" w:color="auto"/>
          </w:divBdr>
        </w:div>
        <w:div w:id="2022125983">
          <w:marLeft w:val="0"/>
          <w:marRight w:val="0"/>
          <w:marTop w:val="0"/>
          <w:marBottom w:val="0"/>
          <w:divBdr>
            <w:top w:val="none" w:sz="0" w:space="0" w:color="auto"/>
            <w:left w:val="none" w:sz="0" w:space="0" w:color="auto"/>
            <w:bottom w:val="none" w:sz="0" w:space="0" w:color="auto"/>
            <w:right w:val="none" w:sz="0" w:space="0" w:color="auto"/>
          </w:divBdr>
        </w:div>
        <w:div w:id="1167401841">
          <w:marLeft w:val="0"/>
          <w:marRight w:val="0"/>
          <w:marTop w:val="0"/>
          <w:marBottom w:val="0"/>
          <w:divBdr>
            <w:top w:val="none" w:sz="0" w:space="0" w:color="auto"/>
            <w:left w:val="none" w:sz="0" w:space="0" w:color="auto"/>
            <w:bottom w:val="none" w:sz="0" w:space="0" w:color="auto"/>
            <w:right w:val="none" w:sz="0" w:space="0" w:color="auto"/>
          </w:divBdr>
        </w:div>
        <w:div w:id="1729260715">
          <w:marLeft w:val="0"/>
          <w:marRight w:val="0"/>
          <w:marTop w:val="0"/>
          <w:marBottom w:val="0"/>
          <w:divBdr>
            <w:top w:val="none" w:sz="0" w:space="0" w:color="auto"/>
            <w:left w:val="none" w:sz="0" w:space="0" w:color="auto"/>
            <w:bottom w:val="none" w:sz="0" w:space="0" w:color="auto"/>
            <w:right w:val="none" w:sz="0" w:space="0" w:color="auto"/>
          </w:divBdr>
        </w:div>
        <w:div w:id="1018846748">
          <w:marLeft w:val="0"/>
          <w:marRight w:val="0"/>
          <w:marTop w:val="0"/>
          <w:marBottom w:val="0"/>
          <w:divBdr>
            <w:top w:val="none" w:sz="0" w:space="0" w:color="auto"/>
            <w:left w:val="none" w:sz="0" w:space="0" w:color="auto"/>
            <w:bottom w:val="none" w:sz="0" w:space="0" w:color="auto"/>
            <w:right w:val="none" w:sz="0" w:space="0" w:color="auto"/>
          </w:divBdr>
        </w:div>
        <w:div w:id="1335303837">
          <w:marLeft w:val="0"/>
          <w:marRight w:val="0"/>
          <w:marTop w:val="0"/>
          <w:marBottom w:val="0"/>
          <w:divBdr>
            <w:top w:val="none" w:sz="0" w:space="0" w:color="auto"/>
            <w:left w:val="none" w:sz="0" w:space="0" w:color="auto"/>
            <w:bottom w:val="none" w:sz="0" w:space="0" w:color="auto"/>
            <w:right w:val="none" w:sz="0" w:space="0" w:color="auto"/>
          </w:divBdr>
        </w:div>
        <w:div w:id="1009722789">
          <w:marLeft w:val="0"/>
          <w:marRight w:val="0"/>
          <w:marTop w:val="0"/>
          <w:marBottom w:val="0"/>
          <w:divBdr>
            <w:top w:val="none" w:sz="0" w:space="0" w:color="auto"/>
            <w:left w:val="none" w:sz="0" w:space="0" w:color="auto"/>
            <w:bottom w:val="none" w:sz="0" w:space="0" w:color="auto"/>
            <w:right w:val="none" w:sz="0" w:space="0" w:color="auto"/>
          </w:divBdr>
        </w:div>
        <w:div w:id="816189082">
          <w:marLeft w:val="0"/>
          <w:marRight w:val="0"/>
          <w:marTop w:val="0"/>
          <w:marBottom w:val="0"/>
          <w:divBdr>
            <w:top w:val="none" w:sz="0" w:space="0" w:color="auto"/>
            <w:left w:val="none" w:sz="0" w:space="0" w:color="auto"/>
            <w:bottom w:val="none" w:sz="0" w:space="0" w:color="auto"/>
            <w:right w:val="none" w:sz="0" w:space="0" w:color="auto"/>
          </w:divBdr>
        </w:div>
        <w:div w:id="650788237">
          <w:marLeft w:val="0"/>
          <w:marRight w:val="0"/>
          <w:marTop w:val="0"/>
          <w:marBottom w:val="0"/>
          <w:divBdr>
            <w:top w:val="none" w:sz="0" w:space="0" w:color="auto"/>
            <w:left w:val="none" w:sz="0" w:space="0" w:color="auto"/>
            <w:bottom w:val="none" w:sz="0" w:space="0" w:color="auto"/>
            <w:right w:val="none" w:sz="0" w:space="0" w:color="auto"/>
          </w:divBdr>
        </w:div>
        <w:div w:id="1421368863">
          <w:marLeft w:val="0"/>
          <w:marRight w:val="0"/>
          <w:marTop w:val="0"/>
          <w:marBottom w:val="0"/>
          <w:divBdr>
            <w:top w:val="none" w:sz="0" w:space="0" w:color="auto"/>
            <w:left w:val="none" w:sz="0" w:space="0" w:color="auto"/>
            <w:bottom w:val="none" w:sz="0" w:space="0" w:color="auto"/>
            <w:right w:val="none" w:sz="0" w:space="0" w:color="auto"/>
          </w:divBdr>
        </w:div>
        <w:div w:id="666442982">
          <w:marLeft w:val="0"/>
          <w:marRight w:val="0"/>
          <w:marTop w:val="0"/>
          <w:marBottom w:val="0"/>
          <w:divBdr>
            <w:top w:val="none" w:sz="0" w:space="0" w:color="auto"/>
            <w:left w:val="none" w:sz="0" w:space="0" w:color="auto"/>
            <w:bottom w:val="none" w:sz="0" w:space="0" w:color="auto"/>
            <w:right w:val="none" w:sz="0" w:space="0" w:color="auto"/>
          </w:divBdr>
        </w:div>
        <w:div w:id="678973668">
          <w:marLeft w:val="0"/>
          <w:marRight w:val="0"/>
          <w:marTop w:val="0"/>
          <w:marBottom w:val="0"/>
          <w:divBdr>
            <w:top w:val="none" w:sz="0" w:space="0" w:color="auto"/>
            <w:left w:val="none" w:sz="0" w:space="0" w:color="auto"/>
            <w:bottom w:val="none" w:sz="0" w:space="0" w:color="auto"/>
            <w:right w:val="none" w:sz="0" w:space="0" w:color="auto"/>
          </w:divBdr>
        </w:div>
        <w:div w:id="1235042325">
          <w:marLeft w:val="0"/>
          <w:marRight w:val="0"/>
          <w:marTop w:val="0"/>
          <w:marBottom w:val="0"/>
          <w:divBdr>
            <w:top w:val="none" w:sz="0" w:space="0" w:color="auto"/>
            <w:left w:val="none" w:sz="0" w:space="0" w:color="auto"/>
            <w:bottom w:val="none" w:sz="0" w:space="0" w:color="auto"/>
            <w:right w:val="none" w:sz="0" w:space="0" w:color="auto"/>
          </w:divBdr>
        </w:div>
        <w:div w:id="1818448510">
          <w:marLeft w:val="0"/>
          <w:marRight w:val="0"/>
          <w:marTop w:val="0"/>
          <w:marBottom w:val="0"/>
          <w:divBdr>
            <w:top w:val="none" w:sz="0" w:space="0" w:color="auto"/>
            <w:left w:val="none" w:sz="0" w:space="0" w:color="auto"/>
            <w:bottom w:val="none" w:sz="0" w:space="0" w:color="auto"/>
            <w:right w:val="none" w:sz="0" w:space="0" w:color="auto"/>
          </w:divBdr>
        </w:div>
        <w:div w:id="843938123">
          <w:marLeft w:val="0"/>
          <w:marRight w:val="0"/>
          <w:marTop w:val="0"/>
          <w:marBottom w:val="0"/>
          <w:divBdr>
            <w:top w:val="none" w:sz="0" w:space="0" w:color="auto"/>
            <w:left w:val="none" w:sz="0" w:space="0" w:color="auto"/>
            <w:bottom w:val="none" w:sz="0" w:space="0" w:color="auto"/>
            <w:right w:val="none" w:sz="0" w:space="0" w:color="auto"/>
          </w:divBdr>
        </w:div>
        <w:div w:id="131025720">
          <w:marLeft w:val="0"/>
          <w:marRight w:val="0"/>
          <w:marTop w:val="0"/>
          <w:marBottom w:val="0"/>
          <w:divBdr>
            <w:top w:val="none" w:sz="0" w:space="0" w:color="auto"/>
            <w:left w:val="none" w:sz="0" w:space="0" w:color="auto"/>
            <w:bottom w:val="none" w:sz="0" w:space="0" w:color="auto"/>
            <w:right w:val="none" w:sz="0" w:space="0" w:color="auto"/>
          </w:divBdr>
        </w:div>
        <w:div w:id="122236304">
          <w:marLeft w:val="0"/>
          <w:marRight w:val="0"/>
          <w:marTop w:val="0"/>
          <w:marBottom w:val="0"/>
          <w:divBdr>
            <w:top w:val="none" w:sz="0" w:space="0" w:color="auto"/>
            <w:left w:val="none" w:sz="0" w:space="0" w:color="auto"/>
            <w:bottom w:val="none" w:sz="0" w:space="0" w:color="auto"/>
            <w:right w:val="none" w:sz="0" w:space="0" w:color="auto"/>
          </w:divBdr>
        </w:div>
        <w:div w:id="1798446744">
          <w:marLeft w:val="0"/>
          <w:marRight w:val="0"/>
          <w:marTop w:val="0"/>
          <w:marBottom w:val="0"/>
          <w:divBdr>
            <w:top w:val="none" w:sz="0" w:space="0" w:color="auto"/>
            <w:left w:val="none" w:sz="0" w:space="0" w:color="auto"/>
            <w:bottom w:val="none" w:sz="0" w:space="0" w:color="auto"/>
            <w:right w:val="none" w:sz="0" w:space="0" w:color="auto"/>
          </w:divBdr>
        </w:div>
        <w:div w:id="134765850">
          <w:marLeft w:val="0"/>
          <w:marRight w:val="0"/>
          <w:marTop w:val="0"/>
          <w:marBottom w:val="0"/>
          <w:divBdr>
            <w:top w:val="none" w:sz="0" w:space="0" w:color="auto"/>
            <w:left w:val="none" w:sz="0" w:space="0" w:color="auto"/>
            <w:bottom w:val="none" w:sz="0" w:space="0" w:color="auto"/>
            <w:right w:val="none" w:sz="0" w:space="0" w:color="auto"/>
          </w:divBdr>
        </w:div>
        <w:div w:id="746850400">
          <w:marLeft w:val="0"/>
          <w:marRight w:val="0"/>
          <w:marTop w:val="0"/>
          <w:marBottom w:val="0"/>
          <w:divBdr>
            <w:top w:val="none" w:sz="0" w:space="0" w:color="auto"/>
            <w:left w:val="none" w:sz="0" w:space="0" w:color="auto"/>
            <w:bottom w:val="none" w:sz="0" w:space="0" w:color="auto"/>
            <w:right w:val="none" w:sz="0" w:space="0" w:color="auto"/>
          </w:divBdr>
        </w:div>
        <w:div w:id="1453010320">
          <w:marLeft w:val="0"/>
          <w:marRight w:val="0"/>
          <w:marTop w:val="0"/>
          <w:marBottom w:val="0"/>
          <w:divBdr>
            <w:top w:val="none" w:sz="0" w:space="0" w:color="auto"/>
            <w:left w:val="none" w:sz="0" w:space="0" w:color="auto"/>
            <w:bottom w:val="none" w:sz="0" w:space="0" w:color="auto"/>
            <w:right w:val="none" w:sz="0" w:space="0" w:color="auto"/>
          </w:divBdr>
        </w:div>
        <w:div w:id="305739244">
          <w:marLeft w:val="0"/>
          <w:marRight w:val="0"/>
          <w:marTop w:val="0"/>
          <w:marBottom w:val="0"/>
          <w:divBdr>
            <w:top w:val="none" w:sz="0" w:space="0" w:color="auto"/>
            <w:left w:val="none" w:sz="0" w:space="0" w:color="auto"/>
            <w:bottom w:val="none" w:sz="0" w:space="0" w:color="auto"/>
            <w:right w:val="none" w:sz="0" w:space="0" w:color="auto"/>
          </w:divBdr>
        </w:div>
        <w:div w:id="374621915">
          <w:marLeft w:val="0"/>
          <w:marRight w:val="0"/>
          <w:marTop w:val="0"/>
          <w:marBottom w:val="0"/>
          <w:divBdr>
            <w:top w:val="none" w:sz="0" w:space="0" w:color="auto"/>
            <w:left w:val="none" w:sz="0" w:space="0" w:color="auto"/>
            <w:bottom w:val="none" w:sz="0" w:space="0" w:color="auto"/>
            <w:right w:val="none" w:sz="0" w:space="0" w:color="auto"/>
          </w:divBdr>
        </w:div>
        <w:div w:id="993023766">
          <w:marLeft w:val="0"/>
          <w:marRight w:val="0"/>
          <w:marTop w:val="0"/>
          <w:marBottom w:val="0"/>
          <w:divBdr>
            <w:top w:val="none" w:sz="0" w:space="0" w:color="auto"/>
            <w:left w:val="none" w:sz="0" w:space="0" w:color="auto"/>
            <w:bottom w:val="none" w:sz="0" w:space="0" w:color="auto"/>
            <w:right w:val="none" w:sz="0" w:space="0" w:color="auto"/>
          </w:divBdr>
        </w:div>
        <w:div w:id="826941923">
          <w:marLeft w:val="0"/>
          <w:marRight w:val="0"/>
          <w:marTop w:val="0"/>
          <w:marBottom w:val="0"/>
          <w:divBdr>
            <w:top w:val="none" w:sz="0" w:space="0" w:color="auto"/>
            <w:left w:val="none" w:sz="0" w:space="0" w:color="auto"/>
            <w:bottom w:val="none" w:sz="0" w:space="0" w:color="auto"/>
            <w:right w:val="none" w:sz="0" w:space="0" w:color="auto"/>
          </w:divBdr>
        </w:div>
        <w:div w:id="356734866">
          <w:marLeft w:val="0"/>
          <w:marRight w:val="0"/>
          <w:marTop w:val="0"/>
          <w:marBottom w:val="0"/>
          <w:divBdr>
            <w:top w:val="none" w:sz="0" w:space="0" w:color="auto"/>
            <w:left w:val="none" w:sz="0" w:space="0" w:color="auto"/>
            <w:bottom w:val="none" w:sz="0" w:space="0" w:color="auto"/>
            <w:right w:val="none" w:sz="0" w:space="0" w:color="auto"/>
          </w:divBdr>
        </w:div>
        <w:div w:id="1260412220">
          <w:marLeft w:val="0"/>
          <w:marRight w:val="0"/>
          <w:marTop w:val="0"/>
          <w:marBottom w:val="0"/>
          <w:divBdr>
            <w:top w:val="none" w:sz="0" w:space="0" w:color="auto"/>
            <w:left w:val="none" w:sz="0" w:space="0" w:color="auto"/>
            <w:bottom w:val="none" w:sz="0" w:space="0" w:color="auto"/>
            <w:right w:val="none" w:sz="0" w:space="0" w:color="auto"/>
          </w:divBdr>
        </w:div>
        <w:div w:id="1008171713">
          <w:marLeft w:val="0"/>
          <w:marRight w:val="0"/>
          <w:marTop w:val="0"/>
          <w:marBottom w:val="0"/>
          <w:divBdr>
            <w:top w:val="none" w:sz="0" w:space="0" w:color="auto"/>
            <w:left w:val="none" w:sz="0" w:space="0" w:color="auto"/>
            <w:bottom w:val="none" w:sz="0" w:space="0" w:color="auto"/>
            <w:right w:val="none" w:sz="0" w:space="0" w:color="auto"/>
          </w:divBdr>
        </w:div>
        <w:div w:id="317733064">
          <w:marLeft w:val="0"/>
          <w:marRight w:val="0"/>
          <w:marTop w:val="0"/>
          <w:marBottom w:val="0"/>
          <w:divBdr>
            <w:top w:val="none" w:sz="0" w:space="0" w:color="auto"/>
            <w:left w:val="none" w:sz="0" w:space="0" w:color="auto"/>
            <w:bottom w:val="none" w:sz="0" w:space="0" w:color="auto"/>
            <w:right w:val="none" w:sz="0" w:space="0" w:color="auto"/>
          </w:divBdr>
        </w:div>
        <w:div w:id="1055423035">
          <w:marLeft w:val="0"/>
          <w:marRight w:val="0"/>
          <w:marTop w:val="0"/>
          <w:marBottom w:val="0"/>
          <w:divBdr>
            <w:top w:val="none" w:sz="0" w:space="0" w:color="auto"/>
            <w:left w:val="none" w:sz="0" w:space="0" w:color="auto"/>
            <w:bottom w:val="none" w:sz="0" w:space="0" w:color="auto"/>
            <w:right w:val="none" w:sz="0" w:space="0" w:color="auto"/>
          </w:divBdr>
        </w:div>
        <w:div w:id="590820032">
          <w:marLeft w:val="0"/>
          <w:marRight w:val="0"/>
          <w:marTop w:val="0"/>
          <w:marBottom w:val="0"/>
          <w:divBdr>
            <w:top w:val="none" w:sz="0" w:space="0" w:color="auto"/>
            <w:left w:val="none" w:sz="0" w:space="0" w:color="auto"/>
            <w:bottom w:val="none" w:sz="0" w:space="0" w:color="auto"/>
            <w:right w:val="none" w:sz="0" w:space="0" w:color="auto"/>
          </w:divBdr>
        </w:div>
        <w:div w:id="1072125206">
          <w:marLeft w:val="0"/>
          <w:marRight w:val="0"/>
          <w:marTop w:val="0"/>
          <w:marBottom w:val="0"/>
          <w:divBdr>
            <w:top w:val="none" w:sz="0" w:space="0" w:color="auto"/>
            <w:left w:val="none" w:sz="0" w:space="0" w:color="auto"/>
            <w:bottom w:val="none" w:sz="0" w:space="0" w:color="auto"/>
            <w:right w:val="none" w:sz="0" w:space="0" w:color="auto"/>
          </w:divBdr>
        </w:div>
        <w:div w:id="2029796182">
          <w:marLeft w:val="0"/>
          <w:marRight w:val="0"/>
          <w:marTop w:val="0"/>
          <w:marBottom w:val="0"/>
          <w:divBdr>
            <w:top w:val="none" w:sz="0" w:space="0" w:color="auto"/>
            <w:left w:val="none" w:sz="0" w:space="0" w:color="auto"/>
            <w:bottom w:val="none" w:sz="0" w:space="0" w:color="auto"/>
            <w:right w:val="none" w:sz="0" w:space="0" w:color="auto"/>
          </w:divBdr>
        </w:div>
        <w:div w:id="537931066">
          <w:marLeft w:val="0"/>
          <w:marRight w:val="0"/>
          <w:marTop w:val="0"/>
          <w:marBottom w:val="0"/>
          <w:divBdr>
            <w:top w:val="none" w:sz="0" w:space="0" w:color="auto"/>
            <w:left w:val="none" w:sz="0" w:space="0" w:color="auto"/>
            <w:bottom w:val="none" w:sz="0" w:space="0" w:color="auto"/>
            <w:right w:val="none" w:sz="0" w:space="0" w:color="auto"/>
          </w:divBdr>
        </w:div>
        <w:div w:id="385883983">
          <w:marLeft w:val="0"/>
          <w:marRight w:val="0"/>
          <w:marTop w:val="0"/>
          <w:marBottom w:val="0"/>
          <w:divBdr>
            <w:top w:val="none" w:sz="0" w:space="0" w:color="auto"/>
            <w:left w:val="none" w:sz="0" w:space="0" w:color="auto"/>
            <w:bottom w:val="none" w:sz="0" w:space="0" w:color="auto"/>
            <w:right w:val="none" w:sz="0" w:space="0" w:color="auto"/>
          </w:divBdr>
        </w:div>
        <w:div w:id="331564103">
          <w:marLeft w:val="0"/>
          <w:marRight w:val="0"/>
          <w:marTop w:val="0"/>
          <w:marBottom w:val="0"/>
          <w:divBdr>
            <w:top w:val="none" w:sz="0" w:space="0" w:color="auto"/>
            <w:left w:val="none" w:sz="0" w:space="0" w:color="auto"/>
            <w:bottom w:val="none" w:sz="0" w:space="0" w:color="auto"/>
            <w:right w:val="none" w:sz="0" w:space="0" w:color="auto"/>
          </w:divBdr>
        </w:div>
        <w:div w:id="1794127467">
          <w:marLeft w:val="0"/>
          <w:marRight w:val="0"/>
          <w:marTop w:val="0"/>
          <w:marBottom w:val="0"/>
          <w:divBdr>
            <w:top w:val="none" w:sz="0" w:space="0" w:color="auto"/>
            <w:left w:val="none" w:sz="0" w:space="0" w:color="auto"/>
            <w:bottom w:val="none" w:sz="0" w:space="0" w:color="auto"/>
            <w:right w:val="none" w:sz="0" w:space="0" w:color="auto"/>
          </w:divBdr>
        </w:div>
        <w:div w:id="280649107">
          <w:marLeft w:val="0"/>
          <w:marRight w:val="0"/>
          <w:marTop w:val="0"/>
          <w:marBottom w:val="0"/>
          <w:divBdr>
            <w:top w:val="none" w:sz="0" w:space="0" w:color="auto"/>
            <w:left w:val="none" w:sz="0" w:space="0" w:color="auto"/>
            <w:bottom w:val="none" w:sz="0" w:space="0" w:color="auto"/>
            <w:right w:val="none" w:sz="0" w:space="0" w:color="auto"/>
          </w:divBdr>
        </w:div>
        <w:div w:id="421872420">
          <w:marLeft w:val="0"/>
          <w:marRight w:val="0"/>
          <w:marTop w:val="0"/>
          <w:marBottom w:val="0"/>
          <w:divBdr>
            <w:top w:val="none" w:sz="0" w:space="0" w:color="auto"/>
            <w:left w:val="none" w:sz="0" w:space="0" w:color="auto"/>
            <w:bottom w:val="none" w:sz="0" w:space="0" w:color="auto"/>
            <w:right w:val="none" w:sz="0" w:space="0" w:color="auto"/>
          </w:divBdr>
        </w:div>
        <w:div w:id="739401122">
          <w:marLeft w:val="0"/>
          <w:marRight w:val="0"/>
          <w:marTop w:val="0"/>
          <w:marBottom w:val="0"/>
          <w:divBdr>
            <w:top w:val="none" w:sz="0" w:space="0" w:color="auto"/>
            <w:left w:val="none" w:sz="0" w:space="0" w:color="auto"/>
            <w:bottom w:val="none" w:sz="0" w:space="0" w:color="auto"/>
            <w:right w:val="none" w:sz="0" w:space="0" w:color="auto"/>
          </w:divBdr>
        </w:div>
        <w:div w:id="1303346074">
          <w:marLeft w:val="0"/>
          <w:marRight w:val="0"/>
          <w:marTop w:val="0"/>
          <w:marBottom w:val="0"/>
          <w:divBdr>
            <w:top w:val="none" w:sz="0" w:space="0" w:color="auto"/>
            <w:left w:val="none" w:sz="0" w:space="0" w:color="auto"/>
            <w:bottom w:val="none" w:sz="0" w:space="0" w:color="auto"/>
            <w:right w:val="none" w:sz="0" w:space="0" w:color="auto"/>
          </w:divBdr>
        </w:div>
        <w:div w:id="982931095">
          <w:marLeft w:val="0"/>
          <w:marRight w:val="0"/>
          <w:marTop w:val="0"/>
          <w:marBottom w:val="0"/>
          <w:divBdr>
            <w:top w:val="none" w:sz="0" w:space="0" w:color="auto"/>
            <w:left w:val="none" w:sz="0" w:space="0" w:color="auto"/>
            <w:bottom w:val="none" w:sz="0" w:space="0" w:color="auto"/>
            <w:right w:val="none" w:sz="0" w:space="0" w:color="auto"/>
          </w:divBdr>
        </w:div>
        <w:div w:id="131994298">
          <w:marLeft w:val="0"/>
          <w:marRight w:val="0"/>
          <w:marTop w:val="0"/>
          <w:marBottom w:val="0"/>
          <w:divBdr>
            <w:top w:val="none" w:sz="0" w:space="0" w:color="auto"/>
            <w:left w:val="none" w:sz="0" w:space="0" w:color="auto"/>
            <w:bottom w:val="none" w:sz="0" w:space="0" w:color="auto"/>
            <w:right w:val="none" w:sz="0" w:space="0" w:color="auto"/>
          </w:divBdr>
        </w:div>
        <w:div w:id="55974019">
          <w:marLeft w:val="0"/>
          <w:marRight w:val="0"/>
          <w:marTop w:val="0"/>
          <w:marBottom w:val="0"/>
          <w:divBdr>
            <w:top w:val="none" w:sz="0" w:space="0" w:color="auto"/>
            <w:left w:val="none" w:sz="0" w:space="0" w:color="auto"/>
            <w:bottom w:val="none" w:sz="0" w:space="0" w:color="auto"/>
            <w:right w:val="none" w:sz="0" w:space="0" w:color="auto"/>
          </w:divBdr>
        </w:div>
        <w:div w:id="1456871399">
          <w:marLeft w:val="0"/>
          <w:marRight w:val="0"/>
          <w:marTop w:val="0"/>
          <w:marBottom w:val="0"/>
          <w:divBdr>
            <w:top w:val="none" w:sz="0" w:space="0" w:color="auto"/>
            <w:left w:val="none" w:sz="0" w:space="0" w:color="auto"/>
            <w:bottom w:val="none" w:sz="0" w:space="0" w:color="auto"/>
            <w:right w:val="none" w:sz="0" w:space="0" w:color="auto"/>
          </w:divBdr>
        </w:div>
        <w:div w:id="1713075618">
          <w:marLeft w:val="0"/>
          <w:marRight w:val="0"/>
          <w:marTop w:val="0"/>
          <w:marBottom w:val="0"/>
          <w:divBdr>
            <w:top w:val="none" w:sz="0" w:space="0" w:color="auto"/>
            <w:left w:val="none" w:sz="0" w:space="0" w:color="auto"/>
            <w:bottom w:val="none" w:sz="0" w:space="0" w:color="auto"/>
            <w:right w:val="none" w:sz="0" w:space="0" w:color="auto"/>
          </w:divBdr>
        </w:div>
        <w:div w:id="525413682">
          <w:marLeft w:val="0"/>
          <w:marRight w:val="0"/>
          <w:marTop w:val="0"/>
          <w:marBottom w:val="0"/>
          <w:divBdr>
            <w:top w:val="none" w:sz="0" w:space="0" w:color="auto"/>
            <w:left w:val="none" w:sz="0" w:space="0" w:color="auto"/>
            <w:bottom w:val="none" w:sz="0" w:space="0" w:color="auto"/>
            <w:right w:val="none" w:sz="0" w:space="0" w:color="auto"/>
          </w:divBdr>
        </w:div>
        <w:div w:id="755631393">
          <w:marLeft w:val="0"/>
          <w:marRight w:val="0"/>
          <w:marTop w:val="0"/>
          <w:marBottom w:val="0"/>
          <w:divBdr>
            <w:top w:val="none" w:sz="0" w:space="0" w:color="auto"/>
            <w:left w:val="none" w:sz="0" w:space="0" w:color="auto"/>
            <w:bottom w:val="none" w:sz="0" w:space="0" w:color="auto"/>
            <w:right w:val="none" w:sz="0" w:space="0" w:color="auto"/>
          </w:divBdr>
        </w:div>
        <w:div w:id="85461935">
          <w:marLeft w:val="0"/>
          <w:marRight w:val="0"/>
          <w:marTop w:val="0"/>
          <w:marBottom w:val="0"/>
          <w:divBdr>
            <w:top w:val="none" w:sz="0" w:space="0" w:color="auto"/>
            <w:left w:val="none" w:sz="0" w:space="0" w:color="auto"/>
            <w:bottom w:val="none" w:sz="0" w:space="0" w:color="auto"/>
            <w:right w:val="none" w:sz="0" w:space="0" w:color="auto"/>
          </w:divBdr>
        </w:div>
        <w:div w:id="1666277534">
          <w:marLeft w:val="0"/>
          <w:marRight w:val="0"/>
          <w:marTop w:val="0"/>
          <w:marBottom w:val="0"/>
          <w:divBdr>
            <w:top w:val="none" w:sz="0" w:space="0" w:color="auto"/>
            <w:left w:val="none" w:sz="0" w:space="0" w:color="auto"/>
            <w:bottom w:val="none" w:sz="0" w:space="0" w:color="auto"/>
            <w:right w:val="none" w:sz="0" w:space="0" w:color="auto"/>
          </w:divBdr>
        </w:div>
        <w:div w:id="1462723722">
          <w:marLeft w:val="0"/>
          <w:marRight w:val="0"/>
          <w:marTop w:val="0"/>
          <w:marBottom w:val="0"/>
          <w:divBdr>
            <w:top w:val="none" w:sz="0" w:space="0" w:color="auto"/>
            <w:left w:val="none" w:sz="0" w:space="0" w:color="auto"/>
            <w:bottom w:val="none" w:sz="0" w:space="0" w:color="auto"/>
            <w:right w:val="none" w:sz="0" w:space="0" w:color="auto"/>
          </w:divBdr>
        </w:div>
        <w:div w:id="132868164">
          <w:marLeft w:val="0"/>
          <w:marRight w:val="0"/>
          <w:marTop w:val="0"/>
          <w:marBottom w:val="0"/>
          <w:divBdr>
            <w:top w:val="none" w:sz="0" w:space="0" w:color="auto"/>
            <w:left w:val="none" w:sz="0" w:space="0" w:color="auto"/>
            <w:bottom w:val="none" w:sz="0" w:space="0" w:color="auto"/>
            <w:right w:val="none" w:sz="0" w:space="0" w:color="auto"/>
          </w:divBdr>
        </w:div>
        <w:div w:id="795223711">
          <w:marLeft w:val="0"/>
          <w:marRight w:val="0"/>
          <w:marTop w:val="0"/>
          <w:marBottom w:val="0"/>
          <w:divBdr>
            <w:top w:val="none" w:sz="0" w:space="0" w:color="auto"/>
            <w:left w:val="none" w:sz="0" w:space="0" w:color="auto"/>
            <w:bottom w:val="none" w:sz="0" w:space="0" w:color="auto"/>
            <w:right w:val="none" w:sz="0" w:space="0" w:color="auto"/>
          </w:divBdr>
        </w:div>
        <w:div w:id="726100951">
          <w:marLeft w:val="0"/>
          <w:marRight w:val="0"/>
          <w:marTop w:val="0"/>
          <w:marBottom w:val="0"/>
          <w:divBdr>
            <w:top w:val="none" w:sz="0" w:space="0" w:color="auto"/>
            <w:left w:val="none" w:sz="0" w:space="0" w:color="auto"/>
            <w:bottom w:val="none" w:sz="0" w:space="0" w:color="auto"/>
            <w:right w:val="none" w:sz="0" w:space="0" w:color="auto"/>
          </w:divBdr>
        </w:div>
        <w:div w:id="2110157778">
          <w:marLeft w:val="0"/>
          <w:marRight w:val="0"/>
          <w:marTop w:val="0"/>
          <w:marBottom w:val="0"/>
          <w:divBdr>
            <w:top w:val="none" w:sz="0" w:space="0" w:color="auto"/>
            <w:left w:val="none" w:sz="0" w:space="0" w:color="auto"/>
            <w:bottom w:val="none" w:sz="0" w:space="0" w:color="auto"/>
            <w:right w:val="none" w:sz="0" w:space="0" w:color="auto"/>
          </w:divBdr>
        </w:div>
        <w:div w:id="2139836163">
          <w:marLeft w:val="0"/>
          <w:marRight w:val="0"/>
          <w:marTop w:val="0"/>
          <w:marBottom w:val="0"/>
          <w:divBdr>
            <w:top w:val="none" w:sz="0" w:space="0" w:color="auto"/>
            <w:left w:val="none" w:sz="0" w:space="0" w:color="auto"/>
            <w:bottom w:val="none" w:sz="0" w:space="0" w:color="auto"/>
            <w:right w:val="none" w:sz="0" w:space="0" w:color="auto"/>
          </w:divBdr>
        </w:div>
        <w:div w:id="530339130">
          <w:marLeft w:val="0"/>
          <w:marRight w:val="0"/>
          <w:marTop w:val="0"/>
          <w:marBottom w:val="0"/>
          <w:divBdr>
            <w:top w:val="none" w:sz="0" w:space="0" w:color="auto"/>
            <w:left w:val="none" w:sz="0" w:space="0" w:color="auto"/>
            <w:bottom w:val="none" w:sz="0" w:space="0" w:color="auto"/>
            <w:right w:val="none" w:sz="0" w:space="0" w:color="auto"/>
          </w:divBdr>
        </w:div>
        <w:div w:id="183137976">
          <w:marLeft w:val="0"/>
          <w:marRight w:val="0"/>
          <w:marTop w:val="0"/>
          <w:marBottom w:val="0"/>
          <w:divBdr>
            <w:top w:val="none" w:sz="0" w:space="0" w:color="auto"/>
            <w:left w:val="none" w:sz="0" w:space="0" w:color="auto"/>
            <w:bottom w:val="none" w:sz="0" w:space="0" w:color="auto"/>
            <w:right w:val="none" w:sz="0" w:space="0" w:color="auto"/>
          </w:divBdr>
        </w:div>
        <w:div w:id="1199512274">
          <w:marLeft w:val="0"/>
          <w:marRight w:val="0"/>
          <w:marTop w:val="0"/>
          <w:marBottom w:val="0"/>
          <w:divBdr>
            <w:top w:val="none" w:sz="0" w:space="0" w:color="auto"/>
            <w:left w:val="none" w:sz="0" w:space="0" w:color="auto"/>
            <w:bottom w:val="none" w:sz="0" w:space="0" w:color="auto"/>
            <w:right w:val="none" w:sz="0" w:space="0" w:color="auto"/>
          </w:divBdr>
        </w:div>
        <w:div w:id="1568227728">
          <w:marLeft w:val="0"/>
          <w:marRight w:val="0"/>
          <w:marTop w:val="0"/>
          <w:marBottom w:val="0"/>
          <w:divBdr>
            <w:top w:val="none" w:sz="0" w:space="0" w:color="auto"/>
            <w:left w:val="none" w:sz="0" w:space="0" w:color="auto"/>
            <w:bottom w:val="none" w:sz="0" w:space="0" w:color="auto"/>
            <w:right w:val="none" w:sz="0" w:space="0" w:color="auto"/>
          </w:divBdr>
        </w:div>
        <w:div w:id="1686831800">
          <w:marLeft w:val="0"/>
          <w:marRight w:val="0"/>
          <w:marTop w:val="0"/>
          <w:marBottom w:val="0"/>
          <w:divBdr>
            <w:top w:val="none" w:sz="0" w:space="0" w:color="auto"/>
            <w:left w:val="none" w:sz="0" w:space="0" w:color="auto"/>
            <w:bottom w:val="none" w:sz="0" w:space="0" w:color="auto"/>
            <w:right w:val="none" w:sz="0" w:space="0" w:color="auto"/>
          </w:divBdr>
        </w:div>
        <w:div w:id="709845368">
          <w:marLeft w:val="0"/>
          <w:marRight w:val="0"/>
          <w:marTop w:val="0"/>
          <w:marBottom w:val="0"/>
          <w:divBdr>
            <w:top w:val="none" w:sz="0" w:space="0" w:color="auto"/>
            <w:left w:val="none" w:sz="0" w:space="0" w:color="auto"/>
            <w:bottom w:val="none" w:sz="0" w:space="0" w:color="auto"/>
            <w:right w:val="none" w:sz="0" w:space="0" w:color="auto"/>
          </w:divBdr>
        </w:div>
        <w:div w:id="1992248776">
          <w:marLeft w:val="0"/>
          <w:marRight w:val="0"/>
          <w:marTop w:val="0"/>
          <w:marBottom w:val="0"/>
          <w:divBdr>
            <w:top w:val="none" w:sz="0" w:space="0" w:color="auto"/>
            <w:left w:val="none" w:sz="0" w:space="0" w:color="auto"/>
            <w:bottom w:val="none" w:sz="0" w:space="0" w:color="auto"/>
            <w:right w:val="none" w:sz="0" w:space="0" w:color="auto"/>
          </w:divBdr>
        </w:div>
        <w:div w:id="1445534913">
          <w:marLeft w:val="0"/>
          <w:marRight w:val="0"/>
          <w:marTop w:val="0"/>
          <w:marBottom w:val="0"/>
          <w:divBdr>
            <w:top w:val="none" w:sz="0" w:space="0" w:color="auto"/>
            <w:left w:val="none" w:sz="0" w:space="0" w:color="auto"/>
            <w:bottom w:val="none" w:sz="0" w:space="0" w:color="auto"/>
            <w:right w:val="none" w:sz="0" w:space="0" w:color="auto"/>
          </w:divBdr>
        </w:div>
        <w:div w:id="709307335">
          <w:marLeft w:val="0"/>
          <w:marRight w:val="0"/>
          <w:marTop w:val="0"/>
          <w:marBottom w:val="0"/>
          <w:divBdr>
            <w:top w:val="none" w:sz="0" w:space="0" w:color="auto"/>
            <w:left w:val="none" w:sz="0" w:space="0" w:color="auto"/>
            <w:bottom w:val="none" w:sz="0" w:space="0" w:color="auto"/>
            <w:right w:val="none" w:sz="0" w:space="0" w:color="auto"/>
          </w:divBdr>
        </w:div>
        <w:div w:id="1565876770">
          <w:marLeft w:val="0"/>
          <w:marRight w:val="0"/>
          <w:marTop w:val="0"/>
          <w:marBottom w:val="0"/>
          <w:divBdr>
            <w:top w:val="none" w:sz="0" w:space="0" w:color="auto"/>
            <w:left w:val="none" w:sz="0" w:space="0" w:color="auto"/>
            <w:bottom w:val="none" w:sz="0" w:space="0" w:color="auto"/>
            <w:right w:val="none" w:sz="0" w:space="0" w:color="auto"/>
          </w:divBdr>
        </w:div>
        <w:div w:id="359085655">
          <w:marLeft w:val="0"/>
          <w:marRight w:val="0"/>
          <w:marTop w:val="0"/>
          <w:marBottom w:val="0"/>
          <w:divBdr>
            <w:top w:val="none" w:sz="0" w:space="0" w:color="auto"/>
            <w:left w:val="none" w:sz="0" w:space="0" w:color="auto"/>
            <w:bottom w:val="none" w:sz="0" w:space="0" w:color="auto"/>
            <w:right w:val="none" w:sz="0" w:space="0" w:color="auto"/>
          </w:divBdr>
        </w:div>
        <w:div w:id="1941521278">
          <w:marLeft w:val="0"/>
          <w:marRight w:val="0"/>
          <w:marTop w:val="0"/>
          <w:marBottom w:val="0"/>
          <w:divBdr>
            <w:top w:val="none" w:sz="0" w:space="0" w:color="auto"/>
            <w:left w:val="none" w:sz="0" w:space="0" w:color="auto"/>
            <w:bottom w:val="none" w:sz="0" w:space="0" w:color="auto"/>
            <w:right w:val="none" w:sz="0" w:space="0" w:color="auto"/>
          </w:divBdr>
        </w:div>
        <w:div w:id="663817417">
          <w:marLeft w:val="0"/>
          <w:marRight w:val="0"/>
          <w:marTop w:val="0"/>
          <w:marBottom w:val="0"/>
          <w:divBdr>
            <w:top w:val="none" w:sz="0" w:space="0" w:color="auto"/>
            <w:left w:val="none" w:sz="0" w:space="0" w:color="auto"/>
            <w:bottom w:val="none" w:sz="0" w:space="0" w:color="auto"/>
            <w:right w:val="none" w:sz="0" w:space="0" w:color="auto"/>
          </w:divBdr>
        </w:div>
        <w:div w:id="1576470540">
          <w:marLeft w:val="0"/>
          <w:marRight w:val="0"/>
          <w:marTop w:val="0"/>
          <w:marBottom w:val="0"/>
          <w:divBdr>
            <w:top w:val="none" w:sz="0" w:space="0" w:color="auto"/>
            <w:left w:val="none" w:sz="0" w:space="0" w:color="auto"/>
            <w:bottom w:val="none" w:sz="0" w:space="0" w:color="auto"/>
            <w:right w:val="none" w:sz="0" w:space="0" w:color="auto"/>
          </w:divBdr>
        </w:div>
        <w:div w:id="1505516030">
          <w:marLeft w:val="0"/>
          <w:marRight w:val="0"/>
          <w:marTop w:val="0"/>
          <w:marBottom w:val="0"/>
          <w:divBdr>
            <w:top w:val="none" w:sz="0" w:space="0" w:color="auto"/>
            <w:left w:val="none" w:sz="0" w:space="0" w:color="auto"/>
            <w:bottom w:val="none" w:sz="0" w:space="0" w:color="auto"/>
            <w:right w:val="none" w:sz="0" w:space="0" w:color="auto"/>
          </w:divBdr>
        </w:div>
        <w:div w:id="339741931">
          <w:marLeft w:val="0"/>
          <w:marRight w:val="0"/>
          <w:marTop w:val="0"/>
          <w:marBottom w:val="0"/>
          <w:divBdr>
            <w:top w:val="none" w:sz="0" w:space="0" w:color="auto"/>
            <w:left w:val="none" w:sz="0" w:space="0" w:color="auto"/>
            <w:bottom w:val="none" w:sz="0" w:space="0" w:color="auto"/>
            <w:right w:val="none" w:sz="0" w:space="0" w:color="auto"/>
          </w:divBdr>
        </w:div>
        <w:div w:id="946306454">
          <w:marLeft w:val="0"/>
          <w:marRight w:val="0"/>
          <w:marTop w:val="0"/>
          <w:marBottom w:val="0"/>
          <w:divBdr>
            <w:top w:val="none" w:sz="0" w:space="0" w:color="auto"/>
            <w:left w:val="none" w:sz="0" w:space="0" w:color="auto"/>
            <w:bottom w:val="none" w:sz="0" w:space="0" w:color="auto"/>
            <w:right w:val="none" w:sz="0" w:space="0" w:color="auto"/>
          </w:divBdr>
        </w:div>
        <w:div w:id="1021668041">
          <w:marLeft w:val="0"/>
          <w:marRight w:val="0"/>
          <w:marTop w:val="0"/>
          <w:marBottom w:val="0"/>
          <w:divBdr>
            <w:top w:val="none" w:sz="0" w:space="0" w:color="auto"/>
            <w:left w:val="none" w:sz="0" w:space="0" w:color="auto"/>
            <w:bottom w:val="none" w:sz="0" w:space="0" w:color="auto"/>
            <w:right w:val="none" w:sz="0" w:space="0" w:color="auto"/>
          </w:divBdr>
        </w:div>
        <w:div w:id="246425917">
          <w:marLeft w:val="0"/>
          <w:marRight w:val="0"/>
          <w:marTop w:val="0"/>
          <w:marBottom w:val="0"/>
          <w:divBdr>
            <w:top w:val="none" w:sz="0" w:space="0" w:color="auto"/>
            <w:left w:val="none" w:sz="0" w:space="0" w:color="auto"/>
            <w:bottom w:val="none" w:sz="0" w:space="0" w:color="auto"/>
            <w:right w:val="none" w:sz="0" w:space="0" w:color="auto"/>
          </w:divBdr>
        </w:div>
        <w:div w:id="2139951300">
          <w:marLeft w:val="0"/>
          <w:marRight w:val="0"/>
          <w:marTop w:val="0"/>
          <w:marBottom w:val="0"/>
          <w:divBdr>
            <w:top w:val="none" w:sz="0" w:space="0" w:color="auto"/>
            <w:left w:val="none" w:sz="0" w:space="0" w:color="auto"/>
            <w:bottom w:val="none" w:sz="0" w:space="0" w:color="auto"/>
            <w:right w:val="none" w:sz="0" w:space="0" w:color="auto"/>
          </w:divBdr>
        </w:div>
        <w:div w:id="1003699646">
          <w:marLeft w:val="0"/>
          <w:marRight w:val="0"/>
          <w:marTop w:val="0"/>
          <w:marBottom w:val="0"/>
          <w:divBdr>
            <w:top w:val="none" w:sz="0" w:space="0" w:color="auto"/>
            <w:left w:val="none" w:sz="0" w:space="0" w:color="auto"/>
            <w:bottom w:val="none" w:sz="0" w:space="0" w:color="auto"/>
            <w:right w:val="none" w:sz="0" w:space="0" w:color="auto"/>
          </w:divBdr>
        </w:div>
        <w:div w:id="446238557">
          <w:marLeft w:val="0"/>
          <w:marRight w:val="0"/>
          <w:marTop w:val="0"/>
          <w:marBottom w:val="0"/>
          <w:divBdr>
            <w:top w:val="none" w:sz="0" w:space="0" w:color="auto"/>
            <w:left w:val="none" w:sz="0" w:space="0" w:color="auto"/>
            <w:bottom w:val="none" w:sz="0" w:space="0" w:color="auto"/>
            <w:right w:val="none" w:sz="0" w:space="0" w:color="auto"/>
          </w:divBdr>
        </w:div>
        <w:div w:id="1911573810">
          <w:marLeft w:val="0"/>
          <w:marRight w:val="0"/>
          <w:marTop w:val="0"/>
          <w:marBottom w:val="0"/>
          <w:divBdr>
            <w:top w:val="none" w:sz="0" w:space="0" w:color="auto"/>
            <w:left w:val="none" w:sz="0" w:space="0" w:color="auto"/>
            <w:bottom w:val="none" w:sz="0" w:space="0" w:color="auto"/>
            <w:right w:val="none" w:sz="0" w:space="0" w:color="auto"/>
          </w:divBdr>
        </w:div>
        <w:div w:id="43145180">
          <w:marLeft w:val="0"/>
          <w:marRight w:val="0"/>
          <w:marTop w:val="0"/>
          <w:marBottom w:val="0"/>
          <w:divBdr>
            <w:top w:val="none" w:sz="0" w:space="0" w:color="auto"/>
            <w:left w:val="none" w:sz="0" w:space="0" w:color="auto"/>
            <w:bottom w:val="none" w:sz="0" w:space="0" w:color="auto"/>
            <w:right w:val="none" w:sz="0" w:space="0" w:color="auto"/>
          </w:divBdr>
        </w:div>
        <w:div w:id="1460803367">
          <w:marLeft w:val="0"/>
          <w:marRight w:val="0"/>
          <w:marTop w:val="0"/>
          <w:marBottom w:val="0"/>
          <w:divBdr>
            <w:top w:val="none" w:sz="0" w:space="0" w:color="auto"/>
            <w:left w:val="none" w:sz="0" w:space="0" w:color="auto"/>
            <w:bottom w:val="none" w:sz="0" w:space="0" w:color="auto"/>
            <w:right w:val="none" w:sz="0" w:space="0" w:color="auto"/>
          </w:divBdr>
        </w:div>
        <w:div w:id="1719167390">
          <w:marLeft w:val="0"/>
          <w:marRight w:val="0"/>
          <w:marTop w:val="0"/>
          <w:marBottom w:val="0"/>
          <w:divBdr>
            <w:top w:val="none" w:sz="0" w:space="0" w:color="auto"/>
            <w:left w:val="none" w:sz="0" w:space="0" w:color="auto"/>
            <w:bottom w:val="none" w:sz="0" w:space="0" w:color="auto"/>
            <w:right w:val="none" w:sz="0" w:space="0" w:color="auto"/>
          </w:divBdr>
        </w:div>
        <w:div w:id="564999409">
          <w:marLeft w:val="0"/>
          <w:marRight w:val="0"/>
          <w:marTop w:val="0"/>
          <w:marBottom w:val="0"/>
          <w:divBdr>
            <w:top w:val="none" w:sz="0" w:space="0" w:color="auto"/>
            <w:left w:val="none" w:sz="0" w:space="0" w:color="auto"/>
            <w:bottom w:val="none" w:sz="0" w:space="0" w:color="auto"/>
            <w:right w:val="none" w:sz="0" w:space="0" w:color="auto"/>
          </w:divBdr>
        </w:div>
        <w:div w:id="891768416">
          <w:marLeft w:val="0"/>
          <w:marRight w:val="0"/>
          <w:marTop w:val="0"/>
          <w:marBottom w:val="0"/>
          <w:divBdr>
            <w:top w:val="none" w:sz="0" w:space="0" w:color="auto"/>
            <w:left w:val="none" w:sz="0" w:space="0" w:color="auto"/>
            <w:bottom w:val="none" w:sz="0" w:space="0" w:color="auto"/>
            <w:right w:val="none" w:sz="0" w:space="0" w:color="auto"/>
          </w:divBdr>
        </w:div>
        <w:div w:id="9450413">
          <w:marLeft w:val="0"/>
          <w:marRight w:val="0"/>
          <w:marTop w:val="0"/>
          <w:marBottom w:val="0"/>
          <w:divBdr>
            <w:top w:val="none" w:sz="0" w:space="0" w:color="auto"/>
            <w:left w:val="none" w:sz="0" w:space="0" w:color="auto"/>
            <w:bottom w:val="none" w:sz="0" w:space="0" w:color="auto"/>
            <w:right w:val="none" w:sz="0" w:space="0" w:color="auto"/>
          </w:divBdr>
        </w:div>
        <w:div w:id="80838455">
          <w:marLeft w:val="0"/>
          <w:marRight w:val="0"/>
          <w:marTop w:val="0"/>
          <w:marBottom w:val="0"/>
          <w:divBdr>
            <w:top w:val="none" w:sz="0" w:space="0" w:color="auto"/>
            <w:left w:val="none" w:sz="0" w:space="0" w:color="auto"/>
            <w:bottom w:val="none" w:sz="0" w:space="0" w:color="auto"/>
            <w:right w:val="none" w:sz="0" w:space="0" w:color="auto"/>
          </w:divBdr>
        </w:div>
        <w:div w:id="2136561141">
          <w:marLeft w:val="0"/>
          <w:marRight w:val="0"/>
          <w:marTop w:val="0"/>
          <w:marBottom w:val="0"/>
          <w:divBdr>
            <w:top w:val="none" w:sz="0" w:space="0" w:color="auto"/>
            <w:left w:val="none" w:sz="0" w:space="0" w:color="auto"/>
            <w:bottom w:val="none" w:sz="0" w:space="0" w:color="auto"/>
            <w:right w:val="none" w:sz="0" w:space="0" w:color="auto"/>
          </w:divBdr>
        </w:div>
        <w:div w:id="407196382">
          <w:marLeft w:val="0"/>
          <w:marRight w:val="0"/>
          <w:marTop w:val="0"/>
          <w:marBottom w:val="0"/>
          <w:divBdr>
            <w:top w:val="none" w:sz="0" w:space="0" w:color="auto"/>
            <w:left w:val="none" w:sz="0" w:space="0" w:color="auto"/>
            <w:bottom w:val="none" w:sz="0" w:space="0" w:color="auto"/>
            <w:right w:val="none" w:sz="0" w:space="0" w:color="auto"/>
          </w:divBdr>
        </w:div>
        <w:div w:id="982463576">
          <w:marLeft w:val="0"/>
          <w:marRight w:val="0"/>
          <w:marTop w:val="0"/>
          <w:marBottom w:val="0"/>
          <w:divBdr>
            <w:top w:val="none" w:sz="0" w:space="0" w:color="auto"/>
            <w:left w:val="none" w:sz="0" w:space="0" w:color="auto"/>
            <w:bottom w:val="none" w:sz="0" w:space="0" w:color="auto"/>
            <w:right w:val="none" w:sz="0" w:space="0" w:color="auto"/>
          </w:divBdr>
        </w:div>
        <w:div w:id="777027535">
          <w:marLeft w:val="0"/>
          <w:marRight w:val="0"/>
          <w:marTop w:val="0"/>
          <w:marBottom w:val="0"/>
          <w:divBdr>
            <w:top w:val="none" w:sz="0" w:space="0" w:color="auto"/>
            <w:left w:val="none" w:sz="0" w:space="0" w:color="auto"/>
            <w:bottom w:val="none" w:sz="0" w:space="0" w:color="auto"/>
            <w:right w:val="none" w:sz="0" w:space="0" w:color="auto"/>
          </w:divBdr>
        </w:div>
        <w:div w:id="1460107844">
          <w:marLeft w:val="0"/>
          <w:marRight w:val="0"/>
          <w:marTop w:val="0"/>
          <w:marBottom w:val="0"/>
          <w:divBdr>
            <w:top w:val="none" w:sz="0" w:space="0" w:color="auto"/>
            <w:left w:val="none" w:sz="0" w:space="0" w:color="auto"/>
            <w:bottom w:val="none" w:sz="0" w:space="0" w:color="auto"/>
            <w:right w:val="none" w:sz="0" w:space="0" w:color="auto"/>
          </w:divBdr>
        </w:div>
        <w:div w:id="1144393102">
          <w:marLeft w:val="0"/>
          <w:marRight w:val="0"/>
          <w:marTop w:val="0"/>
          <w:marBottom w:val="0"/>
          <w:divBdr>
            <w:top w:val="none" w:sz="0" w:space="0" w:color="auto"/>
            <w:left w:val="none" w:sz="0" w:space="0" w:color="auto"/>
            <w:bottom w:val="none" w:sz="0" w:space="0" w:color="auto"/>
            <w:right w:val="none" w:sz="0" w:space="0" w:color="auto"/>
          </w:divBdr>
        </w:div>
        <w:div w:id="156651947">
          <w:marLeft w:val="0"/>
          <w:marRight w:val="0"/>
          <w:marTop w:val="0"/>
          <w:marBottom w:val="0"/>
          <w:divBdr>
            <w:top w:val="none" w:sz="0" w:space="0" w:color="auto"/>
            <w:left w:val="none" w:sz="0" w:space="0" w:color="auto"/>
            <w:bottom w:val="none" w:sz="0" w:space="0" w:color="auto"/>
            <w:right w:val="none" w:sz="0" w:space="0" w:color="auto"/>
          </w:divBdr>
        </w:div>
        <w:div w:id="1241407647">
          <w:marLeft w:val="0"/>
          <w:marRight w:val="0"/>
          <w:marTop w:val="0"/>
          <w:marBottom w:val="0"/>
          <w:divBdr>
            <w:top w:val="none" w:sz="0" w:space="0" w:color="auto"/>
            <w:left w:val="none" w:sz="0" w:space="0" w:color="auto"/>
            <w:bottom w:val="none" w:sz="0" w:space="0" w:color="auto"/>
            <w:right w:val="none" w:sz="0" w:space="0" w:color="auto"/>
          </w:divBdr>
        </w:div>
        <w:div w:id="828327485">
          <w:marLeft w:val="0"/>
          <w:marRight w:val="0"/>
          <w:marTop w:val="0"/>
          <w:marBottom w:val="0"/>
          <w:divBdr>
            <w:top w:val="none" w:sz="0" w:space="0" w:color="auto"/>
            <w:left w:val="none" w:sz="0" w:space="0" w:color="auto"/>
            <w:bottom w:val="none" w:sz="0" w:space="0" w:color="auto"/>
            <w:right w:val="none" w:sz="0" w:space="0" w:color="auto"/>
          </w:divBdr>
        </w:div>
        <w:div w:id="548763356">
          <w:marLeft w:val="0"/>
          <w:marRight w:val="0"/>
          <w:marTop w:val="0"/>
          <w:marBottom w:val="0"/>
          <w:divBdr>
            <w:top w:val="none" w:sz="0" w:space="0" w:color="auto"/>
            <w:left w:val="none" w:sz="0" w:space="0" w:color="auto"/>
            <w:bottom w:val="none" w:sz="0" w:space="0" w:color="auto"/>
            <w:right w:val="none" w:sz="0" w:space="0" w:color="auto"/>
          </w:divBdr>
        </w:div>
        <w:div w:id="1814132583">
          <w:marLeft w:val="0"/>
          <w:marRight w:val="0"/>
          <w:marTop w:val="0"/>
          <w:marBottom w:val="0"/>
          <w:divBdr>
            <w:top w:val="none" w:sz="0" w:space="0" w:color="auto"/>
            <w:left w:val="none" w:sz="0" w:space="0" w:color="auto"/>
            <w:bottom w:val="none" w:sz="0" w:space="0" w:color="auto"/>
            <w:right w:val="none" w:sz="0" w:space="0" w:color="auto"/>
          </w:divBdr>
        </w:div>
        <w:div w:id="1851335733">
          <w:marLeft w:val="0"/>
          <w:marRight w:val="0"/>
          <w:marTop w:val="0"/>
          <w:marBottom w:val="0"/>
          <w:divBdr>
            <w:top w:val="none" w:sz="0" w:space="0" w:color="auto"/>
            <w:left w:val="none" w:sz="0" w:space="0" w:color="auto"/>
            <w:bottom w:val="none" w:sz="0" w:space="0" w:color="auto"/>
            <w:right w:val="none" w:sz="0" w:space="0" w:color="auto"/>
          </w:divBdr>
        </w:div>
        <w:div w:id="1510674853">
          <w:marLeft w:val="0"/>
          <w:marRight w:val="0"/>
          <w:marTop w:val="0"/>
          <w:marBottom w:val="0"/>
          <w:divBdr>
            <w:top w:val="none" w:sz="0" w:space="0" w:color="auto"/>
            <w:left w:val="none" w:sz="0" w:space="0" w:color="auto"/>
            <w:bottom w:val="none" w:sz="0" w:space="0" w:color="auto"/>
            <w:right w:val="none" w:sz="0" w:space="0" w:color="auto"/>
          </w:divBdr>
        </w:div>
        <w:div w:id="861555545">
          <w:marLeft w:val="0"/>
          <w:marRight w:val="0"/>
          <w:marTop w:val="0"/>
          <w:marBottom w:val="0"/>
          <w:divBdr>
            <w:top w:val="none" w:sz="0" w:space="0" w:color="auto"/>
            <w:left w:val="none" w:sz="0" w:space="0" w:color="auto"/>
            <w:bottom w:val="none" w:sz="0" w:space="0" w:color="auto"/>
            <w:right w:val="none" w:sz="0" w:space="0" w:color="auto"/>
          </w:divBdr>
        </w:div>
        <w:div w:id="1885022682">
          <w:marLeft w:val="0"/>
          <w:marRight w:val="0"/>
          <w:marTop w:val="0"/>
          <w:marBottom w:val="0"/>
          <w:divBdr>
            <w:top w:val="none" w:sz="0" w:space="0" w:color="auto"/>
            <w:left w:val="none" w:sz="0" w:space="0" w:color="auto"/>
            <w:bottom w:val="none" w:sz="0" w:space="0" w:color="auto"/>
            <w:right w:val="none" w:sz="0" w:space="0" w:color="auto"/>
          </w:divBdr>
        </w:div>
        <w:div w:id="106126484">
          <w:marLeft w:val="0"/>
          <w:marRight w:val="0"/>
          <w:marTop w:val="0"/>
          <w:marBottom w:val="0"/>
          <w:divBdr>
            <w:top w:val="none" w:sz="0" w:space="0" w:color="auto"/>
            <w:left w:val="none" w:sz="0" w:space="0" w:color="auto"/>
            <w:bottom w:val="none" w:sz="0" w:space="0" w:color="auto"/>
            <w:right w:val="none" w:sz="0" w:space="0" w:color="auto"/>
          </w:divBdr>
        </w:div>
        <w:div w:id="2068333163">
          <w:marLeft w:val="0"/>
          <w:marRight w:val="0"/>
          <w:marTop w:val="0"/>
          <w:marBottom w:val="0"/>
          <w:divBdr>
            <w:top w:val="none" w:sz="0" w:space="0" w:color="auto"/>
            <w:left w:val="none" w:sz="0" w:space="0" w:color="auto"/>
            <w:bottom w:val="none" w:sz="0" w:space="0" w:color="auto"/>
            <w:right w:val="none" w:sz="0" w:space="0" w:color="auto"/>
          </w:divBdr>
        </w:div>
        <w:div w:id="1135294593">
          <w:marLeft w:val="0"/>
          <w:marRight w:val="0"/>
          <w:marTop w:val="0"/>
          <w:marBottom w:val="0"/>
          <w:divBdr>
            <w:top w:val="none" w:sz="0" w:space="0" w:color="auto"/>
            <w:left w:val="none" w:sz="0" w:space="0" w:color="auto"/>
            <w:bottom w:val="none" w:sz="0" w:space="0" w:color="auto"/>
            <w:right w:val="none" w:sz="0" w:space="0" w:color="auto"/>
          </w:divBdr>
        </w:div>
        <w:div w:id="1398934343">
          <w:marLeft w:val="0"/>
          <w:marRight w:val="0"/>
          <w:marTop w:val="0"/>
          <w:marBottom w:val="0"/>
          <w:divBdr>
            <w:top w:val="none" w:sz="0" w:space="0" w:color="auto"/>
            <w:left w:val="none" w:sz="0" w:space="0" w:color="auto"/>
            <w:bottom w:val="none" w:sz="0" w:space="0" w:color="auto"/>
            <w:right w:val="none" w:sz="0" w:space="0" w:color="auto"/>
          </w:divBdr>
        </w:div>
        <w:div w:id="868836238">
          <w:marLeft w:val="0"/>
          <w:marRight w:val="0"/>
          <w:marTop w:val="0"/>
          <w:marBottom w:val="0"/>
          <w:divBdr>
            <w:top w:val="none" w:sz="0" w:space="0" w:color="auto"/>
            <w:left w:val="none" w:sz="0" w:space="0" w:color="auto"/>
            <w:bottom w:val="none" w:sz="0" w:space="0" w:color="auto"/>
            <w:right w:val="none" w:sz="0" w:space="0" w:color="auto"/>
          </w:divBdr>
        </w:div>
        <w:div w:id="1924728291">
          <w:marLeft w:val="0"/>
          <w:marRight w:val="0"/>
          <w:marTop w:val="0"/>
          <w:marBottom w:val="0"/>
          <w:divBdr>
            <w:top w:val="none" w:sz="0" w:space="0" w:color="auto"/>
            <w:left w:val="none" w:sz="0" w:space="0" w:color="auto"/>
            <w:bottom w:val="none" w:sz="0" w:space="0" w:color="auto"/>
            <w:right w:val="none" w:sz="0" w:space="0" w:color="auto"/>
          </w:divBdr>
        </w:div>
        <w:div w:id="1283613340">
          <w:marLeft w:val="0"/>
          <w:marRight w:val="0"/>
          <w:marTop w:val="0"/>
          <w:marBottom w:val="0"/>
          <w:divBdr>
            <w:top w:val="none" w:sz="0" w:space="0" w:color="auto"/>
            <w:left w:val="none" w:sz="0" w:space="0" w:color="auto"/>
            <w:bottom w:val="none" w:sz="0" w:space="0" w:color="auto"/>
            <w:right w:val="none" w:sz="0" w:space="0" w:color="auto"/>
          </w:divBdr>
        </w:div>
        <w:div w:id="1249116459">
          <w:marLeft w:val="0"/>
          <w:marRight w:val="0"/>
          <w:marTop w:val="0"/>
          <w:marBottom w:val="0"/>
          <w:divBdr>
            <w:top w:val="none" w:sz="0" w:space="0" w:color="auto"/>
            <w:left w:val="none" w:sz="0" w:space="0" w:color="auto"/>
            <w:bottom w:val="none" w:sz="0" w:space="0" w:color="auto"/>
            <w:right w:val="none" w:sz="0" w:space="0" w:color="auto"/>
          </w:divBdr>
        </w:div>
        <w:div w:id="1164198064">
          <w:marLeft w:val="0"/>
          <w:marRight w:val="0"/>
          <w:marTop w:val="0"/>
          <w:marBottom w:val="0"/>
          <w:divBdr>
            <w:top w:val="none" w:sz="0" w:space="0" w:color="auto"/>
            <w:left w:val="none" w:sz="0" w:space="0" w:color="auto"/>
            <w:bottom w:val="none" w:sz="0" w:space="0" w:color="auto"/>
            <w:right w:val="none" w:sz="0" w:space="0" w:color="auto"/>
          </w:divBdr>
        </w:div>
        <w:div w:id="786656625">
          <w:marLeft w:val="0"/>
          <w:marRight w:val="0"/>
          <w:marTop w:val="0"/>
          <w:marBottom w:val="0"/>
          <w:divBdr>
            <w:top w:val="none" w:sz="0" w:space="0" w:color="auto"/>
            <w:left w:val="none" w:sz="0" w:space="0" w:color="auto"/>
            <w:bottom w:val="none" w:sz="0" w:space="0" w:color="auto"/>
            <w:right w:val="none" w:sz="0" w:space="0" w:color="auto"/>
          </w:divBdr>
        </w:div>
        <w:div w:id="161705680">
          <w:marLeft w:val="0"/>
          <w:marRight w:val="0"/>
          <w:marTop w:val="0"/>
          <w:marBottom w:val="0"/>
          <w:divBdr>
            <w:top w:val="none" w:sz="0" w:space="0" w:color="auto"/>
            <w:left w:val="none" w:sz="0" w:space="0" w:color="auto"/>
            <w:bottom w:val="none" w:sz="0" w:space="0" w:color="auto"/>
            <w:right w:val="none" w:sz="0" w:space="0" w:color="auto"/>
          </w:divBdr>
        </w:div>
        <w:div w:id="891577612">
          <w:marLeft w:val="0"/>
          <w:marRight w:val="0"/>
          <w:marTop w:val="0"/>
          <w:marBottom w:val="0"/>
          <w:divBdr>
            <w:top w:val="none" w:sz="0" w:space="0" w:color="auto"/>
            <w:left w:val="none" w:sz="0" w:space="0" w:color="auto"/>
            <w:bottom w:val="none" w:sz="0" w:space="0" w:color="auto"/>
            <w:right w:val="none" w:sz="0" w:space="0" w:color="auto"/>
          </w:divBdr>
        </w:div>
        <w:div w:id="1531145597">
          <w:marLeft w:val="0"/>
          <w:marRight w:val="0"/>
          <w:marTop w:val="0"/>
          <w:marBottom w:val="0"/>
          <w:divBdr>
            <w:top w:val="none" w:sz="0" w:space="0" w:color="auto"/>
            <w:left w:val="none" w:sz="0" w:space="0" w:color="auto"/>
            <w:bottom w:val="none" w:sz="0" w:space="0" w:color="auto"/>
            <w:right w:val="none" w:sz="0" w:space="0" w:color="auto"/>
          </w:divBdr>
        </w:div>
        <w:div w:id="1018048093">
          <w:marLeft w:val="0"/>
          <w:marRight w:val="0"/>
          <w:marTop w:val="0"/>
          <w:marBottom w:val="0"/>
          <w:divBdr>
            <w:top w:val="none" w:sz="0" w:space="0" w:color="auto"/>
            <w:left w:val="none" w:sz="0" w:space="0" w:color="auto"/>
            <w:bottom w:val="none" w:sz="0" w:space="0" w:color="auto"/>
            <w:right w:val="none" w:sz="0" w:space="0" w:color="auto"/>
          </w:divBdr>
        </w:div>
        <w:div w:id="55131701">
          <w:marLeft w:val="0"/>
          <w:marRight w:val="0"/>
          <w:marTop w:val="0"/>
          <w:marBottom w:val="0"/>
          <w:divBdr>
            <w:top w:val="none" w:sz="0" w:space="0" w:color="auto"/>
            <w:left w:val="none" w:sz="0" w:space="0" w:color="auto"/>
            <w:bottom w:val="none" w:sz="0" w:space="0" w:color="auto"/>
            <w:right w:val="none" w:sz="0" w:space="0" w:color="auto"/>
          </w:divBdr>
        </w:div>
        <w:div w:id="1825273210">
          <w:marLeft w:val="0"/>
          <w:marRight w:val="0"/>
          <w:marTop w:val="0"/>
          <w:marBottom w:val="0"/>
          <w:divBdr>
            <w:top w:val="none" w:sz="0" w:space="0" w:color="auto"/>
            <w:left w:val="none" w:sz="0" w:space="0" w:color="auto"/>
            <w:bottom w:val="none" w:sz="0" w:space="0" w:color="auto"/>
            <w:right w:val="none" w:sz="0" w:space="0" w:color="auto"/>
          </w:divBdr>
        </w:div>
        <w:div w:id="485174490">
          <w:marLeft w:val="0"/>
          <w:marRight w:val="0"/>
          <w:marTop w:val="0"/>
          <w:marBottom w:val="0"/>
          <w:divBdr>
            <w:top w:val="none" w:sz="0" w:space="0" w:color="auto"/>
            <w:left w:val="none" w:sz="0" w:space="0" w:color="auto"/>
            <w:bottom w:val="none" w:sz="0" w:space="0" w:color="auto"/>
            <w:right w:val="none" w:sz="0" w:space="0" w:color="auto"/>
          </w:divBdr>
        </w:div>
        <w:div w:id="1268077778">
          <w:marLeft w:val="0"/>
          <w:marRight w:val="0"/>
          <w:marTop w:val="0"/>
          <w:marBottom w:val="0"/>
          <w:divBdr>
            <w:top w:val="none" w:sz="0" w:space="0" w:color="auto"/>
            <w:left w:val="none" w:sz="0" w:space="0" w:color="auto"/>
            <w:bottom w:val="none" w:sz="0" w:space="0" w:color="auto"/>
            <w:right w:val="none" w:sz="0" w:space="0" w:color="auto"/>
          </w:divBdr>
        </w:div>
        <w:div w:id="1704400129">
          <w:marLeft w:val="0"/>
          <w:marRight w:val="0"/>
          <w:marTop w:val="0"/>
          <w:marBottom w:val="0"/>
          <w:divBdr>
            <w:top w:val="none" w:sz="0" w:space="0" w:color="auto"/>
            <w:left w:val="none" w:sz="0" w:space="0" w:color="auto"/>
            <w:bottom w:val="none" w:sz="0" w:space="0" w:color="auto"/>
            <w:right w:val="none" w:sz="0" w:space="0" w:color="auto"/>
          </w:divBdr>
        </w:div>
        <w:div w:id="1353996685">
          <w:marLeft w:val="0"/>
          <w:marRight w:val="0"/>
          <w:marTop w:val="0"/>
          <w:marBottom w:val="0"/>
          <w:divBdr>
            <w:top w:val="none" w:sz="0" w:space="0" w:color="auto"/>
            <w:left w:val="none" w:sz="0" w:space="0" w:color="auto"/>
            <w:bottom w:val="none" w:sz="0" w:space="0" w:color="auto"/>
            <w:right w:val="none" w:sz="0" w:space="0" w:color="auto"/>
          </w:divBdr>
        </w:div>
        <w:div w:id="821435430">
          <w:marLeft w:val="0"/>
          <w:marRight w:val="0"/>
          <w:marTop w:val="0"/>
          <w:marBottom w:val="0"/>
          <w:divBdr>
            <w:top w:val="none" w:sz="0" w:space="0" w:color="auto"/>
            <w:left w:val="none" w:sz="0" w:space="0" w:color="auto"/>
            <w:bottom w:val="none" w:sz="0" w:space="0" w:color="auto"/>
            <w:right w:val="none" w:sz="0" w:space="0" w:color="auto"/>
          </w:divBdr>
        </w:div>
        <w:div w:id="1814829308">
          <w:marLeft w:val="0"/>
          <w:marRight w:val="0"/>
          <w:marTop w:val="0"/>
          <w:marBottom w:val="0"/>
          <w:divBdr>
            <w:top w:val="none" w:sz="0" w:space="0" w:color="auto"/>
            <w:left w:val="none" w:sz="0" w:space="0" w:color="auto"/>
            <w:bottom w:val="none" w:sz="0" w:space="0" w:color="auto"/>
            <w:right w:val="none" w:sz="0" w:space="0" w:color="auto"/>
          </w:divBdr>
        </w:div>
        <w:div w:id="986862735">
          <w:marLeft w:val="0"/>
          <w:marRight w:val="0"/>
          <w:marTop w:val="0"/>
          <w:marBottom w:val="0"/>
          <w:divBdr>
            <w:top w:val="none" w:sz="0" w:space="0" w:color="auto"/>
            <w:left w:val="none" w:sz="0" w:space="0" w:color="auto"/>
            <w:bottom w:val="none" w:sz="0" w:space="0" w:color="auto"/>
            <w:right w:val="none" w:sz="0" w:space="0" w:color="auto"/>
          </w:divBdr>
        </w:div>
        <w:div w:id="1237320145">
          <w:marLeft w:val="0"/>
          <w:marRight w:val="0"/>
          <w:marTop w:val="0"/>
          <w:marBottom w:val="0"/>
          <w:divBdr>
            <w:top w:val="none" w:sz="0" w:space="0" w:color="auto"/>
            <w:left w:val="none" w:sz="0" w:space="0" w:color="auto"/>
            <w:bottom w:val="none" w:sz="0" w:space="0" w:color="auto"/>
            <w:right w:val="none" w:sz="0" w:space="0" w:color="auto"/>
          </w:divBdr>
        </w:div>
        <w:div w:id="1216434698">
          <w:marLeft w:val="0"/>
          <w:marRight w:val="0"/>
          <w:marTop w:val="0"/>
          <w:marBottom w:val="0"/>
          <w:divBdr>
            <w:top w:val="none" w:sz="0" w:space="0" w:color="auto"/>
            <w:left w:val="none" w:sz="0" w:space="0" w:color="auto"/>
            <w:bottom w:val="none" w:sz="0" w:space="0" w:color="auto"/>
            <w:right w:val="none" w:sz="0" w:space="0" w:color="auto"/>
          </w:divBdr>
        </w:div>
        <w:div w:id="1419054815">
          <w:marLeft w:val="0"/>
          <w:marRight w:val="0"/>
          <w:marTop w:val="0"/>
          <w:marBottom w:val="0"/>
          <w:divBdr>
            <w:top w:val="none" w:sz="0" w:space="0" w:color="auto"/>
            <w:left w:val="none" w:sz="0" w:space="0" w:color="auto"/>
            <w:bottom w:val="none" w:sz="0" w:space="0" w:color="auto"/>
            <w:right w:val="none" w:sz="0" w:space="0" w:color="auto"/>
          </w:divBdr>
        </w:div>
        <w:div w:id="1484545495">
          <w:marLeft w:val="0"/>
          <w:marRight w:val="0"/>
          <w:marTop w:val="0"/>
          <w:marBottom w:val="0"/>
          <w:divBdr>
            <w:top w:val="none" w:sz="0" w:space="0" w:color="auto"/>
            <w:left w:val="none" w:sz="0" w:space="0" w:color="auto"/>
            <w:bottom w:val="none" w:sz="0" w:space="0" w:color="auto"/>
            <w:right w:val="none" w:sz="0" w:space="0" w:color="auto"/>
          </w:divBdr>
        </w:div>
        <w:div w:id="1140657757">
          <w:marLeft w:val="0"/>
          <w:marRight w:val="0"/>
          <w:marTop w:val="0"/>
          <w:marBottom w:val="0"/>
          <w:divBdr>
            <w:top w:val="none" w:sz="0" w:space="0" w:color="auto"/>
            <w:left w:val="none" w:sz="0" w:space="0" w:color="auto"/>
            <w:bottom w:val="none" w:sz="0" w:space="0" w:color="auto"/>
            <w:right w:val="none" w:sz="0" w:space="0" w:color="auto"/>
          </w:divBdr>
        </w:div>
        <w:div w:id="966928847">
          <w:marLeft w:val="0"/>
          <w:marRight w:val="0"/>
          <w:marTop w:val="0"/>
          <w:marBottom w:val="0"/>
          <w:divBdr>
            <w:top w:val="none" w:sz="0" w:space="0" w:color="auto"/>
            <w:left w:val="none" w:sz="0" w:space="0" w:color="auto"/>
            <w:bottom w:val="none" w:sz="0" w:space="0" w:color="auto"/>
            <w:right w:val="none" w:sz="0" w:space="0" w:color="auto"/>
          </w:divBdr>
        </w:div>
        <w:div w:id="1787459984">
          <w:marLeft w:val="0"/>
          <w:marRight w:val="0"/>
          <w:marTop w:val="0"/>
          <w:marBottom w:val="0"/>
          <w:divBdr>
            <w:top w:val="none" w:sz="0" w:space="0" w:color="auto"/>
            <w:left w:val="none" w:sz="0" w:space="0" w:color="auto"/>
            <w:bottom w:val="none" w:sz="0" w:space="0" w:color="auto"/>
            <w:right w:val="none" w:sz="0" w:space="0" w:color="auto"/>
          </w:divBdr>
        </w:div>
        <w:div w:id="1616280972">
          <w:marLeft w:val="0"/>
          <w:marRight w:val="0"/>
          <w:marTop w:val="0"/>
          <w:marBottom w:val="0"/>
          <w:divBdr>
            <w:top w:val="none" w:sz="0" w:space="0" w:color="auto"/>
            <w:left w:val="none" w:sz="0" w:space="0" w:color="auto"/>
            <w:bottom w:val="none" w:sz="0" w:space="0" w:color="auto"/>
            <w:right w:val="none" w:sz="0" w:space="0" w:color="auto"/>
          </w:divBdr>
        </w:div>
        <w:div w:id="1162575564">
          <w:marLeft w:val="0"/>
          <w:marRight w:val="0"/>
          <w:marTop w:val="0"/>
          <w:marBottom w:val="0"/>
          <w:divBdr>
            <w:top w:val="none" w:sz="0" w:space="0" w:color="auto"/>
            <w:left w:val="none" w:sz="0" w:space="0" w:color="auto"/>
            <w:bottom w:val="none" w:sz="0" w:space="0" w:color="auto"/>
            <w:right w:val="none" w:sz="0" w:space="0" w:color="auto"/>
          </w:divBdr>
        </w:div>
        <w:div w:id="24186200">
          <w:marLeft w:val="0"/>
          <w:marRight w:val="0"/>
          <w:marTop w:val="0"/>
          <w:marBottom w:val="0"/>
          <w:divBdr>
            <w:top w:val="none" w:sz="0" w:space="0" w:color="auto"/>
            <w:left w:val="none" w:sz="0" w:space="0" w:color="auto"/>
            <w:bottom w:val="none" w:sz="0" w:space="0" w:color="auto"/>
            <w:right w:val="none" w:sz="0" w:space="0" w:color="auto"/>
          </w:divBdr>
        </w:div>
        <w:div w:id="749230519">
          <w:marLeft w:val="0"/>
          <w:marRight w:val="0"/>
          <w:marTop w:val="0"/>
          <w:marBottom w:val="0"/>
          <w:divBdr>
            <w:top w:val="none" w:sz="0" w:space="0" w:color="auto"/>
            <w:left w:val="none" w:sz="0" w:space="0" w:color="auto"/>
            <w:bottom w:val="none" w:sz="0" w:space="0" w:color="auto"/>
            <w:right w:val="none" w:sz="0" w:space="0" w:color="auto"/>
          </w:divBdr>
        </w:div>
        <w:div w:id="1211649268">
          <w:marLeft w:val="0"/>
          <w:marRight w:val="0"/>
          <w:marTop w:val="0"/>
          <w:marBottom w:val="0"/>
          <w:divBdr>
            <w:top w:val="none" w:sz="0" w:space="0" w:color="auto"/>
            <w:left w:val="none" w:sz="0" w:space="0" w:color="auto"/>
            <w:bottom w:val="none" w:sz="0" w:space="0" w:color="auto"/>
            <w:right w:val="none" w:sz="0" w:space="0" w:color="auto"/>
          </w:divBdr>
        </w:div>
        <w:div w:id="377441155">
          <w:marLeft w:val="0"/>
          <w:marRight w:val="0"/>
          <w:marTop w:val="0"/>
          <w:marBottom w:val="0"/>
          <w:divBdr>
            <w:top w:val="none" w:sz="0" w:space="0" w:color="auto"/>
            <w:left w:val="none" w:sz="0" w:space="0" w:color="auto"/>
            <w:bottom w:val="none" w:sz="0" w:space="0" w:color="auto"/>
            <w:right w:val="none" w:sz="0" w:space="0" w:color="auto"/>
          </w:divBdr>
        </w:div>
        <w:div w:id="1948274813">
          <w:marLeft w:val="0"/>
          <w:marRight w:val="0"/>
          <w:marTop w:val="0"/>
          <w:marBottom w:val="0"/>
          <w:divBdr>
            <w:top w:val="none" w:sz="0" w:space="0" w:color="auto"/>
            <w:left w:val="none" w:sz="0" w:space="0" w:color="auto"/>
            <w:bottom w:val="none" w:sz="0" w:space="0" w:color="auto"/>
            <w:right w:val="none" w:sz="0" w:space="0" w:color="auto"/>
          </w:divBdr>
        </w:div>
        <w:div w:id="2076005142">
          <w:marLeft w:val="0"/>
          <w:marRight w:val="0"/>
          <w:marTop w:val="0"/>
          <w:marBottom w:val="0"/>
          <w:divBdr>
            <w:top w:val="none" w:sz="0" w:space="0" w:color="auto"/>
            <w:left w:val="none" w:sz="0" w:space="0" w:color="auto"/>
            <w:bottom w:val="none" w:sz="0" w:space="0" w:color="auto"/>
            <w:right w:val="none" w:sz="0" w:space="0" w:color="auto"/>
          </w:divBdr>
        </w:div>
        <w:div w:id="1076702466">
          <w:marLeft w:val="0"/>
          <w:marRight w:val="0"/>
          <w:marTop w:val="0"/>
          <w:marBottom w:val="0"/>
          <w:divBdr>
            <w:top w:val="none" w:sz="0" w:space="0" w:color="auto"/>
            <w:left w:val="none" w:sz="0" w:space="0" w:color="auto"/>
            <w:bottom w:val="none" w:sz="0" w:space="0" w:color="auto"/>
            <w:right w:val="none" w:sz="0" w:space="0" w:color="auto"/>
          </w:divBdr>
        </w:div>
        <w:div w:id="1257396613">
          <w:marLeft w:val="0"/>
          <w:marRight w:val="0"/>
          <w:marTop w:val="0"/>
          <w:marBottom w:val="0"/>
          <w:divBdr>
            <w:top w:val="none" w:sz="0" w:space="0" w:color="auto"/>
            <w:left w:val="none" w:sz="0" w:space="0" w:color="auto"/>
            <w:bottom w:val="none" w:sz="0" w:space="0" w:color="auto"/>
            <w:right w:val="none" w:sz="0" w:space="0" w:color="auto"/>
          </w:divBdr>
        </w:div>
        <w:div w:id="778725074">
          <w:marLeft w:val="0"/>
          <w:marRight w:val="0"/>
          <w:marTop w:val="0"/>
          <w:marBottom w:val="0"/>
          <w:divBdr>
            <w:top w:val="none" w:sz="0" w:space="0" w:color="auto"/>
            <w:left w:val="none" w:sz="0" w:space="0" w:color="auto"/>
            <w:bottom w:val="none" w:sz="0" w:space="0" w:color="auto"/>
            <w:right w:val="none" w:sz="0" w:space="0" w:color="auto"/>
          </w:divBdr>
        </w:div>
        <w:div w:id="1882280428">
          <w:marLeft w:val="0"/>
          <w:marRight w:val="0"/>
          <w:marTop w:val="0"/>
          <w:marBottom w:val="0"/>
          <w:divBdr>
            <w:top w:val="none" w:sz="0" w:space="0" w:color="auto"/>
            <w:left w:val="none" w:sz="0" w:space="0" w:color="auto"/>
            <w:bottom w:val="none" w:sz="0" w:space="0" w:color="auto"/>
            <w:right w:val="none" w:sz="0" w:space="0" w:color="auto"/>
          </w:divBdr>
        </w:div>
        <w:div w:id="1315986056">
          <w:marLeft w:val="0"/>
          <w:marRight w:val="0"/>
          <w:marTop w:val="0"/>
          <w:marBottom w:val="0"/>
          <w:divBdr>
            <w:top w:val="none" w:sz="0" w:space="0" w:color="auto"/>
            <w:left w:val="none" w:sz="0" w:space="0" w:color="auto"/>
            <w:bottom w:val="none" w:sz="0" w:space="0" w:color="auto"/>
            <w:right w:val="none" w:sz="0" w:space="0" w:color="auto"/>
          </w:divBdr>
        </w:div>
        <w:div w:id="606236457">
          <w:marLeft w:val="0"/>
          <w:marRight w:val="0"/>
          <w:marTop w:val="0"/>
          <w:marBottom w:val="0"/>
          <w:divBdr>
            <w:top w:val="none" w:sz="0" w:space="0" w:color="auto"/>
            <w:left w:val="none" w:sz="0" w:space="0" w:color="auto"/>
            <w:bottom w:val="none" w:sz="0" w:space="0" w:color="auto"/>
            <w:right w:val="none" w:sz="0" w:space="0" w:color="auto"/>
          </w:divBdr>
        </w:div>
        <w:div w:id="1520504369">
          <w:marLeft w:val="0"/>
          <w:marRight w:val="0"/>
          <w:marTop w:val="0"/>
          <w:marBottom w:val="0"/>
          <w:divBdr>
            <w:top w:val="none" w:sz="0" w:space="0" w:color="auto"/>
            <w:left w:val="none" w:sz="0" w:space="0" w:color="auto"/>
            <w:bottom w:val="none" w:sz="0" w:space="0" w:color="auto"/>
            <w:right w:val="none" w:sz="0" w:space="0" w:color="auto"/>
          </w:divBdr>
        </w:div>
        <w:div w:id="1725568854">
          <w:marLeft w:val="0"/>
          <w:marRight w:val="0"/>
          <w:marTop w:val="0"/>
          <w:marBottom w:val="0"/>
          <w:divBdr>
            <w:top w:val="none" w:sz="0" w:space="0" w:color="auto"/>
            <w:left w:val="none" w:sz="0" w:space="0" w:color="auto"/>
            <w:bottom w:val="none" w:sz="0" w:space="0" w:color="auto"/>
            <w:right w:val="none" w:sz="0" w:space="0" w:color="auto"/>
          </w:divBdr>
        </w:div>
        <w:div w:id="603267364">
          <w:marLeft w:val="0"/>
          <w:marRight w:val="0"/>
          <w:marTop w:val="0"/>
          <w:marBottom w:val="0"/>
          <w:divBdr>
            <w:top w:val="none" w:sz="0" w:space="0" w:color="auto"/>
            <w:left w:val="none" w:sz="0" w:space="0" w:color="auto"/>
            <w:bottom w:val="none" w:sz="0" w:space="0" w:color="auto"/>
            <w:right w:val="none" w:sz="0" w:space="0" w:color="auto"/>
          </w:divBdr>
        </w:div>
        <w:div w:id="1472674726">
          <w:marLeft w:val="0"/>
          <w:marRight w:val="0"/>
          <w:marTop w:val="0"/>
          <w:marBottom w:val="0"/>
          <w:divBdr>
            <w:top w:val="none" w:sz="0" w:space="0" w:color="auto"/>
            <w:left w:val="none" w:sz="0" w:space="0" w:color="auto"/>
            <w:bottom w:val="none" w:sz="0" w:space="0" w:color="auto"/>
            <w:right w:val="none" w:sz="0" w:space="0" w:color="auto"/>
          </w:divBdr>
        </w:div>
        <w:div w:id="332806104">
          <w:marLeft w:val="0"/>
          <w:marRight w:val="0"/>
          <w:marTop w:val="0"/>
          <w:marBottom w:val="0"/>
          <w:divBdr>
            <w:top w:val="none" w:sz="0" w:space="0" w:color="auto"/>
            <w:left w:val="none" w:sz="0" w:space="0" w:color="auto"/>
            <w:bottom w:val="none" w:sz="0" w:space="0" w:color="auto"/>
            <w:right w:val="none" w:sz="0" w:space="0" w:color="auto"/>
          </w:divBdr>
        </w:div>
        <w:div w:id="605232624">
          <w:marLeft w:val="0"/>
          <w:marRight w:val="0"/>
          <w:marTop w:val="0"/>
          <w:marBottom w:val="0"/>
          <w:divBdr>
            <w:top w:val="none" w:sz="0" w:space="0" w:color="auto"/>
            <w:left w:val="none" w:sz="0" w:space="0" w:color="auto"/>
            <w:bottom w:val="none" w:sz="0" w:space="0" w:color="auto"/>
            <w:right w:val="none" w:sz="0" w:space="0" w:color="auto"/>
          </w:divBdr>
        </w:div>
        <w:div w:id="292448423">
          <w:marLeft w:val="0"/>
          <w:marRight w:val="0"/>
          <w:marTop w:val="0"/>
          <w:marBottom w:val="0"/>
          <w:divBdr>
            <w:top w:val="none" w:sz="0" w:space="0" w:color="auto"/>
            <w:left w:val="none" w:sz="0" w:space="0" w:color="auto"/>
            <w:bottom w:val="none" w:sz="0" w:space="0" w:color="auto"/>
            <w:right w:val="none" w:sz="0" w:space="0" w:color="auto"/>
          </w:divBdr>
        </w:div>
      </w:divsChild>
    </w:div>
    <w:div w:id="1936592815">
      <w:bodyDiv w:val="1"/>
      <w:marLeft w:val="0"/>
      <w:marRight w:val="0"/>
      <w:marTop w:val="0"/>
      <w:marBottom w:val="0"/>
      <w:divBdr>
        <w:top w:val="none" w:sz="0" w:space="0" w:color="auto"/>
        <w:left w:val="none" w:sz="0" w:space="0" w:color="auto"/>
        <w:bottom w:val="none" w:sz="0" w:space="0" w:color="auto"/>
        <w:right w:val="none" w:sz="0" w:space="0" w:color="auto"/>
      </w:divBdr>
    </w:div>
    <w:div w:id="207126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B57443093FF841996FECDB96F12629" ma:contentTypeVersion="19" ma:contentTypeDescription="Create a new document." ma:contentTypeScope="" ma:versionID="cd323a5f8195dfa55c2a1242c3b80287">
  <xsd:schema xmlns:xsd="http://www.w3.org/2001/XMLSchema" xmlns:xs="http://www.w3.org/2001/XMLSchema" xmlns:p="http://schemas.microsoft.com/office/2006/metadata/properties" xmlns:ns2="e4d6f986-cc5c-4410-a3bd-4a43211010cf" xmlns:ns3="a91730d8-6f26-4901-80f0-23ed201d6871" xmlns:ns4="490a6909-fa11-490b-a200-8c0d02a178c1" targetNamespace="http://schemas.microsoft.com/office/2006/metadata/properties" ma:root="true" ma:fieldsID="33a4cce0e81d102545f4080eaba7bf46" ns2:_="" ns3:_="" ns4:_="">
    <xsd:import namespace="e4d6f986-cc5c-4410-a3bd-4a43211010cf"/>
    <xsd:import namespace="a91730d8-6f26-4901-80f0-23ed201d6871"/>
    <xsd:import namespace="490a6909-fa11-490b-a200-8c0d02a178c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6f986-cc5c-4410-a3bd-4a43211010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2bfcd88-4be3-4a49-9a62-b1f39ccf10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1730d8-6f26-4901-80f0-23ed201d68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0a6909-fa11-490b-a200-8c0d02a178c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40bea29-8064-49ae-819f-56c3e65ec88c}" ma:internalName="TaxCatchAll" ma:showField="CatchAllData" ma:web="a91730d8-6f26-4901-80f0-23ed201d68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490a6909-fa11-490b-a200-8c0d02a178c1" xsi:nil="true"/>
    <lcf76f155ced4ddcb4097134ff3c332f xmlns="e4d6f986-cc5c-4410-a3bd-4a43211010c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C8F0AE4-89B6-47BF-B077-C2095B736F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6f986-cc5c-4410-a3bd-4a43211010cf"/>
    <ds:schemaRef ds:uri="a91730d8-6f26-4901-80f0-23ed201d6871"/>
    <ds:schemaRef ds:uri="490a6909-fa11-490b-a200-8c0d02a178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9FC692-70A1-46FD-AAF5-174A6126F837}">
  <ds:schemaRefs>
    <ds:schemaRef ds:uri="http://schemas.microsoft.com/sharepoint/v3/contenttype/forms"/>
  </ds:schemaRefs>
</ds:datastoreItem>
</file>

<file path=customXml/itemProps3.xml><?xml version="1.0" encoding="utf-8"?>
<ds:datastoreItem xmlns:ds="http://schemas.openxmlformats.org/officeDocument/2006/customXml" ds:itemID="{B6A5F65D-09F4-4554-9CAE-89B26895C9FD}">
  <ds:schemaRefs>
    <ds:schemaRef ds:uri="http://schemas.openxmlformats.org/officeDocument/2006/bibliography"/>
  </ds:schemaRefs>
</ds:datastoreItem>
</file>

<file path=customXml/itemProps4.xml><?xml version="1.0" encoding="utf-8"?>
<ds:datastoreItem xmlns:ds="http://schemas.openxmlformats.org/officeDocument/2006/customXml" ds:itemID="{CC573929-41F0-4996-B064-15CD005BF057}">
  <ds:schemaRefs>
    <ds:schemaRef ds:uri="http://schemas.microsoft.com/office/2006/metadata/properties"/>
    <ds:schemaRef ds:uri="http://schemas.microsoft.com/office/infopath/2007/PartnerControls"/>
    <ds:schemaRef ds:uri="490a6909-fa11-490b-a200-8c0d02a178c1"/>
    <ds:schemaRef ds:uri="e4d6f986-cc5c-4410-a3bd-4a43211010cf"/>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36</Pages>
  <Words>14510</Words>
  <Characters>82713</Characters>
  <Application>Microsoft Office Word</Application>
  <DocSecurity>0</DocSecurity>
  <Lines>689</Lines>
  <Paragraphs>194</Paragraphs>
  <ScaleCrop>false</ScaleCrop>
  <Company>Cooper Lighting Solutions</Company>
  <LinksUpToDate>false</LinksUpToDate>
  <CharactersWithSpaces>97029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WaveLinx CAT CSI</dc:title>
  <dc:subject>SECTION 260924 Specifications</dc:subject>
  <dc:creator>shane.de.lima@cooperlighting.com</dc:creator>
  <cp:keywords>CSI</cp:keywords>
  <cp:lastModifiedBy>Angela Plagmann</cp:lastModifiedBy>
  <cp:revision>33</cp:revision>
  <cp:lastPrinted>2022-04-11T22:11:00Z</cp:lastPrinted>
  <dcterms:created xsi:type="dcterms:W3CDTF">2025-03-04T19:08:00Z</dcterms:created>
  <dcterms:modified xsi:type="dcterms:W3CDTF">2025-04-17T18:13:00Z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0x01010001B57443093FF841996FECDB96F12629</vt:lpwstr>
  </property>
  <property fmtid="{D5CDD505-2E9C-101B-9397-08002B2CF9AE}" pid="3" name="IsMyDocuments">
    <vt:bool>true</vt:bool>
  </property>
  <property fmtid="{D5CDD505-2E9C-101B-9397-08002B2CF9AE}" pid="4" name="AuthorIds_UIVersion_512">
    <vt:lpwstr>22</vt:lpwstr>
  </property>
  <property fmtid="{D5CDD505-2E9C-101B-9397-08002B2CF9AE}" pid="5" name="MSIP_Label_cb027a58-0b8b-4b38-933d-36c79ab5a9a6_Enabled">
    <vt:lpwstr>true</vt:lpwstr>
  </property>
  <property fmtid="{D5CDD505-2E9C-101B-9397-08002B2CF9AE}" pid="6" name="MSIP_Label_cb027a58-0b8b-4b38-933d-36c79ab5a9a6_SetDate">
    <vt:lpwstr>2022-04-11T19:11:17Z</vt:lpwstr>
  </property>
  <property fmtid="{D5CDD505-2E9C-101B-9397-08002B2CF9AE}" pid="7" name="MSIP_Label_cb027a58-0b8b-4b38-933d-36c79ab5a9a6_Method">
    <vt:lpwstr>Privileged</vt:lpwstr>
  </property>
  <property fmtid="{D5CDD505-2E9C-101B-9397-08002B2CF9AE}" pid="8" name="MSIP_Label_cb027a58-0b8b-4b38-933d-36c79ab5a9a6_Name">
    <vt:lpwstr>cb027a58-0b8b-4b38-933d-36c79ab5a9a6</vt:lpwstr>
  </property>
  <property fmtid="{D5CDD505-2E9C-101B-9397-08002B2CF9AE}" pid="9" name="MSIP_Label_cb027a58-0b8b-4b38-933d-36c79ab5a9a6_SiteId">
    <vt:lpwstr>75b2f54b-feff-400d-8e0b-67102edb9a23</vt:lpwstr>
  </property>
  <property fmtid="{D5CDD505-2E9C-101B-9397-08002B2CF9AE}" pid="10" name="MSIP_Label_cb027a58-0b8b-4b38-933d-36c79ab5a9a6_ActionId">
    <vt:lpwstr>2faca150-59fd-4360-adae-0f2da744d587</vt:lpwstr>
  </property>
  <property fmtid="{D5CDD505-2E9C-101B-9397-08002B2CF9AE}" pid="11" name="MSIP_Label_cb027a58-0b8b-4b38-933d-36c79ab5a9a6_ContentBits">
    <vt:lpwstr>0</vt:lpwstr>
  </property>
  <property fmtid="{D5CDD505-2E9C-101B-9397-08002B2CF9AE}" pid="12" name="MediaServiceImageTags">
    <vt:lpwstr/>
  </property>
  <property fmtid="{D5CDD505-2E9C-101B-9397-08002B2CF9AE}" pid="13" name="GrammarlyDocumentId">
    <vt:lpwstr>cbd9139fe998f5e4b1ef272e0e7ed051d7620584a12dcfc273480fe6d9eb665f</vt:lpwstr>
  </property>
</Properties>
</file>